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32D" w:rsidRDefault="001F7671">
      <w:r>
        <w:t>…</w:t>
      </w:r>
    </w:p>
    <w:p w:rsidR="001F7671" w:rsidRDefault="001F7671">
      <w:r>
        <w:t>…</w:t>
      </w:r>
    </w:p>
    <w:p w:rsidR="001F7671" w:rsidRDefault="001F7671" w:rsidP="001F7671">
      <w:pPr>
        <w:spacing w:line="240" w:lineRule="auto"/>
        <w:rPr>
          <w:rFonts w:ascii="Arial" w:eastAsia="Times New Roman" w:hAnsi="Arial" w:cs="Arial"/>
          <w:color w:val="222222"/>
          <w:sz w:val="20"/>
          <w:szCs w:val="20"/>
          <w:shd w:val="clear" w:color="auto" w:fill="FFFFFF"/>
          <w:lang w:eastAsia="en-GB"/>
        </w:rPr>
      </w:pPr>
      <w:r w:rsidRPr="001F7671">
        <w:rPr>
          <w:rFonts w:ascii="Arial" w:eastAsia="Times New Roman" w:hAnsi="Arial" w:cs="Arial"/>
          <w:b/>
          <w:bCs/>
          <w:color w:val="222222"/>
          <w:sz w:val="20"/>
          <w:szCs w:val="20"/>
          <w:shd w:val="clear" w:color="auto" w:fill="FFFFFF"/>
          <w:lang w:eastAsia="en-GB"/>
        </w:rPr>
        <w:t>RECOMMENDATION 1</w:t>
      </w:r>
      <w:r w:rsidRPr="001F7671">
        <w:rPr>
          <w:rFonts w:ascii="Arial" w:eastAsia="Times New Roman" w:hAnsi="Arial" w:cs="Arial"/>
          <w:color w:val="222222"/>
          <w:sz w:val="20"/>
          <w:szCs w:val="20"/>
          <w:shd w:val="clear" w:color="auto" w:fill="FFFFFF"/>
          <w:lang w:eastAsia="en-GB"/>
        </w:rPr>
        <w:br/>
      </w:r>
      <w:r>
        <w:rPr>
          <w:rFonts w:ascii="Arial" w:eastAsia="Times New Roman" w:hAnsi="Arial" w:cs="Arial"/>
          <w:color w:val="222222"/>
          <w:sz w:val="20"/>
          <w:szCs w:val="20"/>
          <w:shd w:val="clear" w:color="auto" w:fill="FFFFFF"/>
          <w:lang w:eastAsia="en-GB"/>
        </w:rPr>
        <w:t>Removed</w:t>
      </w:r>
    </w:p>
    <w:p w:rsidR="001F7671" w:rsidRDefault="001F7671" w:rsidP="001F7671">
      <w:pPr>
        <w:spacing w:line="240" w:lineRule="auto"/>
        <w:rPr>
          <w:rFonts w:ascii="Arial" w:eastAsia="Times New Roman" w:hAnsi="Arial" w:cs="Arial"/>
          <w:color w:val="222222"/>
          <w:sz w:val="20"/>
          <w:szCs w:val="20"/>
          <w:shd w:val="clear" w:color="auto" w:fill="FFFFFF"/>
          <w:lang w:eastAsia="en-GB"/>
        </w:rPr>
      </w:pPr>
    </w:p>
    <w:p w:rsidR="001F7671" w:rsidRPr="001F7671" w:rsidRDefault="001F7671" w:rsidP="001F7671">
      <w:pPr>
        <w:spacing w:line="240" w:lineRule="auto"/>
        <w:rPr>
          <w:rFonts w:ascii="Arial" w:eastAsia="Times New Roman" w:hAnsi="Arial" w:cs="Arial"/>
          <w:color w:val="222222"/>
          <w:sz w:val="20"/>
          <w:szCs w:val="20"/>
          <w:shd w:val="clear" w:color="auto" w:fill="FFFFFF"/>
          <w:lang w:eastAsia="en-GB"/>
        </w:rPr>
      </w:pPr>
      <w:r>
        <w:rPr>
          <w:rFonts w:ascii="Arial" w:eastAsia="Times New Roman" w:hAnsi="Arial" w:cs="Arial"/>
          <w:color w:val="222222"/>
          <w:sz w:val="20"/>
          <w:szCs w:val="20"/>
          <w:shd w:val="clear" w:color="auto" w:fill="FFFFFF"/>
          <w:lang w:eastAsia="en-GB"/>
        </w:rPr>
        <w:t>[</w:t>
      </w:r>
      <w:proofErr w:type="gramStart"/>
      <w:r w:rsidRPr="001F7671">
        <w:rPr>
          <w:rFonts w:ascii="Arial" w:eastAsia="Times New Roman" w:hAnsi="Arial" w:cs="Arial"/>
          <w:color w:val="76923C" w:themeColor="accent3" w:themeShade="BF"/>
          <w:sz w:val="20"/>
          <w:szCs w:val="20"/>
          <w:shd w:val="clear" w:color="auto" w:fill="FFFFFF"/>
          <w:lang w:eastAsia="en-GB"/>
        </w:rPr>
        <w:t>replaced</w:t>
      </w:r>
      <w:proofErr w:type="gramEnd"/>
      <w:r w:rsidRPr="001F7671">
        <w:rPr>
          <w:rFonts w:ascii="Arial" w:eastAsia="Times New Roman" w:hAnsi="Arial" w:cs="Arial"/>
          <w:color w:val="76923C" w:themeColor="accent3" w:themeShade="BF"/>
          <w:sz w:val="20"/>
          <w:szCs w:val="20"/>
          <w:shd w:val="clear" w:color="auto" w:fill="FFFFFF"/>
          <w:lang w:eastAsia="en-GB"/>
        </w:rPr>
        <w:t xml:space="preserve"> by RECOMMENDATION 10</w:t>
      </w:r>
      <w:r>
        <w:rPr>
          <w:rFonts w:ascii="Arial" w:eastAsia="Times New Roman" w:hAnsi="Arial" w:cs="Arial"/>
          <w:color w:val="222222"/>
          <w:sz w:val="20"/>
          <w:szCs w:val="20"/>
          <w:shd w:val="clear" w:color="auto" w:fill="FFFFFF"/>
          <w:lang w:eastAsia="en-GB"/>
        </w:rPr>
        <w:t>]</w:t>
      </w:r>
    </w:p>
    <w:p w:rsidR="001F7671" w:rsidRDefault="001F7671" w:rsidP="001F7671">
      <w:pPr>
        <w:spacing w:line="240" w:lineRule="auto"/>
        <w:rPr>
          <w:rFonts w:ascii="Arial" w:eastAsia="Times New Roman" w:hAnsi="Arial" w:cs="Arial"/>
          <w:color w:val="222222"/>
          <w:sz w:val="20"/>
          <w:szCs w:val="20"/>
          <w:shd w:val="clear" w:color="auto" w:fill="FFFFFF"/>
          <w:lang w:eastAsia="en-GB"/>
        </w:rPr>
      </w:pPr>
      <w:r w:rsidRPr="001F7671">
        <w:rPr>
          <w:rFonts w:ascii="Arial" w:eastAsia="Times New Roman" w:hAnsi="Arial" w:cs="Arial"/>
          <w:color w:val="222222"/>
          <w:sz w:val="20"/>
          <w:szCs w:val="20"/>
          <w:shd w:val="clear" w:color="auto" w:fill="FFFFFF"/>
          <w:lang w:eastAsia="en-GB"/>
        </w:rPr>
        <w:br/>
      </w:r>
      <w:r w:rsidRPr="001F7671">
        <w:rPr>
          <w:rFonts w:ascii="Arial" w:eastAsia="Times New Roman" w:hAnsi="Arial" w:cs="Arial"/>
          <w:b/>
          <w:bCs/>
          <w:color w:val="222222"/>
          <w:sz w:val="20"/>
          <w:szCs w:val="20"/>
          <w:shd w:val="clear" w:color="auto" w:fill="FFFFFF"/>
          <w:lang w:eastAsia="en-GB"/>
        </w:rPr>
        <w:t>RECOMMENDATION 2</w:t>
      </w:r>
      <w:r w:rsidRPr="001F7671">
        <w:rPr>
          <w:rFonts w:ascii="Arial" w:eastAsia="Times New Roman" w:hAnsi="Arial" w:cs="Arial"/>
          <w:b/>
          <w:bCs/>
          <w:color w:val="222222"/>
          <w:sz w:val="20"/>
          <w:szCs w:val="20"/>
          <w:shd w:val="clear" w:color="auto" w:fill="FFFFFF"/>
          <w:lang w:eastAsia="en-GB"/>
        </w:rPr>
        <w:br/>
      </w:r>
      <w:r w:rsidRPr="001F7671">
        <w:rPr>
          <w:rFonts w:ascii="Arial" w:eastAsia="Times New Roman" w:hAnsi="Arial" w:cs="Arial"/>
          <w:color w:val="222222"/>
          <w:sz w:val="20"/>
          <w:szCs w:val="20"/>
          <w:shd w:val="clear" w:color="auto" w:fill="FFFFFF"/>
          <w:lang w:eastAsia="en-GB"/>
        </w:rPr>
        <w:t>The WMO Data Policy pertaining to Resolution 25</w:t>
      </w:r>
      <w:ins w:id="0" w:author="Jeremy" w:date="2011-09-20T23:00:00Z">
        <w:r w:rsidR="00726499">
          <w:rPr>
            <w:rFonts w:ascii="Arial" w:eastAsia="Times New Roman" w:hAnsi="Arial" w:cs="Arial"/>
            <w:color w:val="222222"/>
            <w:sz w:val="20"/>
            <w:szCs w:val="20"/>
            <w:shd w:val="clear" w:color="auto" w:fill="FFFFFF"/>
            <w:lang w:eastAsia="en-GB"/>
          </w:rPr>
          <w:t>,</w:t>
        </w:r>
      </w:ins>
      <w:r w:rsidRPr="001F7671">
        <w:rPr>
          <w:rFonts w:ascii="Arial" w:eastAsia="Times New Roman" w:hAnsi="Arial" w:cs="Arial"/>
          <w:color w:val="222222"/>
          <w:sz w:val="20"/>
          <w:szCs w:val="20"/>
          <w:shd w:val="clear" w:color="auto" w:fill="FFFFFF"/>
          <w:lang w:eastAsia="en-GB"/>
        </w:rPr>
        <w:t xml:space="preserve"> </w:t>
      </w:r>
      <w:del w:id="1" w:author="Jeremy" w:date="2011-09-20T23:00:00Z">
        <w:r w:rsidRPr="001F7671" w:rsidDel="00726499">
          <w:rPr>
            <w:rFonts w:ascii="Arial" w:eastAsia="Times New Roman" w:hAnsi="Arial" w:cs="Arial"/>
            <w:color w:val="222222"/>
            <w:sz w:val="20"/>
            <w:szCs w:val="20"/>
            <w:shd w:val="clear" w:color="auto" w:fill="FFFFFF"/>
            <w:lang w:eastAsia="en-GB"/>
          </w:rPr>
          <w:delText xml:space="preserve">and </w:delText>
        </w:r>
      </w:del>
      <w:r w:rsidRPr="001F7671">
        <w:rPr>
          <w:rFonts w:ascii="Arial" w:eastAsia="Times New Roman" w:hAnsi="Arial" w:cs="Arial"/>
          <w:color w:val="222222"/>
          <w:sz w:val="20"/>
          <w:szCs w:val="20"/>
          <w:shd w:val="clear" w:color="auto" w:fill="FFFFFF"/>
          <w:lang w:eastAsia="en-GB"/>
        </w:rPr>
        <w:t>Resolution 40</w:t>
      </w:r>
      <w:ins w:id="2" w:author="Jeremy" w:date="2011-09-20T23:00:00Z">
        <w:r w:rsidR="00726499">
          <w:rPr>
            <w:rFonts w:ascii="Arial" w:eastAsia="Times New Roman" w:hAnsi="Arial" w:cs="Arial"/>
            <w:color w:val="222222"/>
            <w:sz w:val="20"/>
            <w:szCs w:val="20"/>
            <w:shd w:val="clear" w:color="auto" w:fill="FFFFFF"/>
            <w:lang w:eastAsia="en-GB"/>
          </w:rPr>
          <w:t xml:space="preserve"> and other directives (e.g. </w:t>
        </w:r>
      </w:ins>
      <w:ins w:id="3" w:author="Jeremy" w:date="2011-09-20T23:01:00Z">
        <w:r w:rsidR="00726499" w:rsidRPr="00726499">
          <w:rPr>
            <w:rFonts w:ascii="Arial" w:eastAsia="Times New Roman" w:hAnsi="Arial" w:cs="Arial"/>
            <w:color w:val="222222"/>
            <w:sz w:val="20"/>
            <w:szCs w:val="20"/>
            <w:shd w:val="clear" w:color="auto" w:fill="FFFFFF"/>
            <w:lang w:eastAsia="en-GB"/>
          </w:rPr>
          <w:t>ICAO Annex 3 Meteorological Services for International Air Navigation</w:t>
        </w:r>
        <w:r w:rsidR="00726499">
          <w:rPr>
            <w:rFonts w:ascii="Arial" w:eastAsia="Times New Roman" w:hAnsi="Arial" w:cs="Arial"/>
            <w:color w:val="222222"/>
            <w:sz w:val="20"/>
            <w:szCs w:val="20"/>
            <w:shd w:val="clear" w:color="auto" w:fill="FFFFFF"/>
            <w:lang w:eastAsia="en-GB"/>
          </w:rPr>
          <w:t>)</w:t>
        </w:r>
      </w:ins>
      <w:r w:rsidRPr="001F7671">
        <w:rPr>
          <w:rFonts w:ascii="Arial" w:eastAsia="Times New Roman" w:hAnsi="Arial" w:cs="Arial"/>
          <w:color w:val="222222"/>
          <w:sz w:val="20"/>
          <w:szCs w:val="20"/>
          <w:shd w:val="clear" w:color="auto" w:fill="FFFFFF"/>
          <w:lang w:eastAsia="en-GB"/>
        </w:rPr>
        <w:t xml:space="preserve"> shall be expressed using the follow</w:t>
      </w:r>
      <w:r w:rsidR="00406BE5">
        <w:rPr>
          <w:rFonts w:ascii="Arial" w:eastAsia="Times New Roman" w:hAnsi="Arial" w:cs="Arial"/>
          <w:color w:val="222222"/>
          <w:sz w:val="20"/>
          <w:szCs w:val="20"/>
          <w:shd w:val="clear" w:color="auto" w:fill="FFFFFF"/>
          <w:lang w:eastAsia="en-GB"/>
        </w:rPr>
        <w:t>ing controlled vocabulary: "</w:t>
      </w:r>
      <w:proofErr w:type="spellStart"/>
      <w:r w:rsidR="00406BE5" w:rsidRPr="00406BE5">
        <w:rPr>
          <w:rFonts w:ascii="Arial" w:eastAsia="Times New Roman" w:hAnsi="Arial" w:cs="Arial"/>
          <w:color w:val="FF0000"/>
          <w:sz w:val="20"/>
          <w:szCs w:val="20"/>
          <w:shd w:val="clear" w:color="auto" w:fill="FFFFFF"/>
          <w:lang w:eastAsia="en-GB"/>
        </w:rPr>
        <w:t>WMOEssential</w:t>
      </w:r>
      <w:proofErr w:type="spellEnd"/>
      <w:r w:rsidR="00406BE5">
        <w:rPr>
          <w:rFonts w:ascii="Arial" w:eastAsia="Times New Roman" w:hAnsi="Arial" w:cs="Arial"/>
          <w:color w:val="222222"/>
          <w:sz w:val="20"/>
          <w:szCs w:val="20"/>
          <w:shd w:val="clear" w:color="auto" w:fill="FFFFFF"/>
          <w:lang w:eastAsia="en-GB"/>
        </w:rPr>
        <w:t>"</w:t>
      </w:r>
      <w:ins w:id="4" w:author="Jeremy" w:date="2011-09-20T22:05:00Z">
        <w:r w:rsidR="001C52C1">
          <w:rPr>
            <w:rFonts w:ascii="Arial" w:eastAsia="Times New Roman" w:hAnsi="Arial" w:cs="Arial"/>
            <w:color w:val="222222"/>
            <w:sz w:val="20"/>
            <w:szCs w:val="20"/>
            <w:shd w:val="clear" w:color="auto" w:fill="FFFFFF"/>
            <w:lang w:eastAsia="en-GB"/>
          </w:rPr>
          <w:t>,</w:t>
        </w:r>
      </w:ins>
      <w:del w:id="5" w:author="Jeremy" w:date="2011-09-20T22:05:00Z">
        <w:r w:rsidR="00406BE5" w:rsidDel="001C52C1">
          <w:rPr>
            <w:rFonts w:ascii="Arial" w:eastAsia="Times New Roman" w:hAnsi="Arial" w:cs="Arial"/>
            <w:color w:val="222222"/>
            <w:sz w:val="20"/>
            <w:szCs w:val="20"/>
            <w:shd w:val="clear" w:color="auto" w:fill="FFFFFF"/>
            <w:lang w:eastAsia="en-GB"/>
          </w:rPr>
          <w:delText xml:space="preserve"> and</w:delText>
        </w:r>
      </w:del>
      <w:r w:rsidR="00406BE5">
        <w:rPr>
          <w:rFonts w:ascii="Arial" w:eastAsia="Times New Roman" w:hAnsi="Arial" w:cs="Arial"/>
          <w:color w:val="222222"/>
          <w:sz w:val="20"/>
          <w:szCs w:val="20"/>
          <w:shd w:val="clear" w:color="auto" w:fill="FFFFFF"/>
          <w:lang w:eastAsia="en-GB"/>
        </w:rPr>
        <w:t xml:space="preserve"> "</w:t>
      </w:r>
      <w:proofErr w:type="spellStart"/>
      <w:r w:rsidR="00406BE5" w:rsidRPr="00406BE5">
        <w:rPr>
          <w:rFonts w:ascii="Arial" w:eastAsia="Times New Roman" w:hAnsi="Arial" w:cs="Arial"/>
          <w:color w:val="FF0000"/>
          <w:sz w:val="20"/>
          <w:szCs w:val="20"/>
          <w:shd w:val="clear" w:color="auto" w:fill="FFFFFF"/>
          <w:lang w:eastAsia="en-GB"/>
        </w:rPr>
        <w:t>WMO</w:t>
      </w:r>
      <w:r w:rsidRPr="00406BE5">
        <w:rPr>
          <w:rFonts w:ascii="Arial" w:eastAsia="Times New Roman" w:hAnsi="Arial" w:cs="Arial"/>
          <w:color w:val="FF0000"/>
          <w:sz w:val="20"/>
          <w:szCs w:val="20"/>
          <w:shd w:val="clear" w:color="auto" w:fill="FFFFFF"/>
          <w:lang w:eastAsia="en-GB"/>
        </w:rPr>
        <w:t>Additional</w:t>
      </w:r>
      <w:proofErr w:type="spellEnd"/>
      <w:r w:rsidRPr="001F7671">
        <w:rPr>
          <w:rFonts w:ascii="Arial" w:eastAsia="Times New Roman" w:hAnsi="Arial" w:cs="Arial"/>
          <w:color w:val="222222"/>
          <w:sz w:val="20"/>
          <w:szCs w:val="20"/>
          <w:shd w:val="clear" w:color="auto" w:fill="FFFFFF"/>
          <w:lang w:eastAsia="en-GB"/>
        </w:rPr>
        <w:t>"</w:t>
      </w:r>
      <w:ins w:id="6" w:author="Jeremy" w:date="2011-09-20T22:05:00Z">
        <w:r w:rsidR="001C52C1">
          <w:rPr>
            <w:rFonts w:ascii="Arial" w:eastAsia="Times New Roman" w:hAnsi="Arial" w:cs="Arial"/>
            <w:color w:val="222222"/>
            <w:sz w:val="20"/>
            <w:szCs w:val="20"/>
            <w:shd w:val="clear" w:color="auto" w:fill="FFFFFF"/>
            <w:lang w:eastAsia="en-GB"/>
          </w:rPr>
          <w:t xml:space="preserve"> and “</w:t>
        </w:r>
        <w:commentRangeStart w:id="7"/>
        <w:proofErr w:type="spellStart"/>
        <w:r w:rsidR="001C52C1">
          <w:rPr>
            <w:rFonts w:ascii="Arial" w:eastAsia="Times New Roman" w:hAnsi="Arial" w:cs="Arial"/>
            <w:color w:val="222222"/>
            <w:sz w:val="20"/>
            <w:szCs w:val="20"/>
            <w:shd w:val="clear" w:color="auto" w:fill="FFFFFF"/>
            <w:lang w:eastAsia="en-GB"/>
          </w:rPr>
          <w:t>WMOOther</w:t>
        </w:r>
      </w:ins>
      <w:commentRangeEnd w:id="7"/>
      <w:proofErr w:type="spellEnd"/>
      <w:ins w:id="8" w:author="Jeremy" w:date="2011-09-20T22:20:00Z">
        <w:r w:rsidR="00A606AC">
          <w:rPr>
            <w:rStyle w:val="CommentReference"/>
          </w:rPr>
          <w:commentReference w:id="7"/>
        </w:r>
      </w:ins>
      <w:ins w:id="9" w:author="Jeremy" w:date="2011-09-20T22:05:00Z">
        <w:r w:rsidR="001C52C1">
          <w:rPr>
            <w:rFonts w:ascii="Arial" w:eastAsia="Times New Roman" w:hAnsi="Arial" w:cs="Arial"/>
            <w:color w:val="222222"/>
            <w:sz w:val="20"/>
            <w:szCs w:val="20"/>
            <w:shd w:val="clear" w:color="auto" w:fill="FFFFFF"/>
            <w:lang w:eastAsia="en-GB"/>
          </w:rPr>
          <w:t>”</w:t>
        </w:r>
      </w:ins>
      <w:r w:rsidRPr="001F7671">
        <w:rPr>
          <w:rFonts w:ascii="Arial" w:eastAsia="Times New Roman" w:hAnsi="Arial" w:cs="Arial"/>
          <w:color w:val="222222"/>
          <w:sz w:val="20"/>
          <w:szCs w:val="20"/>
          <w:shd w:val="clear" w:color="auto" w:fill="FFFFFF"/>
          <w:lang w:eastAsia="en-GB"/>
        </w:rPr>
        <w:t>.</w:t>
      </w:r>
    </w:p>
    <w:p w:rsidR="00406BE5" w:rsidRDefault="00406BE5" w:rsidP="001F7671">
      <w:pPr>
        <w:spacing w:line="240" w:lineRule="auto"/>
        <w:rPr>
          <w:rFonts w:ascii="Arial" w:eastAsia="Times New Roman" w:hAnsi="Arial" w:cs="Arial"/>
          <w:color w:val="222222"/>
          <w:sz w:val="20"/>
          <w:szCs w:val="20"/>
          <w:shd w:val="clear" w:color="auto" w:fill="FFFFFF"/>
          <w:lang w:eastAsia="en-GB"/>
        </w:rPr>
      </w:pPr>
    </w:p>
    <w:p w:rsidR="00406BE5" w:rsidRDefault="00406BE5" w:rsidP="001F7671">
      <w:pPr>
        <w:spacing w:line="240" w:lineRule="auto"/>
        <w:rPr>
          <w:rFonts w:ascii="Arial" w:eastAsia="Times New Roman" w:hAnsi="Arial" w:cs="Arial"/>
          <w:color w:val="222222"/>
          <w:sz w:val="20"/>
          <w:szCs w:val="20"/>
          <w:shd w:val="clear" w:color="auto" w:fill="FFFFFF"/>
          <w:lang w:eastAsia="en-GB"/>
        </w:rPr>
      </w:pPr>
      <w:r>
        <w:rPr>
          <w:rFonts w:ascii="Arial" w:eastAsia="Times New Roman" w:hAnsi="Arial" w:cs="Arial"/>
          <w:color w:val="222222"/>
          <w:sz w:val="20"/>
          <w:szCs w:val="20"/>
          <w:shd w:val="clear" w:color="auto" w:fill="FFFFFF"/>
          <w:lang w:eastAsia="en-GB"/>
        </w:rPr>
        <w:t>[</w:t>
      </w:r>
      <w:proofErr w:type="gramStart"/>
      <w:r w:rsidRPr="00406BE5">
        <w:rPr>
          <w:rFonts w:ascii="Arial" w:eastAsia="Times New Roman" w:hAnsi="Arial" w:cs="Arial"/>
          <w:color w:val="76923C" w:themeColor="accent3" w:themeShade="BF"/>
          <w:sz w:val="20"/>
          <w:szCs w:val="20"/>
          <w:shd w:val="clear" w:color="auto" w:fill="FFFFFF"/>
          <w:lang w:eastAsia="en-GB"/>
        </w:rPr>
        <w:t>following</w:t>
      </w:r>
      <w:proofErr w:type="gramEnd"/>
      <w:r w:rsidRPr="00406BE5">
        <w:rPr>
          <w:rFonts w:ascii="Arial" w:eastAsia="Times New Roman" w:hAnsi="Arial" w:cs="Arial"/>
          <w:color w:val="76923C" w:themeColor="accent3" w:themeShade="BF"/>
          <w:sz w:val="20"/>
          <w:szCs w:val="20"/>
          <w:shd w:val="clear" w:color="auto" w:fill="FFFFFF"/>
          <w:lang w:eastAsia="en-GB"/>
        </w:rPr>
        <w:t xml:space="preserve"> the suggestion by </w:t>
      </w:r>
      <w:proofErr w:type="spellStart"/>
      <w:r w:rsidRPr="00406BE5">
        <w:rPr>
          <w:rFonts w:ascii="Arial" w:eastAsia="Times New Roman" w:hAnsi="Arial" w:cs="Arial"/>
          <w:color w:val="76923C" w:themeColor="accent3" w:themeShade="BF"/>
          <w:sz w:val="20"/>
          <w:szCs w:val="20"/>
          <w:shd w:val="clear" w:color="auto" w:fill="FFFFFF"/>
          <w:lang w:eastAsia="en-GB"/>
        </w:rPr>
        <w:t>Jurgen</w:t>
      </w:r>
      <w:proofErr w:type="spellEnd"/>
      <w:r w:rsidRPr="00406BE5">
        <w:rPr>
          <w:rFonts w:ascii="Arial" w:eastAsia="Times New Roman" w:hAnsi="Arial" w:cs="Arial"/>
          <w:color w:val="76923C" w:themeColor="accent3" w:themeShade="BF"/>
          <w:sz w:val="20"/>
          <w:szCs w:val="20"/>
          <w:shd w:val="clear" w:color="auto" w:fill="FFFFFF"/>
          <w:lang w:eastAsia="en-GB"/>
        </w:rPr>
        <w:t xml:space="preserve"> and Ted, the vocabulary has been changed to use the </w:t>
      </w:r>
      <w:proofErr w:type="spellStart"/>
      <w:r w:rsidRPr="00406BE5">
        <w:rPr>
          <w:rFonts w:ascii="Courier New" w:eastAsia="Times New Roman" w:hAnsi="Courier New" w:cs="Courier New"/>
          <w:color w:val="76923C" w:themeColor="accent3" w:themeShade="BF"/>
          <w:sz w:val="16"/>
          <w:szCs w:val="20"/>
          <w:shd w:val="clear" w:color="auto" w:fill="FFFFFF"/>
          <w:lang w:eastAsia="en-GB"/>
        </w:rPr>
        <w:t>gml:identifier</w:t>
      </w:r>
      <w:proofErr w:type="spellEnd"/>
      <w:r w:rsidRPr="00406BE5">
        <w:rPr>
          <w:rFonts w:ascii="Arial" w:eastAsia="Times New Roman" w:hAnsi="Arial" w:cs="Arial"/>
          <w:color w:val="76923C" w:themeColor="accent3" w:themeShade="BF"/>
          <w:sz w:val="16"/>
          <w:szCs w:val="20"/>
          <w:shd w:val="clear" w:color="auto" w:fill="FFFFFF"/>
          <w:lang w:eastAsia="en-GB"/>
        </w:rPr>
        <w:t xml:space="preserve"> </w:t>
      </w:r>
      <w:r w:rsidRPr="00406BE5">
        <w:rPr>
          <w:rFonts w:ascii="Arial" w:eastAsia="Times New Roman" w:hAnsi="Arial" w:cs="Arial"/>
          <w:color w:val="76923C" w:themeColor="accent3" w:themeShade="BF"/>
          <w:sz w:val="20"/>
          <w:szCs w:val="20"/>
          <w:shd w:val="clear" w:color="auto" w:fill="FFFFFF"/>
          <w:lang w:eastAsia="en-GB"/>
        </w:rPr>
        <w:t xml:space="preserve">field from the </w:t>
      </w:r>
      <w:proofErr w:type="spellStart"/>
      <w:r w:rsidRPr="00406BE5">
        <w:rPr>
          <w:rFonts w:ascii="Arial" w:eastAsia="Times New Roman" w:hAnsi="Arial" w:cs="Arial"/>
          <w:color w:val="76923C" w:themeColor="accent3" w:themeShade="BF"/>
          <w:sz w:val="20"/>
          <w:szCs w:val="20"/>
          <w:shd w:val="clear" w:color="auto" w:fill="FFFFFF"/>
          <w:lang w:eastAsia="en-GB"/>
        </w:rPr>
        <w:t>codelist</w:t>
      </w:r>
      <w:proofErr w:type="spellEnd"/>
      <w:r>
        <w:rPr>
          <w:rFonts w:ascii="Arial" w:eastAsia="Times New Roman" w:hAnsi="Arial" w:cs="Arial"/>
          <w:color w:val="222222"/>
          <w:sz w:val="20"/>
          <w:szCs w:val="20"/>
          <w:shd w:val="clear" w:color="auto" w:fill="FFFFFF"/>
          <w:lang w:eastAsia="en-GB"/>
        </w:rPr>
        <w:t>]</w:t>
      </w:r>
    </w:p>
    <w:p w:rsidR="00406BE5" w:rsidRPr="001F7671" w:rsidRDefault="00406BE5" w:rsidP="001F7671">
      <w:pPr>
        <w:spacing w:line="240" w:lineRule="auto"/>
        <w:rPr>
          <w:rFonts w:ascii="Arial" w:eastAsia="Times New Roman" w:hAnsi="Arial" w:cs="Arial"/>
          <w:sz w:val="20"/>
          <w:szCs w:val="20"/>
          <w:lang w:eastAsia="en-GB"/>
        </w:rPr>
      </w:pPr>
    </w:p>
    <w:tbl>
      <w:tblPr>
        <w:tblW w:w="14955" w:type="dxa"/>
        <w:tblCellMar>
          <w:left w:w="0" w:type="dxa"/>
          <w:right w:w="0" w:type="dxa"/>
        </w:tblCellMar>
        <w:tblLook w:val="04A0" w:firstRow="1" w:lastRow="0" w:firstColumn="1" w:lastColumn="0" w:noHBand="0" w:noVBand="1"/>
      </w:tblPr>
      <w:tblGrid>
        <w:gridCol w:w="856"/>
        <w:gridCol w:w="3228"/>
        <w:gridCol w:w="2274"/>
        <w:gridCol w:w="8597"/>
      </w:tblGrid>
      <w:tr w:rsidR="001F7671" w:rsidRPr="001F7671" w:rsidTr="001F7671">
        <w:tc>
          <w:tcPr>
            <w:tcW w:w="529" w:type="dxa"/>
            <w:tcBorders>
              <w:top w:val="single" w:sz="12" w:space="0" w:color="auto"/>
              <w:left w:val="single" w:sz="12" w:space="0" w:color="auto"/>
              <w:bottom w:val="single" w:sz="12"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r w:rsidRPr="001F7671">
              <w:rPr>
                <w:rFonts w:eastAsia="Times New Roman" w:cstheme="minorHAnsi"/>
                <w:b/>
                <w:bCs/>
                <w:sz w:val="20"/>
                <w:szCs w:val="20"/>
                <w:lang w:eastAsia="en-GB"/>
              </w:rPr>
              <w:t> </w:t>
            </w:r>
          </w:p>
        </w:tc>
        <w:tc>
          <w:tcPr>
            <w:tcW w:w="1995" w:type="dxa"/>
            <w:tcBorders>
              <w:top w:val="single" w:sz="12" w:space="0" w:color="auto"/>
              <w:left w:val="nil"/>
              <w:bottom w:val="single" w:sz="12"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r w:rsidRPr="001F7671">
              <w:rPr>
                <w:rFonts w:eastAsia="Times New Roman" w:cstheme="minorHAnsi"/>
                <w:b/>
                <w:bCs/>
                <w:sz w:val="20"/>
                <w:szCs w:val="20"/>
                <w:lang w:eastAsia="en-GB"/>
              </w:rPr>
              <w:t>Name</w:t>
            </w:r>
          </w:p>
        </w:tc>
        <w:tc>
          <w:tcPr>
            <w:tcW w:w="1405" w:type="dxa"/>
            <w:tcBorders>
              <w:top w:val="single" w:sz="12" w:space="0" w:color="auto"/>
              <w:left w:val="nil"/>
              <w:bottom w:val="single" w:sz="12"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r w:rsidRPr="001F7671">
              <w:rPr>
                <w:rFonts w:eastAsia="Times New Roman" w:cstheme="minorHAnsi"/>
                <w:b/>
                <w:bCs/>
                <w:sz w:val="20"/>
                <w:szCs w:val="20"/>
                <w:lang w:eastAsia="en-GB"/>
              </w:rPr>
              <w:t>Domain Code</w:t>
            </w:r>
          </w:p>
        </w:tc>
        <w:tc>
          <w:tcPr>
            <w:tcW w:w="5313" w:type="dxa"/>
            <w:tcBorders>
              <w:top w:val="single" w:sz="12" w:space="0" w:color="auto"/>
              <w:left w:val="nil"/>
              <w:bottom w:val="single" w:sz="12" w:space="0" w:color="auto"/>
              <w:right w:val="single" w:sz="12"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r w:rsidRPr="001F7671">
              <w:rPr>
                <w:rFonts w:eastAsia="Times New Roman" w:cstheme="minorHAnsi"/>
                <w:b/>
                <w:bCs/>
                <w:sz w:val="20"/>
                <w:szCs w:val="20"/>
                <w:lang w:eastAsia="en-GB"/>
              </w:rPr>
              <w:t>Definition</w:t>
            </w:r>
          </w:p>
        </w:tc>
      </w:tr>
      <w:tr w:rsidR="001F7671" w:rsidRPr="001F7671" w:rsidTr="001F7671">
        <w:tc>
          <w:tcPr>
            <w:tcW w:w="529" w:type="dxa"/>
            <w:tcBorders>
              <w:top w:val="nil"/>
              <w:left w:val="single" w:sz="12" w:space="0" w:color="auto"/>
              <w:bottom w:val="single" w:sz="8" w:space="0" w:color="auto"/>
              <w:right w:val="single" w:sz="8" w:space="0" w:color="auto"/>
            </w:tcBorders>
            <w:shd w:val="clear" w:color="auto" w:fill="D9D9D9"/>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1.</w:t>
            </w:r>
          </w:p>
        </w:tc>
        <w:tc>
          <w:tcPr>
            <w:tcW w:w="1995"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proofErr w:type="spellStart"/>
            <w:r w:rsidRPr="001F7671">
              <w:rPr>
                <w:rFonts w:eastAsia="Times New Roman" w:cstheme="minorHAnsi"/>
                <w:sz w:val="18"/>
                <w:szCs w:val="18"/>
                <w:lang w:eastAsia="en-GB"/>
              </w:rPr>
              <w:t>WMO_DataLicenseCode</w:t>
            </w:r>
            <w:proofErr w:type="spellEnd"/>
          </w:p>
        </w:tc>
        <w:tc>
          <w:tcPr>
            <w:tcW w:w="1405"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proofErr w:type="spellStart"/>
            <w:r w:rsidRPr="001F7671">
              <w:rPr>
                <w:rFonts w:eastAsia="Times New Roman" w:cstheme="minorHAnsi"/>
                <w:sz w:val="18"/>
                <w:szCs w:val="18"/>
                <w:lang w:eastAsia="en-GB"/>
              </w:rPr>
              <w:t>WMO_DatLicCd</w:t>
            </w:r>
            <w:proofErr w:type="spellEnd"/>
          </w:p>
        </w:tc>
        <w:tc>
          <w:tcPr>
            <w:tcW w:w="5313" w:type="dxa"/>
            <w:tcBorders>
              <w:top w:val="nil"/>
              <w:left w:val="nil"/>
              <w:bottom w:val="single" w:sz="8" w:space="0" w:color="auto"/>
              <w:right w:val="single" w:sz="12" w:space="0" w:color="auto"/>
            </w:tcBorders>
            <w:shd w:val="clear" w:color="auto" w:fill="D9D9D9"/>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WMO Data License applied to the data resource – derived from WMO Resolution 25 and Resolution 40 (</w:t>
            </w:r>
            <w:hyperlink r:id="rId10" w:tgtFrame="_blank" w:history="1">
              <w:r w:rsidRPr="001F7671">
                <w:rPr>
                  <w:rFonts w:eastAsia="Times New Roman" w:cstheme="minorHAnsi"/>
                  <w:color w:val="2200CC"/>
                  <w:sz w:val="18"/>
                  <w:szCs w:val="18"/>
                  <w:u w:val="single"/>
                  <w:lang w:eastAsia="en-GB"/>
                </w:rPr>
                <w:t>http://www.wmo.int/pages/about/exchangingdata_en.html</w:t>
              </w:r>
            </w:hyperlink>
            <w:r w:rsidRPr="001F7671">
              <w:rPr>
                <w:rFonts w:eastAsia="Times New Roman" w:cstheme="minorHAnsi"/>
                <w:sz w:val="18"/>
                <w:szCs w:val="18"/>
                <w:lang w:eastAsia="en-GB"/>
              </w:rPr>
              <w:t>)</w:t>
            </w:r>
          </w:p>
        </w:tc>
      </w:tr>
      <w:tr w:rsidR="001F7671" w:rsidRPr="001F7671" w:rsidTr="001F7671">
        <w:tc>
          <w:tcPr>
            <w:tcW w:w="529" w:type="dxa"/>
            <w:tcBorders>
              <w:top w:val="nil"/>
              <w:left w:val="single" w:sz="12" w:space="0" w:color="auto"/>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2.</w:t>
            </w:r>
          </w:p>
        </w:tc>
        <w:tc>
          <w:tcPr>
            <w:tcW w:w="1995" w:type="dxa"/>
            <w:tcBorders>
              <w:top w:val="nil"/>
              <w:left w:val="nil"/>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WMO Essential</w:t>
            </w:r>
          </w:p>
        </w:tc>
        <w:tc>
          <w:tcPr>
            <w:tcW w:w="1405" w:type="dxa"/>
            <w:tcBorders>
              <w:top w:val="nil"/>
              <w:left w:val="nil"/>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r w:rsidRPr="001F7671">
              <w:rPr>
                <w:rFonts w:eastAsia="Times New Roman" w:cstheme="minorHAnsi"/>
                <w:sz w:val="18"/>
                <w:szCs w:val="18"/>
                <w:lang w:eastAsia="en-GB"/>
              </w:rPr>
              <w:t>001</w:t>
            </w:r>
          </w:p>
        </w:tc>
        <w:tc>
          <w:tcPr>
            <w:tcW w:w="5313" w:type="dxa"/>
            <w:tcBorders>
              <w:top w:val="nil"/>
              <w:left w:val="nil"/>
              <w:bottom w:val="single" w:sz="8" w:space="0" w:color="auto"/>
              <w:right w:val="single" w:sz="12"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WMO Essential Data: free and unrestricted international exchange of basic meteorological data and products</w:t>
            </w:r>
            <w:ins w:id="10" w:author="Jeremy" w:date="2011-09-20T22:11:00Z">
              <w:r w:rsidR="004A4E05">
                <w:rPr>
                  <w:rFonts w:eastAsia="Times New Roman" w:cstheme="minorHAnsi"/>
                  <w:sz w:val="18"/>
                  <w:szCs w:val="18"/>
                  <w:lang w:eastAsia="en-GB"/>
                </w:rPr>
                <w:t>.</w:t>
              </w:r>
            </w:ins>
          </w:p>
        </w:tc>
      </w:tr>
      <w:tr w:rsidR="001F7671" w:rsidRPr="001F7671" w:rsidTr="001C52C1">
        <w:tc>
          <w:tcPr>
            <w:tcW w:w="529" w:type="dxa"/>
            <w:tcBorders>
              <w:top w:val="nil"/>
              <w:left w:val="single" w:sz="12" w:space="0" w:color="auto"/>
              <w:bottom w:val="nil"/>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3.</w:t>
            </w:r>
          </w:p>
        </w:tc>
        <w:tc>
          <w:tcPr>
            <w:tcW w:w="1995" w:type="dxa"/>
            <w:tcBorders>
              <w:top w:val="nil"/>
              <w:left w:val="nil"/>
              <w:bottom w:val="nil"/>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WMO Additional</w:t>
            </w:r>
          </w:p>
        </w:tc>
        <w:tc>
          <w:tcPr>
            <w:tcW w:w="1405" w:type="dxa"/>
            <w:tcBorders>
              <w:top w:val="nil"/>
              <w:left w:val="nil"/>
              <w:bottom w:val="nil"/>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r w:rsidRPr="001F7671">
              <w:rPr>
                <w:rFonts w:eastAsia="Times New Roman" w:cstheme="minorHAnsi"/>
                <w:sz w:val="18"/>
                <w:szCs w:val="18"/>
                <w:lang w:eastAsia="en-GB"/>
              </w:rPr>
              <w:t>002</w:t>
            </w:r>
          </w:p>
        </w:tc>
        <w:tc>
          <w:tcPr>
            <w:tcW w:w="5313" w:type="dxa"/>
            <w:tcBorders>
              <w:top w:val="nil"/>
              <w:left w:val="nil"/>
              <w:bottom w:val="nil"/>
              <w:right w:val="single" w:sz="12" w:space="0" w:color="auto"/>
            </w:tcBorders>
            <w:tcMar>
              <w:top w:w="0" w:type="dxa"/>
              <w:left w:w="108" w:type="dxa"/>
              <w:bottom w:w="0" w:type="dxa"/>
              <w:right w:w="108" w:type="dxa"/>
            </w:tcMar>
            <w:hideMark/>
          </w:tcPr>
          <w:p w:rsidR="001F7671" w:rsidRPr="001F7671" w:rsidRDefault="001F7671" w:rsidP="004A4E05">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WMO Additional Data: free and unrestricted access to data and products exchanged under the auspices of WMO to the research and education communities for non-commercial activities</w:t>
            </w:r>
            <w:ins w:id="11" w:author="Jeremy" w:date="2011-09-20T22:11:00Z">
              <w:r w:rsidR="004A4E05">
                <w:rPr>
                  <w:rFonts w:eastAsia="Times New Roman" w:cstheme="minorHAnsi"/>
                  <w:sz w:val="18"/>
                  <w:szCs w:val="18"/>
                  <w:lang w:eastAsia="en-GB"/>
                </w:rPr>
                <w:t>. A</w:t>
              </w:r>
              <w:r w:rsidR="004A4E05">
                <w:rPr>
                  <w:rFonts w:eastAsia="Times New Roman" w:cstheme="minorHAnsi"/>
                  <w:sz w:val="18"/>
                  <w:szCs w:val="18"/>
                  <w:lang w:eastAsia="en-GB"/>
                </w:rPr>
                <w:t xml:space="preserve"> more precise definition of the data policy may be additionally supplied within the metadata. In all cases it shall be the responsibility of the data consumer to ensure that they understand the data policy specified by the data provider – which may necessitate dialogue with the data publisher for confirmation of terms and conditions.</w:t>
              </w:r>
            </w:ins>
          </w:p>
        </w:tc>
      </w:tr>
      <w:tr w:rsidR="001C52C1" w:rsidRPr="001F7671" w:rsidTr="001F7671">
        <w:trPr>
          <w:ins w:id="12" w:author="Jeremy" w:date="2011-09-20T22:04:00Z"/>
        </w:trPr>
        <w:tc>
          <w:tcPr>
            <w:tcW w:w="529" w:type="dxa"/>
            <w:tcBorders>
              <w:top w:val="nil"/>
              <w:left w:val="single" w:sz="12" w:space="0" w:color="auto"/>
              <w:bottom w:val="single" w:sz="12" w:space="0" w:color="auto"/>
              <w:right w:val="single" w:sz="8" w:space="0" w:color="auto"/>
            </w:tcBorders>
            <w:tcMar>
              <w:top w:w="0" w:type="dxa"/>
              <w:left w:w="108" w:type="dxa"/>
              <w:bottom w:w="0" w:type="dxa"/>
              <w:right w:w="108" w:type="dxa"/>
            </w:tcMar>
          </w:tcPr>
          <w:p w:rsidR="001C52C1" w:rsidRPr="001F7671" w:rsidRDefault="001C52C1" w:rsidP="001F7671">
            <w:pPr>
              <w:spacing w:before="100" w:beforeAutospacing="1" w:line="240" w:lineRule="auto"/>
              <w:rPr>
                <w:ins w:id="13" w:author="Jeremy" w:date="2011-09-20T22:04:00Z"/>
                <w:rFonts w:eastAsia="Times New Roman" w:cstheme="minorHAnsi"/>
                <w:sz w:val="18"/>
                <w:szCs w:val="18"/>
                <w:lang w:eastAsia="en-GB"/>
              </w:rPr>
            </w:pPr>
            <w:ins w:id="14" w:author="Jeremy" w:date="2011-09-20T22:04:00Z">
              <w:r>
                <w:rPr>
                  <w:rFonts w:eastAsia="Times New Roman" w:cstheme="minorHAnsi"/>
                  <w:sz w:val="18"/>
                  <w:szCs w:val="18"/>
                  <w:lang w:eastAsia="en-GB"/>
                </w:rPr>
                <w:t>4.</w:t>
              </w:r>
            </w:ins>
          </w:p>
        </w:tc>
        <w:tc>
          <w:tcPr>
            <w:tcW w:w="1995" w:type="dxa"/>
            <w:tcBorders>
              <w:top w:val="nil"/>
              <w:left w:val="nil"/>
              <w:bottom w:val="single" w:sz="12" w:space="0" w:color="auto"/>
              <w:right w:val="single" w:sz="8" w:space="0" w:color="auto"/>
            </w:tcBorders>
            <w:tcMar>
              <w:top w:w="0" w:type="dxa"/>
              <w:left w:w="108" w:type="dxa"/>
              <w:bottom w:w="0" w:type="dxa"/>
              <w:right w:w="108" w:type="dxa"/>
            </w:tcMar>
          </w:tcPr>
          <w:p w:rsidR="001C52C1" w:rsidRPr="001F7671" w:rsidRDefault="001C52C1" w:rsidP="001F7671">
            <w:pPr>
              <w:spacing w:before="100" w:beforeAutospacing="1" w:line="240" w:lineRule="auto"/>
              <w:rPr>
                <w:ins w:id="15" w:author="Jeremy" w:date="2011-09-20T22:04:00Z"/>
                <w:rFonts w:eastAsia="Times New Roman" w:cstheme="minorHAnsi"/>
                <w:sz w:val="18"/>
                <w:szCs w:val="18"/>
                <w:lang w:eastAsia="en-GB"/>
              </w:rPr>
            </w:pPr>
            <w:ins w:id="16" w:author="Jeremy" w:date="2011-09-20T22:04:00Z">
              <w:r>
                <w:rPr>
                  <w:rFonts w:eastAsia="Times New Roman" w:cstheme="minorHAnsi"/>
                  <w:sz w:val="18"/>
                  <w:szCs w:val="18"/>
                  <w:lang w:eastAsia="en-GB"/>
                </w:rPr>
                <w:t>WMO Other</w:t>
              </w:r>
            </w:ins>
          </w:p>
        </w:tc>
        <w:tc>
          <w:tcPr>
            <w:tcW w:w="1405" w:type="dxa"/>
            <w:tcBorders>
              <w:top w:val="nil"/>
              <w:left w:val="nil"/>
              <w:bottom w:val="single" w:sz="12" w:space="0" w:color="auto"/>
              <w:right w:val="single" w:sz="8" w:space="0" w:color="auto"/>
            </w:tcBorders>
            <w:tcMar>
              <w:top w:w="0" w:type="dxa"/>
              <w:left w:w="108" w:type="dxa"/>
              <w:bottom w:w="0" w:type="dxa"/>
              <w:right w:w="108" w:type="dxa"/>
            </w:tcMar>
          </w:tcPr>
          <w:p w:rsidR="001C52C1" w:rsidRPr="001F7671" w:rsidRDefault="001C52C1" w:rsidP="001F7671">
            <w:pPr>
              <w:spacing w:before="100" w:beforeAutospacing="1" w:line="240" w:lineRule="auto"/>
              <w:jc w:val="center"/>
              <w:rPr>
                <w:ins w:id="17" w:author="Jeremy" w:date="2011-09-20T22:04:00Z"/>
                <w:rFonts w:eastAsia="Times New Roman" w:cstheme="minorHAnsi"/>
                <w:sz w:val="18"/>
                <w:szCs w:val="18"/>
                <w:lang w:eastAsia="en-GB"/>
              </w:rPr>
            </w:pPr>
            <w:ins w:id="18" w:author="Jeremy" w:date="2011-09-20T22:04:00Z">
              <w:r>
                <w:rPr>
                  <w:rFonts w:eastAsia="Times New Roman" w:cstheme="minorHAnsi"/>
                  <w:sz w:val="18"/>
                  <w:szCs w:val="18"/>
                  <w:lang w:eastAsia="en-GB"/>
                </w:rPr>
                <w:t>003</w:t>
              </w:r>
            </w:ins>
          </w:p>
        </w:tc>
        <w:tc>
          <w:tcPr>
            <w:tcW w:w="5313" w:type="dxa"/>
            <w:tcBorders>
              <w:top w:val="nil"/>
              <w:left w:val="nil"/>
              <w:bottom w:val="single" w:sz="12" w:space="0" w:color="auto"/>
              <w:right w:val="single" w:sz="12" w:space="0" w:color="auto"/>
            </w:tcBorders>
            <w:tcMar>
              <w:top w:w="0" w:type="dxa"/>
              <w:left w:w="108" w:type="dxa"/>
              <w:bottom w:w="0" w:type="dxa"/>
              <w:right w:w="108" w:type="dxa"/>
            </w:tcMar>
          </w:tcPr>
          <w:p w:rsidR="001C52C1" w:rsidRPr="001F7671" w:rsidRDefault="001C52C1" w:rsidP="004A4E05">
            <w:pPr>
              <w:spacing w:before="100" w:beforeAutospacing="1" w:line="240" w:lineRule="auto"/>
              <w:rPr>
                <w:ins w:id="19" w:author="Jeremy" w:date="2011-09-20T22:04:00Z"/>
                <w:rFonts w:eastAsia="Times New Roman" w:cstheme="minorHAnsi"/>
                <w:sz w:val="18"/>
                <w:szCs w:val="18"/>
                <w:lang w:eastAsia="en-GB"/>
              </w:rPr>
            </w:pPr>
            <w:ins w:id="20" w:author="Jeremy" w:date="2011-09-20T22:04:00Z">
              <w:r>
                <w:rPr>
                  <w:rFonts w:eastAsia="Times New Roman" w:cstheme="minorHAnsi"/>
                  <w:sz w:val="18"/>
                  <w:szCs w:val="18"/>
                  <w:lang w:eastAsia="en-GB"/>
                </w:rPr>
                <w:t xml:space="preserve">Data </w:t>
              </w:r>
            </w:ins>
            <w:ins w:id="21" w:author="Jeremy" w:date="2011-09-20T22:05:00Z">
              <w:r>
                <w:rPr>
                  <w:rFonts w:eastAsia="Times New Roman" w:cstheme="minorHAnsi"/>
                  <w:sz w:val="18"/>
                  <w:szCs w:val="18"/>
                  <w:lang w:eastAsia="en-GB"/>
                </w:rPr>
                <w:t xml:space="preserve">identified for global distribution via WMO infrastructure (GTS / WIS) that is not covered by WMO Resolution 25 or WMO Resolution 40; e.g. aviation OPMET data. Data marked with </w:t>
              </w:r>
            </w:ins>
            <w:ins w:id="22" w:author="Jeremy" w:date="2011-09-20T22:07:00Z">
              <w:r>
                <w:rPr>
                  <w:rFonts w:eastAsia="Times New Roman" w:cstheme="minorHAnsi"/>
                  <w:sz w:val="18"/>
                  <w:szCs w:val="18"/>
                  <w:lang w:eastAsia="en-GB"/>
                </w:rPr>
                <w:t xml:space="preserve">“WMO Other” data policy shall be treated like “WMO </w:t>
              </w:r>
            </w:ins>
            <w:ins w:id="23" w:author="Jeremy" w:date="2011-09-20T22:08:00Z">
              <w:r w:rsidR="004A4E05">
                <w:rPr>
                  <w:rFonts w:eastAsia="Times New Roman" w:cstheme="minorHAnsi"/>
                  <w:sz w:val="18"/>
                  <w:szCs w:val="18"/>
                  <w:lang w:eastAsia="en-GB"/>
                </w:rPr>
                <w:t>Additional</w:t>
              </w:r>
            </w:ins>
            <w:ins w:id="24" w:author="Jeremy" w:date="2011-09-20T22:07:00Z">
              <w:r>
                <w:rPr>
                  <w:rFonts w:eastAsia="Times New Roman" w:cstheme="minorHAnsi"/>
                  <w:sz w:val="18"/>
                  <w:szCs w:val="18"/>
                  <w:lang w:eastAsia="en-GB"/>
                </w:rPr>
                <w:t>”</w:t>
              </w:r>
            </w:ins>
            <w:ins w:id="25" w:author="Jeremy" w:date="2011-09-20T22:08:00Z">
              <w:r w:rsidR="004A4E05">
                <w:rPr>
                  <w:rFonts w:eastAsia="Times New Roman" w:cstheme="minorHAnsi"/>
                  <w:sz w:val="18"/>
                  <w:szCs w:val="18"/>
                  <w:lang w:eastAsia="en-GB"/>
                </w:rPr>
                <w:t xml:space="preserve"> where a more precise definition of the data policy may be additionally supplied</w:t>
              </w:r>
            </w:ins>
            <w:ins w:id="26" w:author="Jeremy" w:date="2011-09-20T22:09:00Z">
              <w:r w:rsidR="004A4E05">
                <w:rPr>
                  <w:rFonts w:eastAsia="Times New Roman" w:cstheme="minorHAnsi"/>
                  <w:sz w:val="18"/>
                  <w:szCs w:val="18"/>
                  <w:lang w:eastAsia="en-GB"/>
                </w:rPr>
                <w:t xml:space="preserve"> within the metadata</w:t>
              </w:r>
            </w:ins>
            <w:ins w:id="27" w:author="Jeremy" w:date="2011-09-20T22:08:00Z">
              <w:r w:rsidR="004A4E05">
                <w:rPr>
                  <w:rFonts w:eastAsia="Times New Roman" w:cstheme="minorHAnsi"/>
                  <w:sz w:val="18"/>
                  <w:szCs w:val="18"/>
                  <w:lang w:eastAsia="en-GB"/>
                </w:rPr>
                <w:t>.</w:t>
              </w:r>
            </w:ins>
            <w:ins w:id="28" w:author="Jeremy" w:date="2011-09-20T22:09:00Z">
              <w:r w:rsidR="004A4E05">
                <w:rPr>
                  <w:rFonts w:eastAsia="Times New Roman" w:cstheme="minorHAnsi"/>
                  <w:sz w:val="18"/>
                  <w:szCs w:val="18"/>
                  <w:lang w:eastAsia="en-GB"/>
                </w:rPr>
                <w:t xml:space="preserve"> In all cases it shall be the responsibility of the data consumer to ensure that they understand the data policy specified by the data provider </w:t>
              </w:r>
            </w:ins>
            <w:ins w:id="29" w:author="Jeremy" w:date="2011-09-20T22:10:00Z">
              <w:r w:rsidR="004A4E05">
                <w:rPr>
                  <w:rFonts w:eastAsia="Times New Roman" w:cstheme="minorHAnsi"/>
                  <w:sz w:val="18"/>
                  <w:szCs w:val="18"/>
                  <w:lang w:eastAsia="en-GB"/>
                </w:rPr>
                <w:t>–</w:t>
              </w:r>
            </w:ins>
            <w:ins w:id="30" w:author="Jeremy" w:date="2011-09-20T22:09:00Z">
              <w:r w:rsidR="004A4E05">
                <w:rPr>
                  <w:rFonts w:eastAsia="Times New Roman" w:cstheme="minorHAnsi"/>
                  <w:sz w:val="18"/>
                  <w:szCs w:val="18"/>
                  <w:lang w:eastAsia="en-GB"/>
                </w:rPr>
                <w:t xml:space="preserve"> which </w:t>
              </w:r>
            </w:ins>
            <w:ins w:id="31" w:author="Jeremy" w:date="2011-09-20T22:10:00Z">
              <w:r w:rsidR="004A4E05">
                <w:rPr>
                  <w:rFonts w:eastAsia="Times New Roman" w:cstheme="minorHAnsi"/>
                  <w:sz w:val="18"/>
                  <w:szCs w:val="18"/>
                  <w:lang w:eastAsia="en-GB"/>
                </w:rPr>
                <w:t>may necessitate dialogue with the data publisher for confirmation of terms and conditions.</w:t>
              </w:r>
            </w:ins>
            <w:ins w:id="32" w:author="Jeremy" w:date="2011-09-20T22:08:00Z">
              <w:r w:rsidR="004A4E05">
                <w:rPr>
                  <w:rFonts w:eastAsia="Times New Roman" w:cstheme="minorHAnsi"/>
                  <w:sz w:val="18"/>
                  <w:szCs w:val="18"/>
                  <w:lang w:eastAsia="en-GB"/>
                </w:rPr>
                <w:t xml:space="preserve">  </w:t>
              </w:r>
            </w:ins>
          </w:p>
        </w:tc>
      </w:tr>
    </w:tbl>
    <w:p w:rsidR="00406BE5" w:rsidRDefault="001F7671" w:rsidP="001F7671">
      <w:pPr>
        <w:spacing w:before="100" w:beforeAutospacing="1" w:after="100" w:afterAutospacing="1" w:line="240" w:lineRule="auto"/>
        <w:rPr>
          <w:rFonts w:eastAsia="Times New Roman" w:cstheme="minorHAnsi"/>
          <w:color w:val="222222"/>
          <w:sz w:val="24"/>
          <w:szCs w:val="24"/>
          <w:shd w:val="clear" w:color="auto" w:fill="FFFFFF"/>
          <w:lang w:eastAsia="en-GB"/>
        </w:rPr>
      </w:pPr>
      <w:r w:rsidRPr="001F7671">
        <w:rPr>
          <w:rFonts w:eastAsia="Times New Roman" w:cstheme="minorHAnsi"/>
          <w:color w:val="222222"/>
          <w:sz w:val="24"/>
          <w:szCs w:val="24"/>
          <w:shd w:val="clear" w:color="auto" w:fill="FFFFFF"/>
          <w:lang w:eastAsia="en-GB"/>
        </w:rPr>
        <w:t xml:space="preserve">The XML implementation of this controlled vocabulary is expressed as </w:t>
      </w:r>
      <w:proofErr w:type="gramStart"/>
      <w:r w:rsidRPr="001F7671">
        <w:rPr>
          <w:rFonts w:eastAsia="Times New Roman" w:cstheme="minorHAnsi"/>
          <w:color w:val="222222"/>
          <w:sz w:val="24"/>
          <w:szCs w:val="24"/>
          <w:shd w:val="clear" w:color="auto" w:fill="FFFFFF"/>
          <w:lang w:eastAsia="en-GB"/>
        </w:rPr>
        <w:t xml:space="preserve">a </w:t>
      </w:r>
      <w:proofErr w:type="spellStart"/>
      <w:r w:rsidRPr="001F7671">
        <w:rPr>
          <w:rFonts w:eastAsia="Times New Roman" w:cstheme="minorHAnsi"/>
          <w:color w:val="222222"/>
          <w:sz w:val="24"/>
          <w:szCs w:val="24"/>
          <w:shd w:val="clear" w:color="auto" w:fill="FFFFFF"/>
          <w:lang w:eastAsia="en-GB"/>
        </w:rPr>
        <w:t>codelist</w:t>
      </w:r>
      <w:proofErr w:type="spellEnd"/>
      <w:proofErr w:type="gramEnd"/>
      <w:r w:rsidRPr="001F7671">
        <w:rPr>
          <w:rFonts w:eastAsia="Times New Roman" w:cstheme="minorHAnsi"/>
          <w:color w:val="222222"/>
          <w:sz w:val="24"/>
          <w:szCs w:val="24"/>
          <w:shd w:val="clear" w:color="auto" w:fill="FFFFFF"/>
          <w:lang w:eastAsia="en-GB"/>
        </w:rPr>
        <w:t xml:space="preserve">. </w:t>
      </w:r>
      <w:r w:rsidR="00406BE5">
        <w:rPr>
          <w:rFonts w:eastAsia="Times New Roman" w:cstheme="minorHAnsi"/>
          <w:color w:val="222222"/>
          <w:sz w:val="24"/>
          <w:szCs w:val="24"/>
          <w:shd w:val="clear" w:color="auto" w:fill="FFFFFF"/>
          <w:lang w:eastAsia="en-GB"/>
        </w:rPr>
        <w:t xml:space="preserve">The XML </w:t>
      </w:r>
      <w:proofErr w:type="spellStart"/>
      <w:r w:rsidR="00406BE5">
        <w:rPr>
          <w:rFonts w:eastAsia="Times New Roman" w:cstheme="minorHAnsi"/>
          <w:color w:val="222222"/>
          <w:sz w:val="24"/>
          <w:szCs w:val="24"/>
          <w:shd w:val="clear" w:color="auto" w:fill="FFFFFF"/>
          <w:lang w:eastAsia="en-GB"/>
        </w:rPr>
        <w:t>codelist</w:t>
      </w:r>
      <w:proofErr w:type="spellEnd"/>
      <w:r w:rsidR="00406BE5">
        <w:rPr>
          <w:rFonts w:eastAsia="Times New Roman" w:cstheme="minorHAnsi"/>
          <w:color w:val="222222"/>
          <w:sz w:val="24"/>
          <w:szCs w:val="24"/>
          <w:shd w:val="clear" w:color="auto" w:fill="FFFFFF"/>
          <w:lang w:eastAsia="en-GB"/>
        </w:rPr>
        <w:t xml:space="preserve"> dictionary is included below for reference:</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gmx</w:t>
      </w:r>
      <w:proofErr w:type="gramStart"/>
      <w:r w:rsidRPr="00406BE5">
        <w:rPr>
          <w:rFonts w:ascii="Courier New" w:eastAsia="Times New Roman" w:hAnsi="Courier New" w:cs="Courier New"/>
          <w:color w:val="000000"/>
          <w:sz w:val="16"/>
          <w:szCs w:val="20"/>
          <w:lang w:eastAsia="en-GB"/>
        </w:rPr>
        <w:t>:CodeListDictionary</w:t>
      </w:r>
      <w:proofErr w:type="spellEnd"/>
      <w:proofErr w:type="gramEnd"/>
      <w:r w:rsidRPr="00406BE5">
        <w:rPr>
          <w:rFonts w:ascii="Courier New" w:eastAsia="Times New Roman" w:hAnsi="Courier New" w:cs="Courier New"/>
          <w:color w:val="000000"/>
          <w:sz w:val="16"/>
          <w:szCs w:val="20"/>
          <w:lang w:eastAsia="en-GB"/>
        </w:rPr>
        <w:t> </w:t>
      </w:r>
      <w:proofErr w:type="spellStart"/>
      <w:r w:rsidRPr="00406BE5">
        <w:rPr>
          <w:rFonts w:ascii="Courier New" w:eastAsia="Times New Roman" w:hAnsi="Courier New" w:cs="Courier New"/>
          <w:color w:val="000000"/>
          <w:sz w:val="16"/>
          <w:szCs w:val="20"/>
          <w:lang w:eastAsia="en-GB"/>
        </w:rPr>
        <w:t>gml:id</w:t>
      </w:r>
      <w:proofErr w:type="spellEnd"/>
      <w:r w:rsidRPr="00406BE5">
        <w:rPr>
          <w:rFonts w:ascii="Courier New" w:eastAsia="Times New Roman" w:hAnsi="Courier New" w:cs="Courier New"/>
          <w:color w:val="000000"/>
          <w:sz w:val="16"/>
          <w:szCs w:val="20"/>
          <w:lang w:eastAsia="en-GB"/>
        </w:rPr>
        <w:t>="</w:t>
      </w:r>
      <w:proofErr w:type="spellStart"/>
      <w:r w:rsidRPr="00406BE5">
        <w:rPr>
          <w:rFonts w:ascii="Courier New" w:eastAsia="Times New Roman" w:hAnsi="Courier New" w:cs="Courier New"/>
          <w:color w:val="000000"/>
          <w:sz w:val="16"/>
          <w:szCs w:val="20"/>
          <w:lang w:eastAsia="en-GB"/>
        </w:rPr>
        <w:t>WMO_DataLicenseCode</w:t>
      </w:r>
      <w:proofErr w:type="spell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proofErr w:type="gramStart"/>
      <w:r w:rsidRPr="00406BE5">
        <w:rPr>
          <w:rFonts w:ascii="Courier New" w:eastAsia="Times New Roman" w:hAnsi="Courier New" w:cs="Courier New"/>
          <w:color w:val="000000"/>
          <w:sz w:val="16"/>
          <w:szCs w:val="20"/>
          <w:lang w:eastAsia="en-GB"/>
        </w:rPr>
        <w:t>gml:</w:t>
      </w:r>
      <w:proofErr w:type="gramEnd"/>
      <w:r w:rsidRPr="00406BE5">
        <w:rPr>
          <w:rFonts w:ascii="Courier New" w:eastAsia="Times New Roman" w:hAnsi="Courier New" w:cs="Courier New"/>
          <w:color w:val="000000"/>
          <w:sz w:val="16"/>
          <w:szCs w:val="20"/>
          <w:lang w:eastAsia="en-GB"/>
        </w:rPr>
        <w:t>description</w:t>
      </w:r>
      <w:proofErr w:type="spellEnd"/>
      <w:r w:rsidRPr="00406BE5">
        <w:rPr>
          <w:rFonts w:ascii="Courier New" w:eastAsia="Times New Roman" w:hAnsi="Courier New" w:cs="Courier New"/>
          <w:color w:val="000000"/>
          <w:sz w:val="16"/>
          <w:szCs w:val="20"/>
          <w:lang w:eastAsia="en-GB"/>
        </w:rPr>
        <w:t>&gt;</w:t>
      </w:r>
    </w:p>
    <w:p w:rsid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 xml:space="preserve">WMO Data License applied to the data resource – derived from WMO </w:t>
      </w:r>
      <w:r>
        <w:rPr>
          <w:rFonts w:ascii="Courier New" w:eastAsia="Times New Roman" w:hAnsi="Courier New" w:cs="Courier New"/>
          <w:color w:val="000000"/>
          <w:sz w:val="16"/>
          <w:szCs w:val="20"/>
          <w:lang w:eastAsia="en-GB"/>
        </w:rPr>
        <w:t>Resolution 25 and Resolution 40</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(http://www.wmo.int/pages/about/exchangingdata_en.html)</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w:t>
      </w:r>
      <w:proofErr w:type="gramStart"/>
      <w:r w:rsidRPr="00406BE5">
        <w:rPr>
          <w:rFonts w:ascii="Courier New" w:eastAsia="Times New Roman" w:hAnsi="Courier New" w:cs="Courier New"/>
          <w:color w:val="000000"/>
          <w:sz w:val="16"/>
          <w:szCs w:val="20"/>
          <w:lang w:eastAsia="en-GB"/>
        </w:rPr>
        <w:t>:description</w:t>
      </w:r>
      <w:proofErr w:type="spellEnd"/>
      <w:proofErr w:type="gram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w:t>
      </w:r>
      <w:proofErr w:type="gramStart"/>
      <w:r w:rsidRPr="00406BE5">
        <w:rPr>
          <w:rFonts w:ascii="Courier New" w:eastAsia="Times New Roman" w:hAnsi="Courier New" w:cs="Courier New"/>
          <w:color w:val="000000"/>
          <w:sz w:val="16"/>
          <w:szCs w:val="20"/>
          <w:lang w:eastAsia="en-GB"/>
        </w:rPr>
        <w:t>:identifier</w:t>
      </w:r>
      <w:proofErr w:type="spellEnd"/>
      <w:proofErr w:type="gramEnd"/>
      <w:r w:rsidRPr="00406BE5">
        <w:rPr>
          <w:rFonts w:ascii="Courier New" w:eastAsia="Times New Roman" w:hAnsi="Courier New" w:cs="Courier New"/>
          <w:color w:val="000000"/>
          <w:sz w:val="16"/>
          <w:szCs w:val="20"/>
          <w:lang w:eastAsia="en-GB"/>
        </w:rPr>
        <w:t> </w:t>
      </w:r>
      <w:proofErr w:type="spellStart"/>
      <w:r w:rsidRPr="00406BE5">
        <w:rPr>
          <w:rFonts w:ascii="Courier New" w:eastAsia="Times New Roman" w:hAnsi="Courier New" w:cs="Courier New"/>
          <w:color w:val="000000"/>
          <w:sz w:val="16"/>
          <w:szCs w:val="20"/>
          <w:lang w:eastAsia="en-GB"/>
        </w:rPr>
        <w:t>codeSpace</w:t>
      </w:r>
      <w:proofErr w:type="spellEnd"/>
      <w:r w:rsidRPr="00406BE5">
        <w:rPr>
          <w:rFonts w:ascii="Courier New" w:eastAsia="Times New Roman" w:hAnsi="Courier New" w:cs="Courier New"/>
          <w:color w:val="000000"/>
          <w:sz w:val="16"/>
          <w:szCs w:val="20"/>
          <w:lang w:eastAsia="en-GB"/>
        </w:rPr>
        <w:t>="WMO Core Metadata Profile"&gt;</w:t>
      </w:r>
      <w:proofErr w:type="spellStart"/>
      <w:r w:rsidRPr="00406BE5">
        <w:rPr>
          <w:rFonts w:ascii="Courier New" w:eastAsia="Times New Roman" w:hAnsi="Courier New" w:cs="Courier New"/>
          <w:color w:val="000000"/>
          <w:sz w:val="16"/>
          <w:szCs w:val="20"/>
          <w:lang w:eastAsia="en-GB"/>
        </w:rPr>
        <w:t>WMO_DataLicenseCode</w:t>
      </w:r>
      <w:proofErr w:type="spellEnd"/>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gml:identifier</w:t>
      </w:r>
      <w:proofErr w:type="spell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proofErr w:type="gramStart"/>
      <w:r w:rsidRPr="00406BE5">
        <w:rPr>
          <w:rFonts w:ascii="Courier New" w:eastAsia="Times New Roman" w:hAnsi="Courier New" w:cs="Courier New"/>
          <w:color w:val="000000"/>
          <w:sz w:val="16"/>
          <w:szCs w:val="20"/>
          <w:lang w:eastAsia="en-GB"/>
        </w:rPr>
        <w:t>gmx:</w:t>
      </w:r>
      <w:proofErr w:type="gramEnd"/>
      <w:r w:rsidRPr="00406BE5">
        <w:rPr>
          <w:rFonts w:ascii="Courier New" w:eastAsia="Times New Roman" w:hAnsi="Courier New" w:cs="Courier New"/>
          <w:color w:val="000000"/>
          <w:sz w:val="16"/>
          <w:szCs w:val="20"/>
          <w:lang w:eastAsia="en-GB"/>
        </w:rPr>
        <w:t>codeEntry</w:t>
      </w:r>
      <w:proofErr w:type="spell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gmx</w:t>
      </w:r>
      <w:proofErr w:type="gramStart"/>
      <w:r w:rsidRPr="00406BE5">
        <w:rPr>
          <w:rFonts w:ascii="Courier New" w:eastAsia="Times New Roman" w:hAnsi="Courier New" w:cs="Courier New"/>
          <w:color w:val="000000"/>
          <w:sz w:val="16"/>
          <w:szCs w:val="20"/>
          <w:lang w:eastAsia="en-GB"/>
        </w:rPr>
        <w:t>:CodeDefinition</w:t>
      </w:r>
      <w:proofErr w:type="spellEnd"/>
      <w:proofErr w:type="gramEnd"/>
      <w:r w:rsidRPr="00406BE5">
        <w:rPr>
          <w:rFonts w:ascii="Courier New" w:eastAsia="Times New Roman" w:hAnsi="Courier New" w:cs="Courier New"/>
          <w:color w:val="000000"/>
          <w:sz w:val="16"/>
          <w:szCs w:val="20"/>
          <w:lang w:eastAsia="en-GB"/>
        </w:rPr>
        <w:t> </w:t>
      </w:r>
      <w:proofErr w:type="spellStart"/>
      <w:r w:rsidRPr="00406BE5">
        <w:rPr>
          <w:rFonts w:ascii="Courier New" w:eastAsia="Times New Roman" w:hAnsi="Courier New" w:cs="Courier New"/>
          <w:color w:val="000000"/>
          <w:sz w:val="16"/>
          <w:szCs w:val="20"/>
          <w:lang w:eastAsia="en-GB"/>
        </w:rPr>
        <w:t>gml:id</w:t>
      </w:r>
      <w:proofErr w:type="spellEnd"/>
      <w:r w:rsidRPr="00406BE5">
        <w:rPr>
          <w:rFonts w:ascii="Courier New" w:eastAsia="Times New Roman" w:hAnsi="Courier New" w:cs="Courier New"/>
          <w:color w:val="000000"/>
          <w:sz w:val="16"/>
          <w:szCs w:val="20"/>
          <w:lang w:eastAsia="en-GB"/>
        </w:rPr>
        <w:t>="</w:t>
      </w:r>
      <w:proofErr w:type="spellStart"/>
      <w:r w:rsidRPr="00406BE5">
        <w:rPr>
          <w:rFonts w:ascii="Courier New" w:eastAsia="Times New Roman" w:hAnsi="Courier New" w:cs="Courier New"/>
          <w:color w:val="000000"/>
          <w:sz w:val="16"/>
          <w:szCs w:val="20"/>
          <w:lang w:eastAsia="en-GB"/>
        </w:rPr>
        <w:t>WMO_DataLicenseCode_essential</w:t>
      </w:r>
      <w:proofErr w:type="spell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lastRenderedPageBreak/>
        <w:t xml:space="preserve">            </w:t>
      </w:r>
      <w:r w:rsidRPr="00406BE5">
        <w:rPr>
          <w:rFonts w:ascii="Courier New" w:eastAsia="Times New Roman" w:hAnsi="Courier New" w:cs="Courier New"/>
          <w:color w:val="000000"/>
          <w:sz w:val="16"/>
          <w:szCs w:val="20"/>
          <w:lang w:eastAsia="en-GB"/>
        </w:rPr>
        <w:t>&lt;</w:t>
      </w:r>
      <w:proofErr w:type="spellStart"/>
      <w:proofErr w:type="gramStart"/>
      <w:r w:rsidRPr="00406BE5">
        <w:rPr>
          <w:rFonts w:ascii="Courier New" w:eastAsia="Times New Roman" w:hAnsi="Courier New" w:cs="Courier New"/>
          <w:color w:val="000000"/>
          <w:sz w:val="16"/>
          <w:szCs w:val="20"/>
          <w:lang w:eastAsia="en-GB"/>
        </w:rPr>
        <w:t>gml:</w:t>
      </w:r>
      <w:proofErr w:type="gramEnd"/>
      <w:r w:rsidRPr="00406BE5">
        <w:rPr>
          <w:rFonts w:ascii="Courier New" w:eastAsia="Times New Roman" w:hAnsi="Courier New" w:cs="Courier New"/>
          <w:color w:val="000000"/>
          <w:sz w:val="16"/>
          <w:szCs w:val="20"/>
          <w:lang w:eastAsia="en-GB"/>
        </w:rPr>
        <w:t>description</w:t>
      </w:r>
      <w:proofErr w:type="spellEnd"/>
      <w:r w:rsidRPr="00406BE5">
        <w:rPr>
          <w:rFonts w:ascii="Courier New" w:eastAsia="Times New Roman" w:hAnsi="Courier New" w:cs="Courier New"/>
          <w:color w:val="000000"/>
          <w:sz w:val="16"/>
          <w:szCs w:val="20"/>
          <w:lang w:eastAsia="en-GB"/>
        </w:rPr>
        <w:t>&gt;</w:t>
      </w:r>
    </w:p>
    <w:p w:rsid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WMO Essential Data: free and unrestricted international exchange of basic meteorological data and products</w:t>
      </w:r>
      <w:ins w:id="33" w:author="Jeremy" w:date="2011-09-20T22:16:00Z">
        <w:r w:rsidR="004A4E05">
          <w:rPr>
            <w:rFonts w:ascii="Courier New" w:eastAsia="Times New Roman" w:hAnsi="Courier New" w:cs="Courier New"/>
            <w:color w:val="000000"/>
            <w:sz w:val="16"/>
            <w:szCs w:val="20"/>
            <w:lang w:eastAsia="en-GB"/>
          </w:rPr>
          <w:t>.</w:t>
        </w:r>
      </w:ins>
      <w:r>
        <w:rPr>
          <w:rFonts w:ascii="Courier New" w:eastAsia="Times New Roman" w:hAnsi="Courier New" w:cs="Courier New"/>
          <w:color w:val="000000"/>
          <w:sz w:val="16"/>
          <w:szCs w:val="20"/>
          <w:lang w:eastAsia="en-GB"/>
        </w:rPr>
        <w:t xml:space="preserve">   </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w:t>
      </w:r>
      <w:proofErr w:type="gramStart"/>
      <w:r w:rsidRPr="00406BE5">
        <w:rPr>
          <w:rFonts w:ascii="Courier New" w:eastAsia="Times New Roman" w:hAnsi="Courier New" w:cs="Courier New"/>
          <w:color w:val="000000"/>
          <w:sz w:val="16"/>
          <w:szCs w:val="20"/>
          <w:lang w:eastAsia="en-GB"/>
        </w:rPr>
        <w:t>:description</w:t>
      </w:r>
      <w:proofErr w:type="spellEnd"/>
      <w:proofErr w:type="gram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w:t>
      </w:r>
      <w:proofErr w:type="gramStart"/>
      <w:r w:rsidRPr="00406BE5">
        <w:rPr>
          <w:rFonts w:ascii="Courier New" w:eastAsia="Times New Roman" w:hAnsi="Courier New" w:cs="Courier New"/>
          <w:color w:val="000000"/>
          <w:sz w:val="16"/>
          <w:szCs w:val="20"/>
          <w:lang w:eastAsia="en-GB"/>
        </w:rPr>
        <w:t>:identifier</w:t>
      </w:r>
      <w:proofErr w:type="spellEnd"/>
      <w:proofErr w:type="gramEnd"/>
      <w:r w:rsidRPr="00406BE5">
        <w:rPr>
          <w:rFonts w:ascii="Courier New" w:eastAsia="Times New Roman" w:hAnsi="Courier New" w:cs="Courier New"/>
          <w:color w:val="000000"/>
          <w:sz w:val="16"/>
          <w:szCs w:val="20"/>
          <w:lang w:eastAsia="en-GB"/>
        </w:rPr>
        <w:t> </w:t>
      </w:r>
      <w:proofErr w:type="spellStart"/>
      <w:r w:rsidRPr="00406BE5">
        <w:rPr>
          <w:rFonts w:ascii="Courier New" w:eastAsia="Times New Roman" w:hAnsi="Courier New" w:cs="Courier New"/>
          <w:color w:val="000000"/>
          <w:sz w:val="16"/>
          <w:szCs w:val="20"/>
          <w:lang w:eastAsia="en-GB"/>
        </w:rPr>
        <w:t>codeSpace</w:t>
      </w:r>
      <w:proofErr w:type="spellEnd"/>
      <w:r w:rsidRPr="00406BE5">
        <w:rPr>
          <w:rFonts w:ascii="Courier New" w:eastAsia="Times New Roman" w:hAnsi="Courier New" w:cs="Courier New"/>
          <w:color w:val="000000"/>
          <w:sz w:val="16"/>
          <w:szCs w:val="20"/>
          <w:lang w:eastAsia="en-GB"/>
        </w:rPr>
        <w:t>="WMO Core Metadata Profile"&gt;</w:t>
      </w:r>
      <w:proofErr w:type="spellStart"/>
      <w:r w:rsidRPr="00406BE5">
        <w:rPr>
          <w:rFonts w:ascii="Courier New" w:eastAsia="Times New Roman" w:hAnsi="Courier New" w:cs="Courier New"/>
          <w:color w:val="FF0000"/>
          <w:sz w:val="16"/>
          <w:szCs w:val="20"/>
          <w:lang w:eastAsia="en-GB"/>
        </w:rPr>
        <w:t>WMOEssential</w:t>
      </w:r>
      <w:proofErr w:type="spellEnd"/>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gml:identifier</w:t>
      </w:r>
      <w:proofErr w:type="spell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w:t>
      </w:r>
      <w:proofErr w:type="gramStart"/>
      <w:r w:rsidRPr="00406BE5">
        <w:rPr>
          <w:rFonts w:ascii="Courier New" w:eastAsia="Times New Roman" w:hAnsi="Courier New" w:cs="Courier New"/>
          <w:color w:val="000000"/>
          <w:sz w:val="16"/>
          <w:szCs w:val="20"/>
          <w:lang w:eastAsia="en-GB"/>
        </w:rPr>
        <w:t>:name</w:t>
      </w:r>
      <w:proofErr w:type="spellEnd"/>
      <w:proofErr w:type="gramEnd"/>
      <w:r w:rsidRPr="00406BE5">
        <w:rPr>
          <w:rFonts w:ascii="Courier New" w:eastAsia="Times New Roman" w:hAnsi="Courier New" w:cs="Courier New"/>
          <w:color w:val="000000"/>
          <w:sz w:val="16"/>
          <w:szCs w:val="20"/>
          <w:lang w:eastAsia="en-GB"/>
        </w:rPr>
        <w:t>&gt;</w:t>
      </w:r>
      <w:r w:rsidRPr="00406BE5">
        <w:rPr>
          <w:rFonts w:ascii="Courier New" w:eastAsia="Times New Roman" w:hAnsi="Courier New" w:cs="Courier New"/>
          <w:sz w:val="16"/>
          <w:szCs w:val="20"/>
          <w:lang w:eastAsia="en-GB"/>
        </w:rPr>
        <w:t>WMO Essential</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gml:name</w:t>
      </w:r>
      <w:proofErr w:type="spell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gmx</w:t>
      </w:r>
      <w:proofErr w:type="gramStart"/>
      <w:r w:rsidRPr="00406BE5">
        <w:rPr>
          <w:rFonts w:ascii="Courier New" w:eastAsia="Times New Roman" w:hAnsi="Courier New" w:cs="Courier New"/>
          <w:color w:val="000000"/>
          <w:sz w:val="16"/>
          <w:szCs w:val="20"/>
          <w:lang w:eastAsia="en-GB"/>
        </w:rPr>
        <w:t>:CodeDefinition</w:t>
      </w:r>
      <w:proofErr w:type="spellEnd"/>
      <w:proofErr w:type="gram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gmx</w:t>
      </w:r>
      <w:proofErr w:type="gramStart"/>
      <w:r w:rsidRPr="00406BE5">
        <w:rPr>
          <w:rFonts w:ascii="Courier New" w:eastAsia="Times New Roman" w:hAnsi="Courier New" w:cs="Courier New"/>
          <w:color w:val="000000"/>
          <w:sz w:val="16"/>
          <w:szCs w:val="20"/>
          <w:lang w:eastAsia="en-GB"/>
        </w:rPr>
        <w:t>:codeEntry</w:t>
      </w:r>
      <w:proofErr w:type="spellEnd"/>
      <w:proofErr w:type="gram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proofErr w:type="gramStart"/>
      <w:r w:rsidRPr="00406BE5">
        <w:rPr>
          <w:rFonts w:ascii="Courier New" w:eastAsia="Times New Roman" w:hAnsi="Courier New" w:cs="Courier New"/>
          <w:color w:val="000000"/>
          <w:sz w:val="16"/>
          <w:szCs w:val="20"/>
          <w:lang w:eastAsia="en-GB"/>
        </w:rPr>
        <w:t>gmx:</w:t>
      </w:r>
      <w:proofErr w:type="gramEnd"/>
      <w:r w:rsidRPr="00406BE5">
        <w:rPr>
          <w:rFonts w:ascii="Courier New" w:eastAsia="Times New Roman" w:hAnsi="Courier New" w:cs="Courier New"/>
          <w:color w:val="000000"/>
          <w:sz w:val="16"/>
          <w:szCs w:val="20"/>
          <w:lang w:eastAsia="en-GB"/>
        </w:rPr>
        <w:t>codeEntry</w:t>
      </w:r>
      <w:proofErr w:type="spell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gmx</w:t>
      </w:r>
      <w:proofErr w:type="gramStart"/>
      <w:r w:rsidRPr="00406BE5">
        <w:rPr>
          <w:rFonts w:ascii="Courier New" w:eastAsia="Times New Roman" w:hAnsi="Courier New" w:cs="Courier New"/>
          <w:color w:val="000000"/>
          <w:sz w:val="16"/>
          <w:szCs w:val="20"/>
          <w:lang w:eastAsia="en-GB"/>
        </w:rPr>
        <w:t>:CodeDefinition</w:t>
      </w:r>
      <w:proofErr w:type="spellEnd"/>
      <w:proofErr w:type="gramEnd"/>
      <w:r w:rsidRPr="00406BE5">
        <w:rPr>
          <w:rFonts w:ascii="Courier New" w:eastAsia="Times New Roman" w:hAnsi="Courier New" w:cs="Courier New"/>
          <w:color w:val="000000"/>
          <w:sz w:val="16"/>
          <w:szCs w:val="20"/>
          <w:lang w:eastAsia="en-GB"/>
        </w:rPr>
        <w:t> </w:t>
      </w:r>
      <w:proofErr w:type="spellStart"/>
      <w:r w:rsidRPr="00406BE5">
        <w:rPr>
          <w:rFonts w:ascii="Courier New" w:eastAsia="Times New Roman" w:hAnsi="Courier New" w:cs="Courier New"/>
          <w:color w:val="000000"/>
          <w:sz w:val="16"/>
          <w:szCs w:val="20"/>
          <w:lang w:eastAsia="en-GB"/>
        </w:rPr>
        <w:t>gml:id</w:t>
      </w:r>
      <w:proofErr w:type="spellEnd"/>
      <w:r w:rsidRPr="00406BE5">
        <w:rPr>
          <w:rFonts w:ascii="Courier New" w:eastAsia="Times New Roman" w:hAnsi="Courier New" w:cs="Courier New"/>
          <w:color w:val="000000"/>
          <w:sz w:val="16"/>
          <w:szCs w:val="20"/>
          <w:lang w:eastAsia="en-GB"/>
        </w:rPr>
        <w:t>="</w:t>
      </w:r>
      <w:proofErr w:type="spellStart"/>
      <w:r w:rsidRPr="00406BE5">
        <w:rPr>
          <w:rFonts w:ascii="Courier New" w:eastAsia="Times New Roman" w:hAnsi="Courier New" w:cs="Courier New"/>
          <w:color w:val="000000"/>
          <w:sz w:val="16"/>
          <w:szCs w:val="20"/>
          <w:lang w:eastAsia="en-GB"/>
        </w:rPr>
        <w:t>WMO_DataLicenseCode_additional</w:t>
      </w:r>
      <w:proofErr w:type="spell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proofErr w:type="gramStart"/>
      <w:r w:rsidRPr="00406BE5">
        <w:rPr>
          <w:rFonts w:ascii="Courier New" w:eastAsia="Times New Roman" w:hAnsi="Courier New" w:cs="Courier New"/>
          <w:color w:val="000000"/>
          <w:sz w:val="16"/>
          <w:szCs w:val="20"/>
          <w:lang w:eastAsia="en-GB"/>
        </w:rPr>
        <w:t>gml:</w:t>
      </w:r>
      <w:proofErr w:type="gramEnd"/>
      <w:r w:rsidRPr="00406BE5">
        <w:rPr>
          <w:rFonts w:ascii="Courier New" w:eastAsia="Times New Roman" w:hAnsi="Courier New" w:cs="Courier New"/>
          <w:color w:val="000000"/>
          <w:sz w:val="16"/>
          <w:szCs w:val="20"/>
          <w:lang w:eastAsia="en-GB"/>
        </w:rPr>
        <w:t>description</w:t>
      </w:r>
      <w:proofErr w:type="spellEnd"/>
      <w:r w:rsidRPr="00406BE5">
        <w:rPr>
          <w:rFonts w:ascii="Courier New" w:eastAsia="Times New Roman" w:hAnsi="Courier New" w:cs="Courier New"/>
          <w:color w:val="000000"/>
          <w:sz w:val="16"/>
          <w:szCs w:val="20"/>
          <w:lang w:eastAsia="en-GB"/>
        </w:rPr>
        <w:t>&gt;</w:t>
      </w:r>
    </w:p>
    <w:p w:rsid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WMO Additional Data: free and unrestricted access to data and products exchanged under the auspices of WMO to the</w:t>
      </w:r>
    </w:p>
    <w:p w:rsidR="00A606AC" w:rsidRDefault="00406BE5" w:rsidP="00406BE5">
      <w:pPr>
        <w:spacing w:line="240" w:lineRule="auto"/>
        <w:ind w:left="720"/>
        <w:rPr>
          <w:ins w:id="34" w:author="Jeremy" w:date="2011-09-20T22:18:00Z"/>
          <w:rFonts w:ascii="Courier New" w:eastAsia="Times New Roman" w:hAnsi="Courier New" w:cs="Courier New"/>
          <w:sz w:val="16"/>
          <w:szCs w:val="18"/>
          <w:lang w:eastAsia="en-GB"/>
        </w:rPr>
      </w:pPr>
      <w:r>
        <w:rPr>
          <w:rFonts w:ascii="Courier New" w:eastAsia="Times New Roman" w:hAnsi="Courier New" w:cs="Courier New"/>
          <w:color w:val="000000"/>
          <w:sz w:val="16"/>
          <w:szCs w:val="20"/>
          <w:lang w:eastAsia="en-GB"/>
        </w:rPr>
        <w:t xml:space="preserve">                </w:t>
      </w:r>
      <w:proofErr w:type="gramStart"/>
      <w:r w:rsidRPr="00406BE5">
        <w:rPr>
          <w:rFonts w:ascii="Courier New" w:eastAsia="Times New Roman" w:hAnsi="Courier New" w:cs="Courier New"/>
          <w:color w:val="000000"/>
          <w:sz w:val="16"/>
          <w:szCs w:val="20"/>
          <w:lang w:eastAsia="en-GB"/>
        </w:rPr>
        <w:t>research</w:t>
      </w:r>
      <w:proofErr w:type="gramEnd"/>
      <w:r w:rsidRPr="00406BE5">
        <w:rPr>
          <w:rFonts w:ascii="Courier New" w:eastAsia="Times New Roman" w:hAnsi="Courier New" w:cs="Courier New"/>
          <w:color w:val="000000"/>
          <w:sz w:val="16"/>
          <w:szCs w:val="20"/>
          <w:lang w:eastAsia="en-GB"/>
        </w:rPr>
        <w:t xml:space="preserve"> and education communities for non-commercial activities</w:t>
      </w:r>
      <w:ins w:id="35" w:author="Jeremy" w:date="2011-09-20T22:17:00Z">
        <w:r w:rsidR="004A4E05" w:rsidRPr="004A4E05">
          <w:rPr>
            <w:rFonts w:ascii="Courier New" w:eastAsia="Times New Roman" w:hAnsi="Courier New" w:cs="Courier New"/>
            <w:sz w:val="16"/>
            <w:szCs w:val="18"/>
            <w:lang w:eastAsia="en-GB"/>
          </w:rPr>
          <w:t>. A more precise definition of the data policy may be</w:t>
        </w:r>
      </w:ins>
      <w:ins w:id="36" w:author="Jeremy" w:date="2011-09-20T22:18:00Z">
        <w:r w:rsidR="00A606AC">
          <w:rPr>
            <w:rFonts w:ascii="Courier New" w:eastAsia="Times New Roman" w:hAnsi="Courier New" w:cs="Courier New"/>
            <w:sz w:val="16"/>
            <w:szCs w:val="18"/>
            <w:lang w:eastAsia="en-GB"/>
          </w:rPr>
          <w:t xml:space="preserve"> </w:t>
        </w:r>
      </w:ins>
    </w:p>
    <w:p w:rsidR="00A606AC" w:rsidRDefault="00A606AC" w:rsidP="00406BE5">
      <w:pPr>
        <w:spacing w:line="240" w:lineRule="auto"/>
        <w:ind w:left="720"/>
        <w:rPr>
          <w:ins w:id="37" w:author="Jeremy" w:date="2011-09-20T22:18:00Z"/>
          <w:rFonts w:ascii="Courier New" w:eastAsia="Times New Roman" w:hAnsi="Courier New" w:cs="Courier New"/>
          <w:sz w:val="16"/>
          <w:szCs w:val="18"/>
          <w:lang w:eastAsia="en-GB"/>
        </w:rPr>
      </w:pPr>
      <w:ins w:id="38" w:author="Jeremy" w:date="2011-09-20T22:18:00Z">
        <w:r>
          <w:rPr>
            <w:rFonts w:ascii="Courier New" w:eastAsia="Times New Roman" w:hAnsi="Courier New" w:cs="Courier New"/>
            <w:sz w:val="16"/>
            <w:szCs w:val="18"/>
            <w:lang w:eastAsia="en-GB"/>
          </w:rPr>
          <w:t xml:space="preserve">                </w:t>
        </w:r>
      </w:ins>
      <w:proofErr w:type="gramStart"/>
      <w:ins w:id="39" w:author="Jeremy" w:date="2011-09-20T22:17:00Z">
        <w:r w:rsidR="004A4E05" w:rsidRPr="004A4E05">
          <w:rPr>
            <w:rFonts w:ascii="Courier New" w:eastAsia="Times New Roman" w:hAnsi="Courier New" w:cs="Courier New"/>
            <w:sz w:val="16"/>
            <w:szCs w:val="18"/>
            <w:lang w:eastAsia="en-GB"/>
          </w:rPr>
          <w:t>additionally</w:t>
        </w:r>
        <w:proofErr w:type="gramEnd"/>
        <w:r w:rsidR="004A4E05" w:rsidRPr="004A4E05">
          <w:rPr>
            <w:rFonts w:ascii="Courier New" w:eastAsia="Times New Roman" w:hAnsi="Courier New" w:cs="Courier New"/>
            <w:sz w:val="16"/>
            <w:szCs w:val="18"/>
            <w:lang w:eastAsia="en-GB"/>
          </w:rPr>
          <w:t xml:space="preserve"> supplied</w:t>
        </w:r>
        <w:r w:rsidR="004A4E05" w:rsidRPr="004A4E05">
          <w:rPr>
            <w:rFonts w:eastAsia="Times New Roman" w:cstheme="minorHAnsi"/>
            <w:sz w:val="16"/>
            <w:szCs w:val="18"/>
            <w:lang w:eastAsia="en-GB"/>
          </w:rPr>
          <w:t xml:space="preserve"> </w:t>
        </w:r>
        <w:r w:rsidR="004A4E05" w:rsidRPr="004A4E05">
          <w:rPr>
            <w:rFonts w:eastAsia="Times New Roman" w:cstheme="minorHAnsi"/>
            <w:sz w:val="16"/>
            <w:szCs w:val="18"/>
            <w:lang w:eastAsia="en-GB"/>
          </w:rPr>
          <w:t xml:space="preserve"> </w:t>
        </w:r>
        <w:r w:rsidR="004A4E05" w:rsidRPr="004A4E05">
          <w:rPr>
            <w:rFonts w:ascii="Courier New" w:eastAsia="Times New Roman" w:hAnsi="Courier New" w:cs="Courier New"/>
            <w:sz w:val="16"/>
            <w:szCs w:val="18"/>
            <w:lang w:eastAsia="en-GB"/>
          </w:rPr>
          <w:t xml:space="preserve">within the metadata. In all cases it shall be the responsibility of the data consumer to ensure </w:t>
        </w:r>
      </w:ins>
    </w:p>
    <w:p w:rsidR="00A606AC" w:rsidRDefault="00A606AC" w:rsidP="00406BE5">
      <w:pPr>
        <w:spacing w:line="240" w:lineRule="auto"/>
        <w:ind w:left="720"/>
        <w:rPr>
          <w:ins w:id="40" w:author="Jeremy" w:date="2011-09-20T22:18:00Z"/>
          <w:rFonts w:ascii="Courier New" w:eastAsia="Times New Roman" w:hAnsi="Courier New" w:cs="Courier New"/>
          <w:sz w:val="16"/>
          <w:szCs w:val="18"/>
          <w:lang w:eastAsia="en-GB"/>
        </w:rPr>
      </w:pPr>
      <w:ins w:id="41" w:author="Jeremy" w:date="2011-09-20T22:18:00Z">
        <w:r>
          <w:rPr>
            <w:rFonts w:ascii="Courier New" w:eastAsia="Times New Roman" w:hAnsi="Courier New" w:cs="Courier New"/>
            <w:sz w:val="16"/>
            <w:szCs w:val="18"/>
            <w:lang w:eastAsia="en-GB"/>
          </w:rPr>
          <w:t xml:space="preserve">                </w:t>
        </w:r>
      </w:ins>
      <w:proofErr w:type="gramStart"/>
      <w:ins w:id="42" w:author="Jeremy" w:date="2011-09-20T22:17:00Z">
        <w:r w:rsidR="004A4E05" w:rsidRPr="004A4E05">
          <w:rPr>
            <w:rFonts w:ascii="Courier New" w:eastAsia="Times New Roman" w:hAnsi="Courier New" w:cs="Courier New"/>
            <w:sz w:val="16"/>
            <w:szCs w:val="18"/>
            <w:lang w:eastAsia="en-GB"/>
          </w:rPr>
          <w:t>that</w:t>
        </w:r>
        <w:proofErr w:type="gramEnd"/>
        <w:r w:rsidR="004A4E05" w:rsidRPr="004A4E05">
          <w:rPr>
            <w:rFonts w:ascii="Courier New" w:eastAsia="Times New Roman" w:hAnsi="Courier New" w:cs="Courier New"/>
            <w:sz w:val="16"/>
            <w:szCs w:val="18"/>
            <w:lang w:eastAsia="en-GB"/>
          </w:rPr>
          <w:t xml:space="preserve"> they understand the data policy specified by the data provider – which may necessitate dialogue with the data </w:t>
        </w:r>
      </w:ins>
    </w:p>
    <w:p w:rsidR="00406BE5" w:rsidRPr="004A4E05" w:rsidRDefault="00A606AC" w:rsidP="00406BE5">
      <w:pPr>
        <w:spacing w:line="240" w:lineRule="auto"/>
        <w:ind w:left="720"/>
        <w:rPr>
          <w:rFonts w:ascii="Courier New" w:eastAsia="Times New Roman" w:hAnsi="Courier New" w:cs="Courier New"/>
          <w:color w:val="000000"/>
          <w:sz w:val="14"/>
          <w:szCs w:val="20"/>
          <w:lang w:eastAsia="en-GB"/>
        </w:rPr>
      </w:pPr>
      <w:ins w:id="43" w:author="Jeremy" w:date="2011-09-20T22:18:00Z">
        <w:r>
          <w:rPr>
            <w:rFonts w:ascii="Courier New" w:eastAsia="Times New Roman" w:hAnsi="Courier New" w:cs="Courier New"/>
            <w:sz w:val="16"/>
            <w:szCs w:val="18"/>
            <w:lang w:eastAsia="en-GB"/>
          </w:rPr>
          <w:t xml:space="preserve">                </w:t>
        </w:r>
      </w:ins>
      <w:proofErr w:type="gramStart"/>
      <w:ins w:id="44" w:author="Jeremy" w:date="2011-09-20T22:17:00Z">
        <w:r w:rsidR="004A4E05" w:rsidRPr="004A4E05">
          <w:rPr>
            <w:rFonts w:ascii="Courier New" w:eastAsia="Times New Roman" w:hAnsi="Courier New" w:cs="Courier New"/>
            <w:sz w:val="16"/>
            <w:szCs w:val="18"/>
            <w:lang w:eastAsia="en-GB"/>
          </w:rPr>
          <w:t>publisher</w:t>
        </w:r>
        <w:proofErr w:type="gramEnd"/>
        <w:r w:rsidR="004A4E05" w:rsidRPr="004A4E05">
          <w:rPr>
            <w:rFonts w:ascii="Courier New" w:eastAsia="Times New Roman" w:hAnsi="Courier New" w:cs="Courier New"/>
            <w:sz w:val="16"/>
            <w:szCs w:val="18"/>
            <w:lang w:eastAsia="en-GB"/>
          </w:rPr>
          <w:t xml:space="preserve"> for confirmation of terms and conditions.</w:t>
        </w:r>
      </w:ins>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w:t>
      </w:r>
      <w:proofErr w:type="gramStart"/>
      <w:r w:rsidRPr="00406BE5">
        <w:rPr>
          <w:rFonts w:ascii="Courier New" w:eastAsia="Times New Roman" w:hAnsi="Courier New" w:cs="Courier New"/>
          <w:color w:val="000000"/>
          <w:sz w:val="16"/>
          <w:szCs w:val="20"/>
          <w:lang w:eastAsia="en-GB"/>
        </w:rPr>
        <w:t>:description</w:t>
      </w:r>
      <w:proofErr w:type="spellEnd"/>
      <w:proofErr w:type="gram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w:t>
      </w:r>
      <w:proofErr w:type="gramStart"/>
      <w:r w:rsidRPr="00406BE5">
        <w:rPr>
          <w:rFonts w:ascii="Courier New" w:eastAsia="Times New Roman" w:hAnsi="Courier New" w:cs="Courier New"/>
          <w:color w:val="000000"/>
          <w:sz w:val="16"/>
          <w:szCs w:val="20"/>
          <w:lang w:eastAsia="en-GB"/>
        </w:rPr>
        <w:t>:identifier</w:t>
      </w:r>
      <w:proofErr w:type="spellEnd"/>
      <w:proofErr w:type="gramEnd"/>
      <w:r w:rsidRPr="00406BE5">
        <w:rPr>
          <w:rFonts w:ascii="Courier New" w:eastAsia="Times New Roman" w:hAnsi="Courier New" w:cs="Courier New"/>
          <w:color w:val="000000"/>
          <w:sz w:val="16"/>
          <w:szCs w:val="20"/>
          <w:lang w:eastAsia="en-GB"/>
        </w:rPr>
        <w:t> </w:t>
      </w:r>
      <w:proofErr w:type="spellStart"/>
      <w:r w:rsidRPr="00406BE5">
        <w:rPr>
          <w:rFonts w:ascii="Courier New" w:eastAsia="Times New Roman" w:hAnsi="Courier New" w:cs="Courier New"/>
          <w:color w:val="000000"/>
          <w:sz w:val="16"/>
          <w:szCs w:val="20"/>
          <w:lang w:eastAsia="en-GB"/>
        </w:rPr>
        <w:t>codeSpace</w:t>
      </w:r>
      <w:proofErr w:type="spellEnd"/>
      <w:r w:rsidRPr="00406BE5">
        <w:rPr>
          <w:rFonts w:ascii="Courier New" w:eastAsia="Times New Roman" w:hAnsi="Courier New" w:cs="Courier New"/>
          <w:color w:val="000000"/>
          <w:sz w:val="16"/>
          <w:szCs w:val="20"/>
          <w:lang w:eastAsia="en-GB"/>
        </w:rPr>
        <w:t>="WMO Core Metadata Profile"&gt;</w:t>
      </w:r>
      <w:proofErr w:type="spellStart"/>
      <w:r w:rsidRPr="00406BE5">
        <w:rPr>
          <w:rFonts w:ascii="Courier New" w:eastAsia="Times New Roman" w:hAnsi="Courier New" w:cs="Courier New"/>
          <w:color w:val="FF0000"/>
          <w:sz w:val="16"/>
          <w:szCs w:val="20"/>
          <w:lang w:eastAsia="en-GB"/>
        </w:rPr>
        <w:t>WMOAdditional</w:t>
      </w:r>
      <w:proofErr w:type="spellEnd"/>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gml:identifier</w:t>
      </w:r>
      <w:proofErr w:type="spell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w:t>
      </w:r>
      <w:proofErr w:type="gramStart"/>
      <w:r w:rsidRPr="00406BE5">
        <w:rPr>
          <w:rFonts w:ascii="Courier New" w:eastAsia="Times New Roman" w:hAnsi="Courier New" w:cs="Courier New"/>
          <w:color w:val="000000"/>
          <w:sz w:val="16"/>
          <w:szCs w:val="20"/>
          <w:lang w:eastAsia="en-GB"/>
        </w:rPr>
        <w:t>:name</w:t>
      </w:r>
      <w:proofErr w:type="spellEnd"/>
      <w:proofErr w:type="gramEnd"/>
      <w:r w:rsidRPr="00406BE5">
        <w:rPr>
          <w:rFonts w:ascii="Courier New" w:eastAsia="Times New Roman" w:hAnsi="Courier New" w:cs="Courier New"/>
          <w:color w:val="000000"/>
          <w:sz w:val="16"/>
          <w:szCs w:val="20"/>
          <w:lang w:eastAsia="en-GB"/>
        </w:rPr>
        <w:t>&gt;WMO Additional&lt;/</w:t>
      </w:r>
      <w:proofErr w:type="spellStart"/>
      <w:r w:rsidRPr="00406BE5">
        <w:rPr>
          <w:rFonts w:ascii="Courier New" w:eastAsia="Times New Roman" w:hAnsi="Courier New" w:cs="Courier New"/>
          <w:color w:val="000000"/>
          <w:sz w:val="16"/>
          <w:szCs w:val="20"/>
          <w:lang w:eastAsia="en-GB"/>
        </w:rPr>
        <w:t>gml:name</w:t>
      </w:r>
      <w:proofErr w:type="spellEnd"/>
      <w:r w:rsidRPr="00406BE5">
        <w:rPr>
          <w:rFonts w:ascii="Courier New" w:eastAsia="Times New Roman" w:hAnsi="Courier New" w:cs="Courier New"/>
          <w:color w:val="000000"/>
          <w:sz w:val="16"/>
          <w:szCs w:val="20"/>
          <w:lang w:eastAsia="en-GB"/>
        </w:rPr>
        <w:t>&gt;</w:t>
      </w:r>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gmx</w:t>
      </w:r>
      <w:proofErr w:type="gramStart"/>
      <w:r w:rsidRPr="00406BE5">
        <w:rPr>
          <w:rFonts w:ascii="Courier New" w:eastAsia="Times New Roman" w:hAnsi="Courier New" w:cs="Courier New"/>
          <w:color w:val="000000"/>
          <w:sz w:val="16"/>
          <w:szCs w:val="20"/>
          <w:lang w:eastAsia="en-GB"/>
        </w:rPr>
        <w:t>:CodeDefinition</w:t>
      </w:r>
      <w:proofErr w:type="spellEnd"/>
      <w:proofErr w:type="gramEnd"/>
      <w:r w:rsidRPr="00406BE5">
        <w:rPr>
          <w:rFonts w:ascii="Courier New" w:eastAsia="Times New Roman" w:hAnsi="Courier New" w:cs="Courier New"/>
          <w:color w:val="000000"/>
          <w:sz w:val="16"/>
          <w:szCs w:val="20"/>
          <w:lang w:eastAsia="en-GB"/>
        </w:rPr>
        <w:t>&gt;</w:t>
      </w:r>
    </w:p>
    <w:p w:rsidR="00406BE5" w:rsidRDefault="00406BE5" w:rsidP="00406BE5">
      <w:pPr>
        <w:spacing w:line="240" w:lineRule="auto"/>
        <w:ind w:left="720"/>
        <w:rPr>
          <w:ins w:id="45" w:author="Jeremy" w:date="2011-09-20T22:16:00Z"/>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gmx</w:t>
      </w:r>
      <w:proofErr w:type="gramStart"/>
      <w:r w:rsidRPr="00406BE5">
        <w:rPr>
          <w:rFonts w:ascii="Courier New" w:eastAsia="Times New Roman" w:hAnsi="Courier New" w:cs="Courier New"/>
          <w:color w:val="000000"/>
          <w:sz w:val="16"/>
          <w:szCs w:val="20"/>
          <w:lang w:eastAsia="en-GB"/>
        </w:rPr>
        <w:t>:codeEntry</w:t>
      </w:r>
      <w:proofErr w:type="spellEnd"/>
      <w:proofErr w:type="gramEnd"/>
      <w:r w:rsidRPr="00406BE5">
        <w:rPr>
          <w:rFonts w:ascii="Courier New" w:eastAsia="Times New Roman" w:hAnsi="Courier New" w:cs="Courier New"/>
          <w:color w:val="000000"/>
          <w:sz w:val="16"/>
          <w:szCs w:val="20"/>
          <w:lang w:eastAsia="en-GB"/>
        </w:rPr>
        <w:t>&gt;</w:t>
      </w:r>
    </w:p>
    <w:p w:rsidR="004A4E05" w:rsidRPr="00406BE5" w:rsidRDefault="004A4E05" w:rsidP="004A4E05">
      <w:pPr>
        <w:spacing w:line="240" w:lineRule="auto"/>
        <w:ind w:left="720"/>
        <w:rPr>
          <w:ins w:id="46" w:author="Jeremy" w:date="2011-09-20T22:16:00Z"/>
          <w:rFonts w:ascii="Courier New" w:eastAsia="Times New Roman" w:hAnsi="Courier New" w:cs="Courier New"/>
          <w:color w:val="000000"/>
          <w:sz w:val="16"/>
          <w:szCs w:val="20"/>
          <w:lang w:eastAsia="en-GB"/>
        </w:rPr>
      </w:pPr>
      <w:ins w:id="47" w:author="Jeremy" w:date="2011-09-20T22:16:00Z">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proofErr w:type="gramStart"/>
        <w:r w:rsidRPr="00406BE5">
          <w:rPr>
            <w:rFonts w:ascii="Courier New" w:eastAsia="Times New Roman" w:hAnsi="Courier New" w:cs="Courier New"/>
            <w:color w:val="000000"/>
            <w:sz w:val="16"/>
            <w:szCs w:val="20"/>
            <w:lang w:eastAsia="en-GB"/>
          </w:rPr>
          <w:t>gmx:</w:t>
        </w:r>
        <w:proofErr w:type="gramEnd"/>
        <w:r w:rsidRPr="00406BE5">
          <w:rPr>
            <w:rFonts w:ascii="Courier New" w:eastAsia="Times New Roman" w:hAnsi="Courier New" w:cs="Courier New"/>
            <w:color w:val="000000"/>
            <w:sz w:val="16"/>
            <w:szCs w:val="20"/>
            <w:lang w:eastAsia="en-GB"/>
          </w:rPr>
          <w:t>codeEntry</w:t>
        </w:r>
        <w:proofErr w:type="spellEnd"/>
        <w:r w:rsidRPr="00406BE5">
          <w:rPr>
            <w:rFonts w:ascii="Courier New" w:eastAsia="Times New Roman" w:hAnsi="Courier New" w:cs="Courier New"/>
            <w:color w:val="000000"/>
            <w:sz w:val="16"/>
            <w:szCs w:val="20"/>
            <w:lang w:eastAsia="en-GB"/>
          </w:rPr>
          <w:t>&gt;</w:t>
        </w:r>
      </w:ins>
    </w:p>
    <w:p w:rsidR="004A4E05" w:rsidRPr="00406BE5" w:rsidRDefault="004A4E05" w:rsidP="004A4E05">
      <w:pPr>
        <w:spacing w:line="240" w:lineRule="auto"/>
        <w:ind w:left="720"/>
        <w:rPr>
          <w:ins w:id="48" w:author="Jeremy" w:date="2011-09-20T22:16:00Z"/>
          <w:rFonts w:ascii="Courier New" w:eastAsia="Times New Roman" w:hAnsi="Courier New" w:cs="Courier New"/>
          <w:color w:val="000000"/>
          <w:sz w:val="16"/>
          <w:szCs w:val="20"/>
          <w:lang w:eastAsia="en-GB"/>
        </w:rPr>
      </w:pPr>
      <w:ins w:id="49" w:author="Jeremy" w:date="2011-09-20T22:16:00Z">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gmx</w:t>
        </w:r>
        <w:proofErr w:type="gramStart"/>
        <w:r w:rsidRPr="00406BE5">
          <w:rPr>
            <w:rFonts w:ascii="Courier New" w:eastAsia="Times New Roman" w:hAnsi="Courier New" w:cs="Courier New"/>
            <w:color w:val="000000"/>
            <w:sz w:val="16"/>
            <w:szCs w:val="20"/>
            <w:lang w:eastAsia="en-GB"/>
          </w:rPr>
          <w:t>:CodeDefinition</w:t>
        </w:r>
        <w:proofErr w:type="spellEnd"/>
        <w:proofErr w:type="gramEnd"/>
        <w:r w:rsidRPr="00406BE5">
          <w:rPr>
            <w:rFonts w:ascii="Courier New" w:eastAsia="Times New Roman" w:hAnsi="Courier New" w:cs="Courier New"/>
            <w:color w:val="000000"/>
            <w:sz w:val="16"/>
            <w:szCs w:val="20"/>
            <w:lang w:eastAsia="en-GB"/>
          </w:rPr>
          <w:t> </w:t>
        </w:r>
        <w:proofErr w:type="spellStart"/>
        <w:r w:rsidRPr="00406BE5">
          <w:rPr>
            <w:rFonts w:ascii="Courier New" w:eastAsia="Times New Roman" w:hAnsi="Courier New" w:cs="Courier New"/>
            <w:color w:val="000000"/>
            <w:sz w:val="16"/>
            <w:szCs w:val="20"/>
            <w:lang w:eastAsia="en-GB"/>
          </w:rPr>
          <w:t>gml:id</w:t>
        </w:r>
        <w:proofErr w:type="spellEnd"/>
        <w:r w:rsidRPr="00406BE5">
          <w:rPr>
            <w:rFonts w:ascii="Courier New" w:eastAsia="Times New Roman" w:hAnsi="Courier New" w:cs="Courier New"/>
            <w:color w:val="000000"/>
            <w:sz w:val="16"/>
            <w:szCs w:val="20"/>
            <w:lang w:eastAsia="en-GB"/>
          </w:rPr>
          <w:t>="</w:t>
        </w:r>
        <w:proofErr w:type="spellStart"/>
        <w:r w:rsidRPr="00406BE5">
          <w:rPr>
            <w:rFonts w:ascii="Courier New" w:eastAsia="Times New Roman" w:hAnsi="Courier New" w:cs="Courier New"/>
            <w:color w:val="000000"/>
            <w:sz w:val="16"/>
            <w:szCs w:val="20"/>
            <w:lang w:eastAsia="en-GB"/>
          </w:rPr>
          <w:t>WMO_DataLicenseCode_</w:t>
        </w:r>
        <w:r>
          <w:rPr>
            <w:rFonts w:ascii="Courier New" w:eastAsia="Times New Roman" w:hAnsi="Courier New" w:cs="Courier New"/>
            <w:color w:val="000000"/>
            <w:sz w:val="16"/>
            <w:szCs w:val="20"/>
            <w:lang w:eastAsia="en-GB"/>
          </w:rPr>
          <w:t>other</w:t>
        </w:r>
        <w:proofErr w:type="spellEnd"/>
        <w:r w:rsidRPr="00406BE5">
          <w:rPr>
            <w:rFonts w:ascii="Courier New" w:eastAsia="Times New Roman" w:hAnsi="Courier New" w:cs="Courier New"/>
            <w:color w:val="000000"/>
            <w:sz w:val="16"/>
            <w:szCs w:val="20"/>
            <w:lang w:eastAsia="en-GB"/>
          </w:rPr>
          <w:t>"&gt;</w:t>
        </w:r>
      </w:ins>
    </w:p>
    <w:p w:rsidR="004A4E05" w:rsidRPr="00406BE5" w:rsidRDefault="004A4E05" w:rsidP="004A4E05">
      <w:pPr>
        <w:spacing w:line="240" w:lineRule="auto"/>
        <w:ind w:left="720"/>
        <w:rPr>
          <w:ins w:id="50" w:author="Jeremy" w:date="2011-09-20T22:16:00Z"/>
          <w:rFonts w:ascii="Courier New" w:eastAsia="Times New Roman" w:hAnsi="Courier New" w:cs="Courier New"/>
          <w:color w:val="000000"/>
          <w:sz w:val="16"/>
          <w:szCs w:val="20"/>
          <w:lang w:eastAsia="en-GB"/>
        </w:rPr>
      </w:pPr>
      <w:ins w:id="51" w:author="Jeremy" w:date="2011-09-20T22:16:00Z">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proofErr w:type="gramStart"/>
        <w:r w:rsidRPr="00406BE5">
          <w:rPr>
            <w:rFonts w:ascii="Courier New" w:eastAsia="Times New Roman" w:hAnsi="Courier New" w:cs="Courier New"/>
            <w:color w:val="000000"/>
            <w:sz w:val="16"/>
            <w:szCs w:val="20"/>
            <w:lang w:eastAsia="en-GB"/>
          </w:rPr>
          <w:t>gml:</w:t>
        </w:r>
        <w:proofErr w:type="gramEnd"/>
        <w:r w:rsidRPr="00406BE5">
          <w:rPr>
            <w:rFonts w:ascii="Courier New" w:eastAsia="Times New Roman" w:hAnsi="Courier New" w:cs="Courier New"/>
            <w:color w:val="000000"/>
            <w:sz w:val="16"/>
            <w:szCs w:val="20"/>
            <w:lang w:eastAsia="en-GB"/>
          </w:rPr>
          <w:t>description</w:t>
        </w:r>
        <w:proofErr w:type="spellEnd"/>
        <w:r w:rsidRPr="00406BE5">
          <w:rPr>
            <w:rFonts w:ascii="Courier New" w:eastAsia="Times New Roman" w:hAnsi="Courier New" w:cs="Courier New"/>
            <w:color w:val="000000"/>
            <w:sz w:val="16"/>
            <w:szCs w:val="20"/>
            <w:lang w:eastAsia="en-GB"/>
          </w:rPr>
          <w:t>&gt;</w:t>
        </w:r>
      </w:ins>
    </w:p>
    <w:p w:rsidR="00A606AC" w:rsidRDefault="004A4E05" w:rsidP="00A606AC">
      <w:pPr>
        <w:spacing w:line="240" w:lineRule="auto"/>
        <w:ind w:left="720"/>
        <w:rPr>
          <w:ins w:id="52" w:author="Jeremy" w:date="2011-09-20T22:19:00Z"/>
          <w:rFonts w:ascii="Courier New" w:eastAsia="Times New Roman" w:hAnsi="Courier New" w:cs="Courier New"/>
          <w:sz w:val="16"/>
          <w:szCs w:val="18"/>
          <w:lang w:eastAsia="en-GB"/>
        </w:rPr>
      </w:pPr>
      <w:ins w:id="53" w:author="Jeremy" w:date="2011-09-20T22:16:00Z">
        <w:r w:rsidRPr="00A606AC">
          <w:rPr>
            <w:rFonts w:ascii="Courier New" w:eastAsia="Times New Roman" w:hAnsi="Courier New" w:cs="Courier New"/>
            <w:color w:val="000000"/>
            <w:sz w:val="14"/>
            <w:szCs w:val="20"/>
            <w:lang w:eastAsia="en-GB"/>
          </w:rPr>
          <w:t xml:space="preserve">              </w:t>
        </w:r>
      </w:ins>
      <w:ins w:id="54" w:author="Jeremy" w:date="2011-09-20T22:19:00Z">
        <w:r w:rsidR="00A606AC">
          <w:rPr>
            <w:rFonts w:ascii="Courier New" w:eastAsia="Times New Roman" w:hAnsi="Courier New" w:cs="Courier New"/>
            <w:color w:val="000000"/>
            <w:sz w:val="14"/>
            <w:szCs w:val="20"/>
            <w:lang w:eastAsia="en-GB"/>
          </w:rPr>
          <w:t xml:space="preserve">  </w:t>
        </w:r>
      </w:ins>
      <w:ins w:id="55" w:author="Jeremy" w:date="2011-09-20T22:16:00Z">
        <w:r w:rsidRPr="00A606AC">
          <w:rPr>
            <w:rFonts w:ascii="Courier New" w:eastAsia="Times New Roman" w:hAnsi="Courier New" w:cs="Courier New"/>
            <w:color w:val="000000"/>
            <w:sz w:val="14"/>
            <w:szCs w:val="20"/>
            <w:lang w:eastAsia="en-GB"/>
          </w:rPr>
          <w:t xml:space="preserve">  </w:t>
        </w:r>
      </w:ins>
      <w:ins w:id="56" w:author="Jeremy" w:date="2011-09-20T22:19:00Z">
        <w:r w:rsidR="00A606AC" w:rsidRPr="00A606AC">
          <w:rPr>
            <w:rFonts w:ascii="Courier New" w:eastAsia="Times New Roman" w:hAnsi="Courier New" w:cs="Courier New"/>
            <w:sz w:val="16"/>
            <w:szCs w:val="18"/>
            <w:lang w:eastAsia="en-GB"/>
          </w:rPr>
          <w:t xml:space="preserve">Data identified for global distribution via WMO infrastructure (GTS / WIS) that is not covered by WMO Resolution 25 or </w:t>
        </w:r>
      </w:ins>
    </w:p>
    <w:p w:rsidR="00A606AC" w:rsidRDefault="00A606AC" w:rsidP="00A606AC">
      <w:pPr>
        <w:spacing w:line="240" w:lineRule="auto"/>
        <w:ind w:left="720"/>
        <w:rPr>
          <w:ins w:id="57" w:author="Jeremy" w:date="2011-09-20T22:19:00Z"/>
          <w:rFonts w:ascii="Courier New" w:eastAsia="Times New Roman" w:hAnsi="Courier New" w:cs="Courier New"/>
          <w:sz w:val="16"/>
          <w:szCs w:val="18"/>
          <w:lang w:eastAsia="en-GB"/>
        </w:rPr>
      </w:pPr>
      <w:ins w:id="58" w:author="Jeremy" w:date="2011-09-20T22:19:00Z">
        <w:r>
          <w:rPr>
            <w:rFonts w:ascii="Courier New" w:eastAsia="Times New Roman" w:hAnsi="Courier New" w:cs="Courier New"/>
            <w:sz w:val="16"/>
            <w:szCs w:val="18"/>
            <w:lang w:eastAsia="en-GB"/>
          </w:rPr>
          <w:t xml:space="preserve">                </w:t>
        </w:r>
        <w:proofErr w:type="gramStart"/>
        <w:r w:rsidRPr="00A606AC">
          <w:rPr>
            <w:rFonts w:ascii="Courier New" w:eastAsia="Times New Roman" w:hAnsi="Courier New" w:cs="Courier New"/>
            <w:sz w:val="16"/>
            <w:szCs w:val="18"/>
            <w:lang w:eastAsia="en-GB"/>
          </w:rPr>
          <w:t>WMO Resolution 40; e.g. aviation OPMET data.</w:t>
        </w:r>
        <w:proofErr w:type="gramEnd"/>
        <w:r w:rsidRPr="00A606AC">
          <w:rPr>
            <w:rFonts w:ascii="Courier New" w:eastAsia="Times New Roman" w:hAnsi="Courier New" w:cs="Courier New"/>
            <w:sz w:val="16"/>
            <w:szCs w:val="18"/>
            <w:lang w:eastAsia="en-GB"/>
          </w:rPr>
          <w:t xml:space="preserve"> Data marked with “WMO Other” data policy shall be treated like “WMO </w:t>
        </w:r>
      </w:ins>
    </w:p>
    <w:p w:rsidR="00A606AC" w:rsidRDefault="00A606AC" w:rsidP="00A606AC">
      <w:pPr>
        <w:spacing w:line="240" w:lineRule="auto"/>
        <w:ind w:left="720"/>
        <w:rPr>
          <w:ins w:id="59" w:author="Jeremy" w:date="2011-09-20T22:19:00Z"/>
          <w:rFonts w:ascii="Courier New" w:eastAsia="Times New Roman" w:hAnsi="Courier New" w:cs="Courier New"/>
          <w:sz w:val="16"/>
          <w:szCs w:val="18"/>
          <w:lang w:eastAsia="en-GB"/>
        </w:rPr>
      </w:pPr>
      <w:ins w:id="60" w:author="Jeremy" w:date="2011-09-20T22:19:00Z">
        <w:r>
          <w:rPr>
            <w:rFonts w:ascii="Courier New" w:eastAsia="Times New Roman" w:hAnsi="Courier New" w:cs="Courier New"/>
            <w:sz w:val="16"/>
            <w:szCs w:val="18"/>
            <w:lang w:eastAsia="en-GB"/>
          </w:rPr>
          <w:t xml:space="preserve">                </w:t>
        </w:r>
        <w:proofErr w:type="gramStart"/>
        <w:r w:rsidRPr="00A606AC">
          <w:rPr>
            <w:rFonts w:ascii="Courier New" w:eastAsia="Times New Roman" w:hAnsi="Courier New" w:cs="Courier New"/>
            <w:sz w:val="16"/>
            <w:szCs w:val="18"/>
            <w:lang w:eastAsia="en-GB"/>
          </w:rPr>
          <w:t>Additional” where a more precise definition of the data policy may be additionally supplied within the metadata.</w:t>
        </w:r>
        <w:proofErr w:type="gramEnd"/>
        <w:r w:rsidRPr="00A606AC">
          <w:rPr>
            <w:rFonts w:ascii="Courier New" w:eastAsia="Times New Roman" w:hAnsi="Courier New" w:cs="Courier New"/>
            <w:sz w:val="16"/>
            <w:szCs w:val="18"/>
            <w:lang w:eastAsia="en-GB"/>
          </w:rPr>
          <w:t xml:space="preserve"> In all </w:t>
        </w:r>
      </w:ins>
    </w:p>
    <w:p w:rsidR="00A606AC" w:rsidRDefault="00A606AC" w:rsidP="00A606AC">
      <w:pPr>
        <w:spacing w:line="240" w:lineRule="auto"/>
        <w:ind w:left="720"/>
        <w:rPr>
          <w:ins w:id="61" w:author="Jeremy" w:date="2011-09-20T22:19:00Z"/>
          <w:rFonts w:ascii="Courier New" w:eastAsia="Times New Roman" w:hAnsi="Courier New" w:cs="Courier New"/>
          <w:sz w:val="16"/>
          <w:szCs w:val="18"/>
          <w:lang w:eastAsia="en-GB"/>
        </w:rPr>
      </w:pPr>
      <w:ins w:id="62" w:author="Jeremy" w:date="2011-09-20T22:19:00Z">
        <w:r>
          <w:rPr>
            <w:rFonts w:ascii="Courier New" w:eastAsia="Times New Roman" w:hAnsi="Courier New" w:cs="Courier New"/>
            <w:sz w:val="16"/>
            <w:szCs w:val="18"/>
            <w:lang w:eastAsia="en-GB"/>
          </w:rPr>
          <w:t xml:space="preserve">                </w:t>
        </w:r>
        <w:proofErr w:type="gramStart"/>
        <w:r w:rsidRPr="00A606AC">
          <w:rPr>
            <w:rFonts w:ascii="Courier New" w:eastAsia="Times New Roman" w:hAnsi="Courier New" w:cs="Courier New"/>
            <w:sz w:val="16"/>
            <w:szCs w:val="18"/>
            <w:lang w:eastAsia="en-GB"/>
          </w:rPr>
          <w:t>cases</w:t>
        </w:r>
        <w:proofErr w:type="gramEnd"/>
        <w:r w:rsidRPr="00A606AC">
          <w:rPr>
            <w:rFonts w:ascii="Courier New" w:eastAsia="Times New Roman" w:hAnsi="Courier New" w:cs="Courier New"/>
            <w:sz w:val="16"/>
            <w:szCs w:val="18"/>
            <w:lang w:eastAsia="en-GB"/>
          </w:rPr>
          <w:t xml:space="preserve"> it shall be the responsibility of the data consumer to ensure that they understand the data policy specified by the </w:t>
        </w:r>
      </w:ins>
    </w:p>
    <w:p w:rsidR="004A4E05" w:rsidRPr="00A606AC" w:rsidRDefault="00A606AC" w:rsidP="00A606AC">
      <w:pPr>
        <w:spacing w:line="240" w:lineRule="auto"/>
        <w:ind w:left="720"/>
        <w:rPr>
          <w:ins w:id="63" w:author="Jeremy" w:date="2011-09-20T22:16:00Z"/>
          <w:rFonts w:ascii="Courier New" w:eastAsia="Times New Roman" w:hAnsi="Courier New" w:cs="Courier New"/>
          <w:color w:val="000000"/>
          <w:sz w:val="14"/>
          <w:szCs w:val="20"/>
          <w:lang w:eastAsia="en-GB"/>
        </w:rPr>
      </w:pPr>
      <w:ins w:id="64" w:author="Jeremy" w:date="2011-09-20T22:19:00Z">
        <w:r>
          <w:rPr>
            <w:rFonts w:ascii="Courier New" w:eastAsia="Times New Roman" w:hAnsi="Courier New" w:cs="Courier New"/>
            <w:sz w:val="16"/>
            <w:szCs w:val="18"/>
            <w:lang w:eastAsia="en-GB"/>
          </w:rPr>
          <w:t xml:space="preserve">                </w:t>
        </w:r>
        <w:proofErr w:type="gramStart"/>
        <w:r w:rsidRPr="00A606AC">
          <w:rPr>
            <w:rFonts w:ascii="Courier New" w:eastAsia="Times New Roman" w:hAnsi="Courier New" w:cs="Courier New"/>
            <w:sz w:val="16"/>
            <w:szCs w:val="18"/>
            <w:lang w:eastAsia="en-GB"/>
          </w:rPr>
          <w:t>data</w:t>
        </w:r>
        <w:proofErr w:type="gramEnd"/>
        <w:r w:rsidRPr="00A606AC">
          <w:rPr>
            <w:rFonts w:ascii="Courier New" w:eastAsia="Times New Roman" w:hAnsi="Courier New" w:cs="Courier New"/>
            <w:sz w:val="16"/>
            <w:szCs w:val="18"/>
            <w:lang w:eastAsia="en-GB"/>
          </w:rPr>
          <w:t xml:space="preserve"> provider – which may necessitate dialogue with the data publisher for confirmation of terms and conditions.</w:t>
        </w:r>
      </w:ins>
    </w:p>
    <w:p w:rsidR="004A4E05" w:rsidRPr="00406BE5" w:rsidRDefault="004A4E05" w:rsidP="004A4E05">
      <w:pPr>
        <w:spacing w:line="240" w:lineRule="auto"/>
        <w:ind w:left="720"/>
        <w:rPr>
          <w:ins w:id="65" w:author="Jeremy" w:date="2011-09-20T22:16:00Z"/>
          <w:rFonts w:ascii="Courier New" w:eastAsia="Times New Roman" w:hAnsi="Courier New" w:cs="Courier New"/>
          <w:color w:val="000000"/>
          <w:sz w:val="16"/>
          <w:szCs w:val="20"/>
          <w:lang w:eastAsia="en-GB"/>
        </w:rPr>
      </w:pPr>
      <w:ins w:id="66" w:author="Jeremy" w:date="2011-09-20T22:16:00Z">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w:t>
        </w:r>
        <w:proofErr w:type="gramStart"/>
        <w:r w:rsidRPr="00406BE5">
          <w:rPr>
            <w:rFonts w:ascii="Courier New" w:eastAsia="Times New Roman" w:hAnsi="Courier New" w:cs="Courier New"/>
            <w:color w:val="000000"/>
            <w:sz w:val="16"/>
            <w:szCs w:val="20"/>
            <w:lang w:eastAsia="en-GB"/>
          </w:rPr>
          <w:t>:description</w:t>
        </w:r>
        <w:proofErr w:type="spellEnd"/>
        <w:proofErr w:type="gramEnd"/>
        <w:r w:rsidRPr="00406BE5">
          <w:rPr>
            <w:rFonts w:ascii="Courier New" w:eastAsia="Times New Roman" w:hAnsi="Courier New" w:cs="Courier New"/>
            <w:color w:val="000000"/>
            <w:sz w:val="16"/>
            <w:szCs w:val="20"/>
            <w:lang w:eastAsia="en-GB"/>
          </w:rPr>
          <w:t>&gt;</w:t>
        </w:r>
      </w:ins>
    </w:p>
    <w:p w:rsidR="004A4E05" w:rsidRPr="00406BE5" w:rsidRDefault="004A4E05" w:rsidP="004A4E05">
      <w:pPr>
        <w:spacing w:line="240" w:lineRule="auto"/>
        <w:ind w:left="720"/>
        <w:rPr>
          <w:ins w:id="67" w:author="Jeremy" w:date="2011-09-20T22:16:00Z"/>
          <w:rFonts w:ascii="Courier New" w:eastAsia="Times New Roman" w:hAnsi="Courier New" w:cs="Courier New"/>
          <w:color w:val="000000"/>
          <w:sz w:val="16"/>
          <w:szCs w:val="20"/>
          <w:lang w:eastAsia="en-GB"/>
        </w:rPr>
      </w:pPr>
      <w:ins w:id="68" w:author="Jeremy" w:date="2011-09-20T22:16:00Z">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w:t>
        </w:r>
        <w:proofErr w:type="gramStart"/>
        <w:r w:rsidRPr="00406BE5">
          <w:rPr>
            <w:rFonts w:ascii="Courier New" w:eastAsia="Times New Roman" w:hAnsi="Courier New" w:cs="Courier New"/>
            <w:color w:val="000000"/>
            <w:sz w:val="16"/>
            <w:szCs w:val="20"/>
            <w:lang w:eastAsia="en-GB"/>
          </w:rPr>
          <w:t>:identifier</w:t>
        </w:r>
        <w:proofErr w:type="spellEnd"/>
        <w:proofErr w:type="gramEnd"/>
        <w:r w:rsidRPr="00406BE5">
          <w:rPr>
            <w:rFonts w:ascii="Courier New" w:eastAsia="Times New Roman" w:hAnsi="Courier New" w:cs="Courier New"/>
            <w:color w:val="000000"/>
            <w:sz w:val="16"/>
            <w:szCs w:val="20"/>
            <w:lang w:eastAsia="en-GB"/>
          </w:rPr>
          <w:t> </w:t>
        </w:r>
        <w:proofErr w:type="spellStart"/>
        <w:r w:rsidRPr="00406BE5">
          <w:rPr>
            <w:rFonts w:ascii="Courier New" w:eastAsia="Times New Roman" w:hAnsi="Courier New" w:cs="Courier New"/>
            <w:color w:val="000000"/>
            <w:sz w:val="16"/>
            <w:szCs w:val="20"/>
            <w:lang w:eastAsia="en-GB"/>
          </w:rPr>
          <w:t>codeSpace</w:t>
        </w:r>
        <w:proofErr w:type="spellEnd"/>
        <w:r w:rsidRPr="00406BE5">
          <w:rPr>
            <w:rFonts w:ascii="Courier New" w:eastAsia="Times New Roman" w:hAnsi="Courier New" w:cs="Courier New"/>
            <w:color w:val="000000"/>
            <w:sz w:val="16"/>
            <w:szCs w:val="20"/>
            <w:lang w:eastAsia="en-GB"/>
          </w:rPr>
          <w:t>="WMO Core Metadata Profile"&gt;</w:t>
        </w:r>
        <w:proofErr w:type="spellStart"/>
        <w:r w:rsidRPr="00406BE5">
          <w:rPr>
            <w:rFonts w:ascii="Courier New" w:eastAsia="Times New Roman" w:hAnsi="Courier New" w:cs="Courier New"/>
            <w:color w:val="FF0000"/>
            <w:sz w:val="16"/>
            <w:szCs w:val="20"/>
            <w:lang w:eastAsia="en-GB"/>
          </w:rPr>
          <w:t>WMO</w:t>
        </w:r>
      </w:ins>
      <w:ins w:id="69" w:author="Jeremy" w:date="2011-09-20T22:20:00Z">
        <w:r w:rsidR="00A606AC">
          <w:rPr>
            <w:rFonts w:ascii="Courier New" w:eastAsia="Times New Roman" w:hAnsi="Courier New" w:cs="Courier New"/>
            <w:color w:val="FF0000"/>
            <w:sz w:val="16"/>
            <w:szCs w:val="20"/>
            <w:lang w:eastAsia="en-GB"/>
          </w:rPr>
          <w:t>Other</w:t>
        </w:r>
      </w:ins>
      <w:proofErr w:type="spellEnd"/>
      <w:ins w:id="70" w:author="Jeremy" w:date="2011-09-20T22:16:00Z">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gml:identifier</w:t>
        </w:r>
        <w:proofErr w:type="spellEnd"/>
        <w:r w:rsidRPr="00406BE5">
          <w:rPr>
            <w:rFonts w:ascii="Courier New" w:eastAsia="Times New Roman" w:hAnsi="Courier New" w:cs="Courier New"/>
            <w:color w:val="000000"/>
            <w:sz w:val="16"/>
            <w:szCs w:val="20"/>
            <w:lang w:eastAsia="en-GB"/>
          </w:rPr>
          <w:t>&gt;</w:t>
        </w:r>
      </w:ins>
    </w:p>
    <w:p w:rsidR="004A4E05" w:rsidRPr="00406BE5" w:rsidRDefault="004A4E05" w:rsidP="004A4E05">
      <w:pPr>
        <w:spacing w:line="240" w:lineRule="auto"/>
        <w:ind w:left="720"/>
        <w:rPr>
          <w:ins w:id="71" w:author="Jeremy" w:date="2011-09-20T22:16:00Z"/>
          <w:rFonts w:ascii="Courier New" w:eastAsia="Times New Roman" w:hAnsi="Courier New" w:cs="Courier New"/>
          <w:color w:val="000000"/>
          <w:sz w:val="16"/>
          <w:szCs w:val="20"/>
          <w:lang w:eastAsia="en-GB"/>
        </w:rPr>
      </w:pPr>
      <w:ins w:id="72" w:author="Jeremy" w:date="2011-09-20T22:16:00Z">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w:t>
        </w:r>
        <w:proofErr w:type="gramStart"/>
        <w:r w:rsidRPr="00406BE5">
          <w:rPr>
            <w:rFonts w:ascii="Courier New" w:eastAsia="Times New Roman" w:hAnsi="Courier New" w:cs="Courier New"/>
            <w:color w:val="000000"/>
            <w:sz w:val="16"/>
            <w:szCs w:val="20"/>
            <w:lang w:eastAsia="en-GB"/>
          </w:rPr>
          <w:t>:name</w:t>
        </w:r>
        <w:proofErr w:type="spellEnd"/>
        <w:proofErr w:type="gramEnd"/>
        <w:r w:rsidRPr="00406BE5">
          <w:rPr>
            <w:rFonts w:ascii="Courier New" w:eastAsia="Times New Roman" w:hAnsi="Courier New" w:cs="Courier New"/>
            <w:color w:val="000000"/>
            <w:sz w:val="16"/>
            <w:szCs w:val="20"/>
            <w:lang w:eastAsia="en-GB"/>
          </w:rPr>
          <w:t xml:space="preserve">&gt;WMO </w:t>
        </w:r>
      </w:ins>
      <w:ins w:id="73" w:author="Jeremy" w:date="2011-09-20T22:20:00Z">
        <w:r w:rsidR="00A606AC">
          <w:rPr>
            <w:rFonts w:ascii="Courier New" w:eastAsia="Times New Roman" w:hAnsi="Courier New" w:cs="Courier New"/>
            <w:color w:val="000000"/>
            <w:sz w:val="16"/>
            <w:szCs w:val="20"/>
            <w:lang w:eastAsia="en-GB"/>
          </w:rPr>
          <w:t>Other</w:t>
        </w:r>
      </w:ins>
      <w:ins w:id="74" w:author="Jeremy" w:date="2011-09-20T22:16:00Z">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gml:name</w:t>
        </w:r>
        <w:proofErr w:type="spellEnd"/>
        <w:r w:rsidRPr="00406BE5">
          <w:rPr>
            <w:rFonts w:ascii="Courier New" w:eastAsia="Times New Roman" w:hAnsi="Courier New" w:cs="Courier New"/>
            <w:color w:val="000000"/>
            <w:sz w:val="16"/>
            <w:szCs w:val="20"/>
            <w:lang w:eastAsia="en-GB"/>
          </w:rPr>
          <w:t>&gt;</w:t>
        </w:r>
      </w:ins>
    </w:p>
    <w:p w:rsidR="004A4E05" w:rsidRPr="00406BE5" w:rsidRDefault="004A4E05" w:rsidP="004A4E05">
      <w:pPr>
        <w:spacing w:line="240" w:lineRule="auto"/>
        <w:ind w:left="720"/>
        <w:rPr>
          <w:ins w:id="75" w:author="Jeremy" w:date="2011-09-20T22:16:00Z"/>
          <w:rFonts w:ascii="Courier New" w:eastAsia="Times New Roman" w:hAnsi="Courier New" w:cs="Courier New"/>
          <w:color w:val="000000"/>
          <w:sz w:val="16"/>
          <w:szCs w:val="20"/>
          <w:lang w:eastAsia="en-GB"/>
        </w:rPr>
      </w:pPr>
      <w:ins w:id="76" w:author="Jeremy" w:date="2011-09-20T22:16:00Z">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gmx</w:t>
        </w:r>
        <w:proofErr w:type="gramStart"/>
        <w:r w:rsidRPr="00406BE5">
          <w:rPr>
            <w:rFonts w:ascii="Courier New" w:eastAsia="Times New Roman" w:hAnsi="Courier New" w:cs="Courier New"/>
            <w:color w:val="000000"/>
            <w:sz w:val="16"/>
            <w:szCs w:val="20"/>
            <w:lang w:eastAsia="en-GB"/>
          </w:rPr>
          <w:t>:CodeDefinition</w:t>
        </w:r>
        <w:proofErr w:type="spellEnd"/>
        <w:proofErr w:type="gramEnd"/>
        <w:r w:rsidRPr="00406BE5">
          <w:rPr>
            <w:rFonts w:ascii="Courier New" w:eastAsia="Times New Roman" w:hAnsi="Courier New" w:cs="Courier New"/>
            <w:color w:val="000000"/>
            <w:sz w:val="16"/>
            <w:szCs w:val="20"/>
            <w:lang w:eastAsia="en-GB"/>
          </w:rPr>
          <w:t>&gt;</w:t>
        </w:r>
      </w:ins>
    </w:p>
    <w:p w:rsidR="004A4E05" w:rsidRPr="00406BE5" w:rsidRDefault="004A4E05" w:rsidP="004A4E05">
      <w:pPr>
        <w:spacing w:line="240" w:lineRule="auto"/>
        <w:ind w:left="720"/>
        <w:rPr>
          <w:rFonts w:ascii="Courier New" w:eastAsia="Times New Roman" w:hAnsi="Courier New" w:cs="Courier New"/>
          <w:color w:val="000000"/>
          <w:sz w:val="16"/>
          <w:szCs w:val="20"/>
          <w:lang w:eastAsia="en-GB"/>
        </w:rPr>
      </w:pPr>
      <w:ins w:id="77" w:author="Jeremy" w:date="2011-09-20T22:16:00Z">
        <w:r>
          <w:rPr>
            <w:rFonts w:ascii="Courier New" w:eastAsia="Times New Roman" w:hAnsi="Courier New" w:cs="Courier New"/>
            <w:color w:val="000000"/>
            <w:sz w:val="16"/>
            <w:szCs w:val="20"/>
            <w:lang w:eastAsia="en-GB"/>
          </w:rPr>
          <w:t xml:space="preserve">    </w:t>
        </w: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gmx</w:t>
        </w:r>
        <w:proofErr w:type="gramStart"/>
        <w:r w:rsidRPr="00406BE5">
          <w:rPr>
            <w:rFonts w:ascii="Courier New" w:eastAsia="Times New Roman" w:hAnsi="Courier New" w:cs="Courier New"/>
            <w:color w:val="000000"/>
            <w:sz w:val="16"/>
            <w:szCs w:val="20"/>
            <w:lang w:eastAsia="en-GB"/>
          </w:rPr>
          <w:t>:codeEntry</w:t>
        </w:r>
        <w:proofErr w:type="spellEnd"/>
        <w:proofErr w:type="gramEnd"/>
        <w:r w:rsidRPr="00406BE5">
          <w:rPr>
            <w:rFonts w:ascii="Courier New" w:eastAsia="Times New Roman" w:hAnsi="Courier New" w:cs="Courier New"/>
            <w:color w:val="000000"/>
            <w:sz w:val="16"/>
            <w:szCs w:val="20"/>
            <w:lang w:eastAsia="en-GB"/>
          </w:rPr>
          <w:t>&gt;</w:t>
        </w:r>
      </w:ins>
    </w:p>
    <w:p w:rsidR="00406BE5" w:rsidRPr="00406BE5" w:rsidRDefault="00406BE5" w:rsidP="00406BE5">
      <w:pPr>
        <w:spacing w:line="240" w:lineRule="auto"/>
        <w:ind w:left="720"/>
        <w:rPr>
          <w:rFonts w:ascii="Courier New" w:eastAsia="Times New Roman" w:hAnsi="Courier New" w:cs="Courier New"/>
          <w:color w:val="000000"/>
          <w:sz w:val="16"/>
          <w:szCs w:val="20"/>
          <w:lang w:eastAsia="en-GB"/>
        </w:rPr>
      </w:pPr>
      <w:r w:rsidRPr="00406BE5">
        <w:rPr>
          <w:rFonts w:ascii="Courier New" w:eastAsia="Times New Roman" w:hAnsi="Courier New" w:cs="Courier New"/>
          <w:color w:val="000000"/>
          <w:sz w:val="16"/>
          <w:szCs w:val="20"/>
          <w:lang w:eastAsia="en-GB"/>
        </w:rPr>
        <w:t>&lt;/</w:t>
      </w:r>
      <w:proofErr w:type="spellStart"/>
      <w:r w:rsidRPr="00406BE5">
        <w:rPr>
          <w:rFonts w:ascii="Courier New" w:eastAsia="Times New Roman" w:hAnsi="Courier New" w:cs="Courier New"/>
          <w:color w:val="000000"/>
          <w:sz w:val="16"/>
          <w:szCs w:val="20"/>
          <w:lang w:eastAsia="en-GB"/>
        </w:rPr>
        <w:t>gmx</w:t>
      </w:r>
      <w:proofErr w:type="gramStart"/>
      <w:r w:rsidRPr="00406BE5">
        <w:rPr>
          <w:rFonts w:ascii="Courier New" w:eastAsia="Times New Roman" w:hAnsi="Courier New" w:cs="Courier New"/>
          <w:color w:val="000000"/>
          <w:sz w:val="16"/>
          <w:szCs w:val="20"/>
          <w:lang w:eastAsia="en-GB"/>
        </w:rPr>
        <w:t>:CodeListDictionary</w:t>
      </w:r>
      <w:proofErr w:type="spellEnd"/>
      <w:proofErr w:type="gramEnd"/>
      <w:r w:rsidRPr="00406BE5">
        <w:rPr>
          <w:rFonts w:ascii="Courier New" w:eastAsia="Times New Roman" w:hAnsi="Courier New" w:cs="Courier New"/>
          <w:color w:val="000000"/>
          <w:sz w:val="16"/>
          <w:szCs w:val="20"/>
          <w:lang w:eastAsia="en-GB"/>
        </w:rPr>
        <w:t>&gt;</w:t>
      </w:r>
    </w:p>
    <w:p w:rsidR="00406BE5" w:rsidRDefault="00406BE5" w:rsidP="001F7671">
      <w:pPr>
        <w:spacing w:before="100" w:beforeAutospacing="1" w:after="100" w:afterAutospacing="1" w:line="240" w:lineRule="auto"/>
        <w:rPr>
          <w:rFonts w:eastAsia="Times New Roman" w:cstheme="minorHAnsi"/>
          <w:color w:val="222222"/>
          <w:sz w:val="24"/>
          <w:szCs w:val="24"/>
          <w:shd w:val="clear" w:color="auto" w:fill="FFFFFF"/>
          <w:lang w:eastAsia="en-GB"/>
        </w:rPr>
      </w:pPr>
      <w:r>
        <w:rPr>
          <w:rFonts w:eastAsia="Times New Roman" w:cstheme="minorHAnsi"/>
          <w:color w:val="222222"/>
          <w:sz w:val="24"/>
          <w:szCs w:val="24"/>
          <w:shd w:val="clear" w:color="auto" w:fill="FFFFFF"/>
          <w:lang w:eastAsia="en-GB"/>
        </w:rPr>
        <w:t>[</w:t>
      </w:r>
      <w:r w:rsidR="00263BD9" w:rsidRPr="00263BD9">
        <w:rPr>
          <w:rFonts w:eastAsia="Times New Roman" w:cstheme="minorHAnsi"/>
          <w:color w:val="76923C" w:themeColor="accent3" w:themeShade="BF"/>
          <w:sz w:val="24"/>
          <w:szCs w:val="24"/>
          <w:shd w:val="clear" w:color="auto" w:fill="FFFFFF"/>
          <w:lang w:eastAsia="en-GB"/>
        </w:rPr>
        <w:t xml:space="preserve">given that </w:t>
      </w:r>
      <w:proofErr w:type="spellStart"/>
      <w:r w:rsidR="00263BD9" w:rsidRPr="00263BD9">
        <w:rPr>
          <w:rFonts w:eastAsia="Times New Roman" w:cstheme="minorHAnsi"/>
          <w:color w:val="76923C" w:themeColor="accent3" w:themeShade="BF"/>
          <w:sz w:val="24"/>
          <w:szCs w:val="24"/>
          <w:shd w:val="clear" w:color="auto" w:fill="FFFFFF"/>
          <w:lang w:eastAsia="en-GB"/>
        </w:rPr>
        <w:t>Jurgen</w:t>
      </w:r>
      <w:proofErr w:type="spellEnd"/>
      <w:r w:rsidR="00263BD9" w:rsidRPr="00263BD9">
        <w:rPr>
          <w:rFonts w:eastAsia="Times New Roman" w:cstheme="minorHAnsi"/>
          <w:color w:val="76923C" w:themeColor="accent3" w:themeShade="BF"/>
          <w:sz w:val="24"/>
          <w:szCs w:val="24"/>
          <w:shd w:val="clear" w:color="auto" w:fill="FFFFFF"/>
          <w:lang w:eastAsia="en-GB"/>
        </w:rPr>
        <w:t xml:space="preserve"> and Ted suggest use of the </w:t>
      </w:r>
      <w:proofErr w:type="spellStart"/>
      <w:r w:rsidR="00263BD9" w:rsidRPr="00263BD9">
        <w:rPr>
          <w:rFonts w:ascii="Courier New" w:eastAsia="Times New Roman" w:hAnsi="Courier New" w:cs="Courier New"/>
          <w:color w:val="76923C" w:themeColor="accent3" w:themeShade="BF"/>
          <w:sz w:val="16"/>
          <w:szCs w:val="24"/>
          <w:shd w:val="clear" w:color="auto" w:fill="FFFFFF"/>
          <w:lang w:eastAsia="en-GB"/>
        </w:rPr>
        <w:t>gml:identifier</w:t>
      </w:r>
      <w:proofErr w:type="spellEnd"/>
      <w:r w:rsidR="00263BD9" w:rsidRPr="00263BD9">
        <w:rPr>
          <w:rFonts w:eastAsia="Times New Roman" w:cstheme="minorHAnsi"/>
          <w:color w:val="76923C" w:themeColor="accent3" w:themeShade="BF"/>
          <w:sz w:val="16"/>
          <w:szCs w:val="24"/>
          <w:shd w:val="clear" w:color="auto" w:fill="FFFFFF"/>
          <w:lang w:eastAsia="en-GB"/>
        </w:rPr>
        <w:t xml:space="preserve"> </w:t>
      </w:r>
      <w:r w:rsidR="00263BD9" w:rsidRPr="00263BD9">
        <w:rPr>
          <w:rFonts w:eastAsia="Times New Roman" w:cstheme="minorHAnsi"/>
          <w:color w:val="76923C" w:themeColor="accent3" w:themeShade="BF"/>
          <w:sz w:val="24"/>
          <w:szCs w:val="24"/>
          <w:shd w:val="clear" w:color="auto" w:fill="FFFFFF"/>
          <w:lang w:eastAsia="en-GB"/>
        </w:rPr>
        <w:t xml:space="preserve">element from the </w:t>
      </w:r>
      <w:proofErr w:type="spellStart"/>
      <w:r w:rsidR="00263BD9" w:rsidRPr="00263BD9">
        <w:rPr>
          <w:rFonts w:eastAsia="Times New Roman" w:cstheme="minorHAnsi"/>
          <w:color w:val="76923C" w:themeColor="accent3" w:themeShade="BF"/>
          <w:sz w:val="24"/>
          <w:szCs w:val="24"/>
          <w:shd w:val="clear" w:color="auto" w:fill="FFFFFF"/>
          <w:lang w:eastAsia="en-GB"/>
        </w:rPr>
        <w:t>codelist</w:t>
      </w:r>
      <w:proofErr w:type="spellEnd"/>
      <w:r w:rsidR="00263BD9" w:rsidRPr="00263BD9">
        <w:rPr>
          <w:rFonts w:eastAsia="Times New Roman" w:cstheme="minorHAnsi"/>
          <w:color w:val="76923C" w:themeColor="accent3" w:themeShade="BF"/>
          <w:sz w:val="24"/>
          <w:szCs w:val="24"/>
          <w:shd w:val="clear" w:color="auto" w:fill="FFFFFF"/>
          <w:lang w:eastAsia="en-GB"/>
        </w:rPr>
        <w:t xml:space="preserve">, the </w:t>
      </w:r>
      <w:proofErr w:type="spellStart"/>
      <w:r w:rsidRPr="00263BD9">
        <w:rPr>
          <w:rFonts w:ascii="Courier New" w:eastAsia="Times New Roman" w:hAnsi="Courier New" w:cs="Courier New"/>
          <w:color w:val="76923C" w:themeColor="accent3" w:themeShade="BF"/>
          <w:sz w:val="16"/>
          <w:szCs w:val="24"/>
          <w:shd w:val="clear" w:color="auto" w:fill="FFFFFF"/>
          <w:lang w:eastAsia="en-GB"/>
        </w:rPr>
        <w:t>gml:identifier</w:t>
      </w:r>
      <w:proofErr w:type="spellEnd"/>
      <w:r w:rsidRPr="00263BD9">
        <w:rPr>
          <w:rFonts w:eastAsia="Times New Roman" w:cstheme="minorHAnsi"/>
          <w:color w:val="76923C" w:themeColor="accent3" w:themeShade="BF"/>
          <w:sz w:val="24"/>
          <w:szCs w:val="24"/>
          <w:shd w:val="clear" w:color="auto" w:fill="FFFFFF"/>
          <w:lang w:eastAsia="en-GB"/>
        </w:rPr>
        <w:t xml:space="preserve"> field</w:t>
      </w:r>
      <w:r w:rsidR="00263BD9" w:rsidRPr="00263BD9">
        <w:rPr>
          <w:rFonts w:eastAsia="Times New Roman" w:cstheme="minorHAnsi"/>
          <w:color w:val="76923C" w:themeColor="accent3" w:themeShade="BF"/>
          <w:sz w:val="24"/>
          <w:szCs w:val="24"/>
          <w:shd w:val="clear" w:color="auto" w:fill="FFFFFF"/>
          <w:lang w:eastAsia="en-GB"/>
        </w:rPr>
        <w:t xml:space="preserve"> has been amended to provide additional clarity; i.e. changed from “essential” to “</w:t>
      </w:r>
      <w:proofErr w:type="spellStart"/>
      <w:r w:rsidR="00263BD9" w:rsidRPr="00263BD9">
        <w:rPr>
          <w:rFonts w:eastAsia="Times New Roman" w:cstheme="minorHAnsi"/>
          <w:color w:val="76923C" w:themeColor="accent3" w:themeShade="BF"/>
          <w:sz w:val="24"/>
          <w:szCs w:val="24"/>
          <w:shd w:val="clear" w:color="auto" w:fill="FFFFFF"/>
          <w:lang w:eastAsia="en-GB"/>
        </w:rPr>
        <w:t>WMOEssential</w:t>
      </w:r>
      <w:proofErr w:type="spellEnd"/>
      <w:r w:rsidR="00263BD9" w:rsidRPr="00263BD9">
        <w:rPr>
          <w:rFonts w:eastAsia="Times New Roman" w:cstheme="minorHAnsi"/>
          <w:color w:val="76923C" w:themeColor="accent3" w:themeShade="BF"/>
          <w:sz w:val="24"/>
          <w:szCs w:val="24"/>
          <w:shd w:val="clear" w:color="auto" w:fill="FFFFFF"/>
          <w:lang w:eastAsia="en-GB"/>
        </w:rPr>
        <w:t>” as suggested by Ted although it’s a “bit ugly”</w:t>
      </w:r>
      <w:r>
        <w:rPr>
          <w:rFonts w:eastAsia="Times New Roman" w:cstheme="minorHAnsi"/>
          <w:color w:val="222222"/>
          <w:sz w:val="24"/>
          <w:szCs w:val="24"/>
          <w:shd w:val="clear" w:color="auto" w:fill="FFFFFF"/>
          <w:lang w:eastAsia="en-GB"/>
        </w:rPr>
        <w:t>]</w:t>
      </w:r>
    </w:p>
    <w:p w:rsidR="00263BD9" w:rsidRDefault="00406BE5" w:rsidP="00263BD9">
      <w:pPr>
        <w:spacing w:line="240" w:lineRule="auto"/>
        <w:rPr>
          <w:rFonts w:eastAsia="Times New Roman" w:cstheme="minorHAnsi"/>
          <w:color w:val="222222"/>
          <w:sz w:val="24"/>
          <w:szCs w:val="24"/>
          <w:shd w:val="clear" w:color="auto" w:fill="FFFFFF"/>
          <w:lang w:eastAsia="en-GB"/>
        </w:rPr>
      </w:pPr>
      <w:r>
        <w:rPr>
          <w:rFonts w:eastAsia="Times New Roman" w:cstheme="minorHAnsi"/>
          <w:color w:val="222222"/>
          <w:sz w:val="24"/>
          <w:szCs w:val="24"/>
          <w:shd w:val="clear" w:color="auto" w:fill="FFFFFF"/>
          <w:lang w:eastAsia="en-GB"/>
        </w:rPr>
        <w:t xml:space="preserve">The </w:t>
      </w:r>
      <w:proofErr w:type="spellStart"/>
      <w:r>
        <w:rPr>
          <w:rFonts w:eastAsia="Times New Roman" w:cstheme="minorHAnsi"/>
          <w:color w:val="222222"/>
          <w:sz w:val="24"/>
          <w:szCs w:val="24"/>
          <w:shd w:val="clear" w:color="auto" w:fill="FFFFFF"/>
          <w:lang w:eastAsia="en-GB"/>
        </w:rPr>
        <w:t>codelist</w:t>
      </w:r>
      <w:proofErr w:type="spellEnd"/>
      <w:r w:rsidR="001F7671" w:rsidRPr="001F7671">
        <w:rPr>
          <w:rFonts w:eastAsia="Times New Roman" w:cstheme="minorHAnsi"/>
          <w:color w:val="222222"/>
          <w:sz w:val="24"/>
          <w:szCs w:val="24"/>
          <w:shd w:val="clear" w:color="auto" w:fill="FFFFFF"/>
          <w:lang w:eastAsia="en-GB"/>
        </w:rPr>
        <w:t xml:space="preserve"> can be found in the </w:t>
      </w:r>
      <w:proofErr w:type="spellStart"/>
      <w:r w:rsidR="001F7671" w:rsidRPr="001F7671">
        <w:rPr>
          <w:rFonts w:eastAsia="Times New Roman" w:cstheme="minorHAnsi"/>
          <w:color w:val="222222"/>
          <w:sz w:val="24"/>
          <w:szCs w:val="24"/>
          <w:shd w:val="clear" w:color="auto" w:fill="FFFFFF"/>
          <w:lang w:eastAsia="en-GB"/>
        </w:rPr>
        <w:t>codelist</w:t>
      </w:r>
      <w:proofErr w:type="spellEnd"/>
      <w:r w:rsidR="001F7671" w:rsidRPr="001F7671">
        <w:rPr>
          <w:rFonts w:eastAsia="Times New Roman" w:cstheme="minorHAnsi"/>
          <w:color w:val="222222"/>
          <w:sz w:val="24"/>
          <w:szCs w:val="24"/>
          <w:shd w:val="clear" w:color="auto" w:fill="FFFFFF"/>
          <w:lang w:eastAsia="en-GB"/>
        </w:rPr>
        <w:t xml:space="preserve"> dictionary </w:t>
      </w:r>
      <w:hyperlink r:id="rId11" w:tgtFrame="_blank" w:history="1">
        <w:r w:rsidR="001F7671" w:rsidRPr="001F7671">
          <w:rPr>
            <w:rFonts w:eastAsia="Times New Roman" w:cstheme="minorHAnsi"/>
            <w:color w:val="2200CC"/>
            <w:sz w:val="24"/>
            <w:szCs w:val="24"/>
            <w:u w:val="single"/>
            <w:shd w:val="clear" w:color="auto" w:fill="FFFFFF"/>
            <w:lang w:eastAsia="en-GB"/>
          </w:rPr>
          <w:t>http://wis.wmo.int/2010/metadata/version_1-2/WMOCodelists.xml</w:t>
        </w:r>
      </w:hyperlink>
    </w:p>
    <w:p w:rsidR="001F7671" w:rsidRPr="001F7671" w:rsidRDefault="001F7671" w:rsidP="00263BD9">
      <w:pPr>
        <w:spacing w:line="240" w:lineRule="auto"/>
        <w:rPr>
          <w:rFonts w:eastAsia="Times New Roman" w:cstheme="minorHAnsi"/>
          <w:sz w:val="24"/>
          <w:szCs w:val="24"/>
          <w:lang w:eastAsia="en-GB"/>
        </w:rPr>
      </w:pPr>
      <w:r w:rsidRPr="001F7671">
        <w:rPr>
          <w:rFonts w:ascii="Arial" w:eastAsia="Times New Roman" w:hAnsi="Arial" w:cs="Arial"/>
          <w:i/>
          <w:iCs/>
          <w:color w:val="222222"/>
          <w:sz w:val="20"/>
          <w:szCs w:val="20"/>
          <w:shd w:val="clear" w:color="auto" w:fill="FFFFFF"/>
          <w:lang w:eastAsia="en-GB"/>
        </w:rPr>
        <w:br/>
      </w:r>
      <w:r w:rsidRPr="001F7671">
        <w:rPr>
          <w:rFonts w:ascii="Arial" w:eastAsia="Times New Roman" w:hAnsi="Arial" w:cs="Arial"/>
          <w:b/>
          <w:bCs/>
          <w:color w:val="0000FF"/>
          <w:sz w:val="20"/>
          <w:szCs w:val="20"/>
          <w:shd w:val="clear" w:color="auto" w:fill="FFFF00"/>
          <w:lang w:eastAsia="en-GB"/>
        </w:rPr>
        <w:t>ACTION R2.</w:t>
      </w:r>
      <w:r w:rsidR="00263BD9">
        <w:rPr>
          <w:rFonts w:ascii="Arial" w:eastAsia="Times New Roman" w:hAnsi="Arial" w:cs="Arial"/>
          <w:b/>
          <w:bCs/>
          <w:color w:val="0000FF"/>
          <w:sz w:val="20"/>
          <w:szCs w:val="20"/>
          <w:shd w:val="clear" w:color="auto" w:fill="FFFF00"/>
          <w:lang w:eastAsia="en-GB"/>
        </w:rPr>
        <w:t>2</w:t>
      </w:r>
      <w:r w:rsidRPr="001F7671">
        <w:rPr>
          <w:rFonts w:ascii="Arial" w:eastAsia="Times New Roman" w:hAnsi="Arial" w:cs="Arial"/>
          <w:color w:val="0000FF"/>
          <w:sz w:val="20"/>
          <w:szCs w:val="20"/>
          <w:shd w:val="clear" w:color="auto" w:fill="FFFFFF"/>
          <w:lang w:eastAsia="en-GB"/>
        </w:rPr>
        <w:t> </w:t>
      </w:r>
      <w:r w:rsidR="00263BD9">
        <w:rPr>
          <w:rFonts w:ascii="Arial" w:eastAsia="Times New Roman" w:hAnsi="Arial" w:cs="Arial"/>
          <w:color w:val="0000FF"/>
          <w:sz w:val="20"/>
          <w:szCs w:val="20"/>
          <w:shd w:val="clear" w:color="auto" w:fill="FFFFFF"/>
          <w:lang w:eastAsia="en-GB"/>
        </w:rPr>
        <w:t xml:space="preserve">Amend </w:t>
      </w:r>
      <w:proofErr w:type="gramStart"/>
      <w:r w:rsidR="00263BD9">
        <w:rPr>
          <w:rFonts w:ascii="Arial" w:eastAsia="Times New Roman" w:hAnsi="Arial" w:cs="Arial"/>
          <w:color w:val="0000FF"/>
          <w:sz w:val="20"/>
          <w:szCs w:val="20"/>
          <w:shd w:val="clear" w:color="auto" w:fill="FFFFFF"/>
          <w:lang w:eastAsia="en-GB"/>
        </w:rPr>
        <w:t xml:space="preserve">the </w:t>
      </w:r>
      <w:proofErr w:type="spellStart"/>
      <w:r w:rsidR="00263BD9">
        <w:rPr>
          <w:rFonts w:ascii="Arial" w:eastAsia="Times New Roman" w:hAnsi="Arial" w:cs="Arial"/>
          <w:color w:val="0000FF"/>
          <w:sz w:val="20"/>
          <w:szCs w:val="20"/>
          <w:shd w:val="clear" w:color="auto" w:fill="FFFFFF"/>
          <w:lang w:eastAsia="en-GB"/>
        </w:rPr>
        <w:t>codelist</w:t>
      </w:r>
      <w:proofErr w:type="spellEnd"/>
      <w:proofErr w:type="gramEnd"/>
      <w:r w:rsidR="00263BD9">
        <w:rPr>
          <w:rFonts w:ascii="Arial" w:eastAsia="Times New Roman" w:hAnsi="Arial" w:cs="Arial"/>
          <w:color w:val="0000FF"/>
          <w:sz w:val="20"/>
          <w:szCs w:val="20"/>
          <w:shd w:val="clear" w:color="auto" w:fill="FFFFFF"/>
          <w:lang w:eastAsia="en-GB"/>
        </w:rPr>
        <w:t xml:space="preserve"> at wis.wmo.int with the changes proposed above</w:t>
      </w:r>
      <w:r w:rsidRPr="001F7671">
        <w:rPr>
          <w:rFonts w:ascii="Arial" w:eastAsia="Times New Roman" w:hAnsi="Arial" w:cs="Arial"/>
          <w:color w:val="0000FF"/>
          <w:sz w:val="20"/>
          <w:szCs w:val="20"/>
          <w:shd w:val="clear" w:color="auto" w:fill="FFFFFF"/>
          <w:lang w:eastAsia="en-GB"/>
        </w:rPr>
        <w:t>.</w:t>
      </w:r>
      <w:r w:rsidRPr="001F7671">
        <w:rPr>
          <w:rFonts w:ascii="Arial" w:eastAsia="Times New Roman" w:hAnsi="Arial" w:cs="Arial"/>
          <w:color w:val="222222"/>
          <w:sz w:val="20"/>
          <w:szCs w:val="20"/>
          <w:shd w:val="clear" w:color="auto" w:fill="FFFFFF"/>
          <w:lang w:eastAsia="en-GB"/>
        </w:rPr>
        <w:t>  </w:t>
      </w:r>
    </w:p>
    <w:p w:rsidR="00263BD9" w:rsidRDefault="00263BD9" w:rsidP="001F7671">
      <w:pPr>
        <w:spacing w:line="240" w:lineRule="auto"/>
        <w:rPr>
          <w:rFonts w:ascii="Arial" w:eastAsia="Times New Roman" w:hAnsi="Arial" w:cs="Arial"/>
          <w:color w:val="222222"/>
          <w:sz w:val="20"/>
          <w:szCs w:val="20"/>
          <w:shd w:val="clear" w:color="auto" w:fill="FFFFFF"/>
          <w:lang w:eastAsia="en-GB"/>
        </w:rPr>
      </w:pPr>
    </w:p>
    <w:p w:rsidR="00263BD9" w:rsidRDefault="00263BD9" w:rsidP="001F7671">
      <w:pPr>
        <w:spacing w:line="240" w:lineRule="auto"/>
        <w:rPr>
          <w:rFonts w:ascii="Arial" w:eastAsia="Times New Roman" w:hAnsi="Arial" w:cs="Arial"/>
          <w:color w:val="222222"/>
          <w:sz w:val="20"/>
          <w:szCs w:val="20"/>
          <w:shd w:val="clear" w:color="auto" w:fill="FFFFFF"/>
          <w:lang w:eastAsia="en-GB"/>
        </w:rPr>
      </w:pPr>
      <w:r>
        <w:rPr>
          <w:rFonts w:ascii="Arial" w:eastAsia="Times New Roman" w:hAnsi="Arial" w:cs="Arial"/>
          <w:color w:val="222222"/>
          <w:sz w:val="20"/>
          <w:szCs w:val="20"/>
          <w:shd w:val="clear" w:color="auto" w:fill="FFFFFF"/>
          <w:lang w:eastAsia="en-GB"/>
        </w:rPr>
        <w:t>[</w:t>
      </w:r>
      <w:r w:rsidRPr="00263BD9">
        <w:rPr>
          <w:rFonts w:ascii="Arial" w:eastAsia="Times New Roman" w:hAnsi="Arial" w:cs="Arial"/>
          <w:color w:val="76923C" w:themeColor="accent3" w:themeShade="BF"/>
          <w:sz w:val="20"/>
          <w:szCs w:val="20"/>
          <w:shd w:val="clear" w:color="auto" w:fill="FFFFFF"/>
          <w:lang w:eastAsia="en-GB"/>
        </w:rPr>
        <w:t xml:space="preserve">Ted suggested that an alternative mechanism was to extend the </w:t>
      </w:r>
      <w:proofErr w:type="spellStart"/>
      <w:r w:rsidRPr="00263BD9">
        <w:rPr>
          <w:rFonts w:ascii="Courier New" w:eastAsia="Times New Roman" w:hAnsi="Courier New" w:cs="Courier New"/>
          <w:color w:val="76923C" w:themeColor="accent3" w:themeShade="BF"/>
          <w:sz w:val="16"/>
          <w:szCs w:val="20"/>
          <w:shd w:val="clear" w:color="auto" w:fill="FFFFFF"/>
          <w:lang w:eastAsia="en-GB"/>
        </w:rPr>
        <w:t>MD_RestrictionCode</w:t>
      </w:r>
      <w:proofErr w:type="spellEnd"/>
      <w:r w:rsidRPr="00263BD9">
        <w:rPr>
          <w:rFonts w:ascii="Arial" w:eastAsia="Times New Roman" w:hAnsi="Arial" w:cs="Arial"/>
          <w:color w:val="76923C" w:themeColor="accent3" w:themeShade="BF"/>
          <w:sz w:val="16"/>
          <w:szCs w:val="20"/>
          <w:shd w:val="clear" w:color="auto" w:fill="FFFFFF"/>
          <w:lang w:eastAsia="en-GB"/>
        </w:rPr>
        <w:t xml:space="preserve"> </w:t>
      </w:r>
      <w:proofErr w:type="spellStart"/>
      <w:r w:rsidRPr="00263BD9">
        <w:rPr>
          <w:rFonts w:ascii="Arial" w:eastAsia="Times New Roman" w:hAnsi="Arial" w:cs="Arial"/>
          <w:color w:val="76923C" w:themeColor="accent3" w:themeShade="BF"/>
          <w:sz w:val="20"/>
          <w:szCs w:val="20"/>
          <w:shd w:val="clear" w:color="auto" w:fill="FFFFFF"/>
          <w:lang w:eastAsia="en-GB"/>
        </w:rPr>
        <w:t>codelist</w:t>
      </w:r>
      <w:proofErr w:type="spellEnd"/>
      <w:r w:rsidRPr="00263BD9">
        <w:rPr>
          <w:rFonts w:ascii="Arial" w:eastAsia="Times New Roman" w:hAnsi="Arial" w:cs="Arial"/>
          <w:color w:val="76923C" w:themeColor="accent3" w:themeShade="BF"/>
          <w:sz w:val="20"/>
          <w:szCs w:val="20"/>
          <w:shd w:val="clear" w:color="auto" w:fill="FFFFFF"/>
          <w:lang w:eastAsia="en-GB"/>
        </w:rPr>
        <w:t xml:space="preserve"> to include ‘</w:t>
      </w:r>
      <w:proofErr w:type="spellStart"/>
      <w:r w:rsidRPr="00EE2D90">
        <w:rPr>
          <w:rFonts w:eastAsia="Times New Roman" w:cstheme="minorHAnsi"/>
          <w:color w:val="76923C" w:themeColor="accent3" w:themeShade="BF"/>
          <w:sz w:val="20"/>
          <w:szCs w:val="20"/>
          <w:shd w:val="clear" w:color="auto" w:fill="FFFFFF"/>
          <w:lang w:eastAsia="en-GB"/>
        </w:rPr>
        <w:t>WMOEssential</w:t>
      </w:r>
      <w:proofErr w:type="spellEnd"/>
      <w:r w:rsidRPr="00EE2D90">
        <w:rPr>
          <w:rFonts w:eastAsia="Times New Roman" w:cstheme="minorHAnsi"/>
          <w:color w:val="76923C" w:themeColor="accent3" w:themeShade="BF"/>
          <w:sz w:val="20"/>
          <w:szCs w:val="20"/>
          <w:shd w:val="clear" w:color="auto" w:fill="FFFFFF"/>
          <w:lang w:eastAsia="en-GB"/>
        </w:rPr>
        <w:t>’</w:t>
      </w:r>
      <w:r w:rsidRPr="00263BD9">
        <w:rPr>
          <w:rFonts w:ascii="Arial" w:eastAsia="Times New Roman" w:hAnsi="Arial" w:cs="Arial"/>
          <w:color w:val="76923C" w:themeColor="accent3" w:themeShade="BF"/>
          <w:sz w:val="20"/>
          <w:szCs w:val="20"/>
          <w:shd w:val="clear" w:color="auto" w:fill="FFFFFF"/>
          <w:lang w:eastAsia="en-GB"/>
        </w:rPr>
        <w:t xml:space="preserve"> and ‘</w:t>
      </w:r>
      <w:proofErr w:type="spellStart"/>
      <w:r w:rsidRPr="00EE2D90">
        <w:rPr>
          <w:rFonts w:eastAsia="Times New Roman" w:cstheme="minorHAnsi"/>
          <w:color w:val="76923C" w:themeColor="accent3" w:themeShade="BF"/>
          <w:sz w:val="20"/>
          <w:szCs w:val="20"/>
          <w:shd w:val="clear" w:color="auto" w:fill="FFFFFF"/>
          <w:lang w:eastAsia="en-GB"/>
        </w:rPr>
        <w:t>WMOAdditional</w:t>
      </w:r>
      <w:proofErr w:type="spellEnd"/>
      <w:r w:rsidRPr="00EE2D90">
        <w:rPr>
          <w:rFonts w:eastAsia="Times New Roman" w:cstheme="minorHAnsi"/>
          <w:color w:val="76923C" w:themeColor="accent3" w:themeShade="BF"/>
          <w:sz w:val="20"/>
          <w:szCs w:val="20"/>
          <w:shd w:val="clear" w:color="auto" w:fill="FFFFFF"/>
          <w:lang w:eastAsia="en-GB"/>
        </w:rPr>
        <w:t>’</w:t>
      </w:r>
      <w:r w:rsidRPr="00263BD9">
        <w:rPr>
          <w:rFonts w:ascii="Arial" w:eastAsia="Times New Roman" w:hAnsi="Arial" w:cs="Arial"/>
          <w:color w:val="76923C" w:themeColor="accent3" w:themeShade="BF"/>
          <w:sz w:val="20"/>
          <w:szCs w:val="20"/>
          <w:shd w:val="clear" w:color="auto" w:fill="FFFFFF"/>
          <w:lang w:eastAsia="en-GB"/>
        </w:rPr>
        <w:t xml:space="preserve"> – these terms could then be used directly within a </w:t>
      </w:r>
      <w:proofErr w:type="spellStart"/>
      <w:r w:rsidRPr="00263BD9">
        <w:rPr>
          <w:rFonts w:ascii="Courier New" w:eastAsia="Times New Roman" w:hAnsi="Courier New" w:cs="Courier New"/>
          <w:color w:val="76923C" w:themeColor="accent3" w:themeShade="BF"/>
          <w:sz w:val="16"/>
          <w:szCs w:val="20"/>
          <w:shd w:val="clear" w:color="auto" w:fill="FFFFFF"/>
          <w:lang w:eastAsia="en-GB"/>
        </w:rPr>
        <w:t>gmd</w:t>
      </w:r>
      <w:proofErr w:type="gramStart"/>
      <w:r w:rsidRPr="00263BD9">
        <w:rPr>
          <w:rFonts w:ascii="Courier New" w:eastAsia="Times New Roman" w:hAnsi="Courier New" w:cs="Courier New"/>
          <w:color w:val="76923C" w:themeColor="accent3" w:themeShade="BF"/>
          <w:sz w:val="16"/>
          <w:szCs w:val="20"/>
          <w:shd w:val="clear" w:color="auto" w:fill="FFFFFF"/>
          <w:lang w:eastAsia="en-GB"/>
        </w:rPr>
        <w:t>:useConstraints</w:t>
      </w:r>
      <w:proofErr w:type="spellEnd"/>
      <w:proofErr w:type="gramEnd"/>
      <w:r w:rsidRPr="00263BD9">
        <w:rPr>
          <w:rFonts w:ascii="Arial" w:eastAsia="Times New Roman" w:hAnsi="Arial" w:cs="Arial"/>
          <w:color w:val="76923C" w:themeColor="accent3" w:themeShade="BF"/>
          <w:sz w:val="20"/>
          <w:szCs w:val="20"/>
          <w:shd w:val="clear" w:color="auto" w:fill="FFFFFF"/>
          <w:lang w:eastAsia="en-GB"/>
        </w:rPr>
        <w:t xml:space="preserve"> or </w:t>
      </w:r>
      <w:proofErr w:type="spellStart"/>
      <w:r w:rsidRPr="00263BD9">
        <w:rPr>
          <w:rFonts w:ascii="Courier New" w:eastAsia="Times New Roman" w:hAnsi="Courier New" w:cs="Courier New"/>
          <w:color w:val="76923C" w:themeColor="accent3" w:themeShade="BF"/>
          <w:sz w:val="16"/>
          <w:szCs w:val="20"/>
          <w:shd w:val="clear" w:color="auto" w:fill="FFFFFF"/>
          <w:lang w:eastAsia="en-GB"/>
        </w:rPr>
        <w:t>gmd:accessConstraints</w:t>
      </w:r>
      <w:proofErr w:type="spellEnd"/>
      <w:r w:rsidRPr="00263BD9">
        <w:rPr>
          <w:rFonts w:ascii="Arial" w:eastAsia="Times New Roman" w:hAnsi="Arial" w:cs="Arial"/>
          <w:color w:val="76923C" w:themeColor="accent3" w:themeShade="BF"/>
          <w:sz w:val="20"/>
          <w:szCs w:val="20"/>
          <w:shd w:val="clear" w:color="auto" w:fill="FFFFFF"/>
          <w:lang w:eastAsia="en-GB"/>
        </w:rPr>
        <w:t xml:space="preserve"> element. However, as no one has responded positively to this suggestion, I will assume that we have discounted this idea.</w:t>
      </w:r>
      <w:r>
        <w:rPr>
          <w:rFonts w:ascii="Arial" w:eastAsia="Times New Roman" w:hAnsi="Arial" w:cs="Arial"/>
          <w:color w:val="222222"/>
          <w:sz w:val="20"/>
          <w:szCs w:val="20"/>
          <w:shd w:val="clear" w:color="auto" w:fill="FFFFFF"/>
          <w:lang w:eastAsia="en-GB"/>
        </w:rPr>
        <w:t>]</w:t>
      </w:r>
    </w:p>
    <w:p w:rsidR="001F7671" w:rsidRDefault="001F7671" w:rsidP="00263BD9">
      <w:pPr>
        <w:spacing w:line="240" w:lineRule="auto"/>
        <w:rPr>
          <w:rFonts w:ascii="Arial" w:eastAsia="Times New Roman" w:hAnsi="Arial" w:cs="Arial"/>
          <w:color w:val="222222"/>
          <w:sz w:val="20"/>
          <w:szCs w:val="20"/>
          <w:shd w:val="clear" w:color="auto" w:fill="FFFFFF"/>
          <w:lang w:eastAsia="en-GB"/>
        </w:rPr>
      </w:pPr>
      <w:r w:rsidRPr="001F7671">
        <w:rPr>
          <w:rFonts w:ascii="Arial" w:eastAsia="Times New Roman" w:hAnsi="Arial" w:cs="Arial"/>
          <w:color w:val="222222"/>
          <w:sz w:val="20"/>
          <w:szCs w:val="20"/>
          <w:shd w:val="clear" w:color="auto" w:fill="FFFFFF"/>
          <w:lang w:eastAsia="en-GB"/>
        </w:rPr>
        <w:lastRenderedPageBreak/>
        <w:br/>
      </w:r>
      <w:r w:rsidRPr="001F7671">
        <w:rPr>
          <w:rFonts w:ascii="Arial" w:eastAsia="Times New Roman" w:hAnsi="Arial" w:cs="Arial"/>
          <w:b/>
          <w:bCs/>
          <w:color w:val="222222"/>
          <w:sz w:val="20"/>
          <w:szCs w:val="20"/>
          <w:shd w:val="clear" w:color="auto" w:fill="FFFFFF"/>
          <w:lang w:eastAsia="en-GB"/>
        </w:rPr>
        <w:t>RECOMMENDATION 3.1</w:t>
      </w:r>
      <w:r w:rsidRPr="001F7671">
        <w:rPr>
          <w:rFonts w:ascii="Arial" w:eastAsia="Times New Roman" w:hAnsi="Arial" w:cs="Arial"/>
          <w:color w:val="222222"/>
          <w:sz w:val="20"/>
          <w:szCs w:val="20"/>
          <w:shd w:val="clear" w:color="auto" w:fill="FFFFFF"/>
          <w:lang w:eastAsia="en-GB"/>
        </w:rPr>
        <w:br/>
      </w:r>
      <w:r w:rsidR="00263BD9">
        <w:rPr>
          <w:rFonts w:ascii="Arial" w:eastAsia="Times New Roman" w:hAnsi="Arial" w:cs="Arial"/>
          <w:color w:val="222222"/>
          <w:sz w:val="20"/>
          <w:szCs w:val="20"/>
          <w:shd w:val="clear" w:color="auto" w:fill="FFFFFF"/>
          <w:lang w:eastAsia="en-GB"/>
        </w:rPr>
        <w:t>Removed</w:t>
      </w:r>
    </w:p>
    <w:p w:rsidR="00263BD9" w:rsidRDefault="00263BD9" w:rsidP="00263BD9">
      <w:pPr>
        <w:spacing w:line="240" w:lineRule="auto"/>
        <w:rPr>
          <w:rFonts w:ascii="Arial" w:eastAsia="Times New Roman" w:hAnsi="Arial" w:cs="Arial"/>
          <w:color w:val="222222"/>
          <w:sz w:val="20"/>
          <w:szCs w:val="20"/>
          <w:shd w:val="clear" w:color="auto" w:fill="FFFFFF"/>
          <w:lang w:eastAsia="en-GB"/>
        </w:rPr>
      </w:pPr>
    </w:p>
    <w:p w:rsidR="00263BD9" w:rsidRPr="001F7671" w:rsidRDefault="00263BD9" w:rsidP="00263BD9">
      <w:pPr>
        <w:spacing w:line="240" w:lineRule="auto"/>
        <w:rPr>
          <w:rFonts w:ascii="Courier New" w:eastAsia="Times New Roman" w:hAnsi="Courier New" w:cs="Courier New"/>
          <w:sz w:val="20"/>
          <w:szCs w:val="20"/>
          <w:lang w:eastAsia="en-GB"/>
        </w:rPr>
      </w:pPr>
      <w:r>
        <w:rPr>
          <w:rFonts w:ascii="Arial" w:eastAsia="Times New Roman" w:hAnsi="Arial" w:cs="Arial"/>
          <w:color w:val="222222"/>
          <w:sz w:val="20"/>
          <w:szCs w:val="20"/>
          <w:shd w:val="clear" w:color="auto" w:fill="FFFFFF"/>
          <w:lang w:eastAsia="en-GB"/>
        </w:rPr>
        <w:t>[</w:t>
      </w:r>
      <w:proofErr w:type="spellStart"/>
      <w:r w:rsidRPr="00263BD9">
        <w:rPr>
          <w:rFonts w:ascii="Arial" w:eastAsia="Times New Roman" w:hAnsi="Arial" w:cs="Arial"/>
          <w:color w:val="76923C" w:themeColor="accent3" w:themeShade="BF"/>
          <w:sz w:val="20"/>
          <w:szCs w:val="20"/>
          <w:shd w:val="clear" w:color="auto" w:fill="FFFFFF"/>
          <w:lang w:eastAsia="en-GB"/>
        </w:rPr>
        <w:t>Jurgen</w:t>
      </w:r>
      <w:proofErr w:type="spellEnd"/>
      <w:r w:rsidRPr="00263BD9">
        <w:rPr>
          <w:rFonts w:ascii="Arial" w:eastAsia="Times New Roman" w:hAnsi="Arial" w:cs="Arial"/>
          <w:color w:val="76923C" w:themeColor="accent3" w:themeShade="BF"/>
          <w:sz w:val="20"/>
          <w:szCs w:val="20"/>
          <w:shd w:val="clear" w:color="auto" w:fill="FFFFFF"/>
          <w:lang w:eastAsia="en-GB"/>
        </w:rPr>
        <w:t xml:space="preserve"> and Jean-Pierre (rightly) suggest that WMO metadata recommendations is not the place to provide guidance about INSPIRE compliance</w:t>
      </w:r>
      <w:r>
        <w:rPr>
          <w:rFonts w:ascii="Arial" w:eastAsia="Times New Roman" w:hAnsi="Arial" w:cs="Arial"/>
          <w:color w:val="222222"/>
          <w:sz w:val="20"/>
          <w:szCs w:val="20"/>
          <w:shd w:val="clear" w:color="auto" w:fill="FFFFFF"/>
          <w:lang w:eastAsia="en-GB"/>
        </w:rPr>
        <w:t>]</w:t>
      </w:r>
    </w:p>
    <w:p w:rsidR="00406BE5" w:rsidRDefault="00406BE5" w:rsidP="001F7671">
      <w:pPr>
        <w:spacing w:line="240" w:lineRule="auto"/>
        <w:rPr>
          <w:rFonts w:ascii="Arial" w:eastAsia="Times New Roman" w:hAnsi="Arial" w:cs="Arial"/>
          <w:b/>
          <w:bCs/>
          <w:color w:val="222222"/>
          <w:sz w:val="20"/>
          <w:szCs w:val="20"/>
          <w:shd w:val="clear" w:color="auto" w:fill="FFFFFF"/>
          <w:lang w:eastAsia="en-GB"/>
        </w:rPr>
      </w:pPr>
    </w:p>
    <w:p w:rsidR="00EE2D90" w:rsidRDefault="001F7671" w:rsidP="00EE2D90">
      <w:pPr>
        <w:rPr>
          <w:rFonts w:ascii="Arial" w:eastAsia="Times New Roman" w:hAnsi="Arial" w:cs="Arial"/>
          <w:color w:val="222222"/>
          <w:sz w:val="20"/>
          <w:szCs w:val="20"/>
          <w:shd w:val="clear" w:color="auto" w:fill="FFFFFF"/>
          <w:lang w:eastAsia="en-GB"/>
        </w:rPr>
      </w:pPr>
      <w:r w:rsidRPr="001F7671">
        <w:rPr>
          <w:rFonts w:ascii="Arial" w:eastAsia="Times New Roman" w:hAnsi="Arial" w:cs="Arial"/>
          <w:b/>
          <w:bCs/>
          <w:color w:val="222222"/>
          <w:sz w:val="20"/>
          <w:szCs w:val="20"/>
          <w:shd w:val="clear" w:color="auto" w:fill="FFFFFF"/>
          <w:lang w:eastAsia="en-GB"/>
        </w:rPr>
        <w:t>RECOMMENDATION 3.2 </w:t>
      </w:r>
      <w:r w:rsidRPr="001F7671">
        <w:rPr>
          <w:rFonts w:ascii="Arial" w:eastAsia="Times New Roman" w:hAnsi="Arial" w:cs="Arial"/>
          <w:b/>
          <w:bCs/>
          <w:color w:val="222222"/>
          <w:sz w:val="20"/>
          <w:szCs w:val="20"/>
          <w:shd w:val="clear" w:color="auto" w:fill="FFFFFF"/>
          <w:lang w:eastAsia="en-GB"/>
        </w:rPr>
        <w:br/>
      </w:r>
      <w:r w:rsidRPr="001F7671">
        <w:rPr>
          <w:rFonts w:ascii="Arial" w:eastAsia="Times New Roman" w:hAnsi="Arial" w:cs="Arial"/>
          <w:color w:val="222222"/>
          <w:sz w:val="20"/>
          <w:szCs w:val="20"/>
          <w:shd w:val="clear" w:color="auto" w:fill="FFFFFF"/>
          <w:lang w:eastAsia="en-GB"/>
        </w:rPr>
        <w:t>The absence of </w:t>
      </w:r>
      <w:proofErr w:type="spellStart"/>
      <w:r w:rsidRPr="001F7671">
        <w:rPr>
          <w:rFonts w:ascii="Courier New" w:eastAsia="Times New Roman" w:hAnsi="Courier New" w:cs="Courier New"/>
          <w:color w:val="222222"/>
          <w:sz w:val="20"/>
          <w:szCs w:val="20"/>
          <w:shd w:val="clear" w:color="auto" w:fill="FFFFFF"/>
          <w:lang w:eastAsia="en-GB"/>
        </w:rPr>
        <w:t>gmd</w:t>
      </w:r>
      <w:proofErr w:type="gramStart"/>
      <w:r w:rsidRPr="001F7671">
        <w:rPr>
          <w:rFonts w:ascii="Courier New" w:eastAsia="Times New Roman" w:hAnsi="Courier New" w:cs="Courier New"/>
          <w:color w:val="222222"/>
          <w:sz w:val="20"/>
          <w:szCs w:val="20"/>
          <w:shd w:val="clear" w:color="auto" w:fill="FFFFFF"/>
          <w:lang w:eastAsia="en-GB"/>
        </w:rPr>
        <w:t>:resourceConstraints</w:t>
      </w:r>
      <w:proofErr w:type="spellEnd"/>
      <w:proofErr w:type="gramEnd"/>
      <w:r w:rsidRPr="001F7671">
        <w:rPr>
          <w:rFonts w:ascii="Arial" w:eastAsia="Times New Roman" w:hAnsi="Arial" w:cs="Arial"/>
          <w:color w:val="222222"/>
          <w:sz w:val="20"/>
          <w:szCs w:val="20"/>
          <w:shd w:val="clear" w:color="auto" w:fill="FFFFFF"/>
          <w:lang w:eastAsia="en-GB"/>
        </w:rPr>
        <w:t xml:space="preserve"> element shall be understood to imply that there are no restrictions placed on the use or access of the resource that described by the metadata record.</w:t>
      </w:r>
      <w:r w:rsidR="0050713E">
        <w:rPr>
          <w:rFonts w:ascii="Arial" w:eastAsia="Times New Roman" w:hAnsi="Arial" w:cs="Arial"/>
          <w:color w:val="222222"/>
          <w:sz w:val="20"/>
          <w:szCs w:val="20"/>
          <w:shd w:val="clear" w:color="auto" w:fill="FFFFFF"/>
          <w:lang w:eastAsia="en-GB"/>
        </w:rPr>
        <w:t xml:space="preserve"> </w:t>
      </w:r>
      <w:r w:rsidR="0050713E" w:rsidRPr="0050713E">
        <w:rPr>
          <w:rFonts w:ascii="Arial" w:eastAsia="Times New Roman" w:hAnsi="Arial" w:cs="Arial"/>
          <w:color w:val="FF0000"/>
          <w:sz w:val="20"/>
          <w:szCs w:val="20"/>
          <w:shd w:val="clear" w:color="auto" w:fill="FFFFFF"/>
          <w:lang w:eastAsia="en-GB"/>
        </w:rPr>
        <w:t>However, it is recommended that ALL metadata records include information about the data policy – whether WMO Essential, WMO Additional</w:t>
      </w:r>
      <w:ins w:id="78" w:author="Jeremy" w:date="2011-09-20T22:21:00Z">
        <w:r w:rsidR="00A606AC">
          <w:rPr>
            <w:rFonts w:ascii="Arial" w:eastAsia="Times New Roman" w:hAnsi="Arial" w:cs="Arial"/>
            <w:color w:val="FF0000"/>
            <w:sz w:val="20"/>
            <w:szCs w:val="20"/>
            <w:shd w:val="clear" w:color="auto" w:fill="FFFFFF"/>
            <w:lang w:eastAsia="en-GB"/>
          </w:rPr>
          <w:t>, WMO Other</w:t>
        </w:r>
      </w:ins>
      <w:r w:rsidR="0050713E" w:rsidRPr="0050713E">
        <w:rPr>
          <w:rFonts w:ascii="Arial" w:eastAsia="Times New Roman" w:hAnsi="Arial" w:cs="Arial"/>
          <w:color w:val="FF0000"/>
          <w:sz w:val="20"/>
          <w:szCs w:val="20"/>
          <w:shd w:val="clear" w:color="auto" w:fill="FFFFFF"/>
          <w:lang w:eastAsia="en-GB"/>
        </w:rPr>
        <w:t xml:space="preserve"> or some custom data policy or the explicit statement that no conditions apply</w:t>
      </w:r>
      <w:r w:rsidR="0050713E">
        <w:rPr>
          <w:rFonts w:ascii="Arial" w:eastAsia="Times New Roman" w:hAnsi="Arial" w:cs="Arial"/>
          <w:color w:val="222222"/>
          <w:sz w:val="20"/>
          <w:szCs w:val="20"/>
          <w:shd w:val="clear" w:color="auto" w:fill="FFFFFF"/>
          <w:lang w:eastAsia="en-GB"/>
        </w:rPr>
        <w:t>. [</w:t>
      </w:r>
      <w:proofErr w:type="gramStart"/>
      <w:r w:rsidR="0050713E" w:rsidRPr="0050713E">
        <w:rPr>
          <w:rFonts w:ascii="Arial" w:eastAsia="Times New Roman" w:hAnsi="Arial" w:cs="Arial"/>
          <w:color w:val="76923C" w:themeColor="accent3" w:themeShade="BF"/>
          <w:sz w:val="20"/>
          <w:szCs w:val="20"/>
          <w:shd w:val="clear" w:color="auto" w:fill="FFFFFF"/>
          <w:lang w:eastAsia="en-GB"/>
        </w:rPr>
        <w:t>source</w:t>
      </w:r>
      <w:proofErr w:type="gramEnd"/>
      <w:r w:rsidR="0050713E" w:rsidRPr="0050713E">
        <w:rPr>
          <w:rFonts w:ascii="Arial" w:eastAsia="Times New Roman" w:hAnsi="Arial" w:cs="Arial"/>
          <w:color w:val="76923C" w:themeColor="accent3" w:themeShade="BF"/>
          <w:sz w:val="20"/>
          <w:szCs w:val="20"/>
          <w:shd w:val="clear" w:color="auto" w:fill="FFFFFF"/>
          <w:lang w:eastAsia="en-GB"/>
        </w:rPr>
        <w:t>: Jean-Pierre</w:t>
      </w:r>
      <w:r w:rsidR="0050713E">
        <w:rPr>
          <w:rFonts w:ascii="Arial" w:eastAsia="Times New Roman" w:hAnsi="Arial" w:cs="Arial"/>
          <w:color w:val="222222"/>
          <w:sz w:val="20"/>
          <w:szCs w:val="20"/>
          <w:shd w:val="clear" w:color="auto" w:fill="FFFFFF"/>
          <w:lang w:eastAsia="en-GB"/>
        </w:rPr>
        <w:t>]</w:t>
      </w:r>
    </w:p>
    <w:p w:rsidR="00EE2D90" w:rsidRDefault="00EE2D90" w:rsidP="001F7671">
      <w:pPr>
        <w:spacing w:line="240" w:lineRule="auto"/>
        <w:rPr>
          <w:rFonts w:ascii="Arial" w:eastAsia="Times New Roman" w:hAnsi="Arial" w:cs="Arial"/>
          <w:color w:val="222222"/>
          <w:sz w:val="20"/>
          <w:szCs w:val="20"/>
          <w:shd w:val="clear" w:color="auto" w:fill="FFFFFF"/>
          <w:lang w:eastAsia="en-GB"/>
        </w:rPr>
      </w:pPr>
    </w:p>
    <w:p w:rsidR="00F061AF" w:rsidRDefault="00EE2D90" w:rsidP="001F7671">
      <w:pPr>
        <w:spacing w:line="240" w:lineRule="auto"/>
        <w:rPr>
          <w:rFonts w:ascii="Arial" w:eastAsia="Times New Roman" w:hAnsi="Arial" w:cs="Arial"/>
          <w:color w:val="222222"/>
          <w:sz w:val="20"/>
          <w:szCs w:val="20"/>
          <w:shd w:val="clear" w:color="auto" w:fill="FFFFFF"/>
          <w:lang w:eastAsia="en-GB"/>
        </w:rPr>
      </w:pPr>
      <w:r>
        <w:rPr>
          <w:rFonts w:ascii="Arial" w:eastAsia="Times New Roman" w:hAnsi="Arial" w:cs="Arial"/>
          <w:color w:val="222222"/>
          <w:sz w:val="20"/>
          <w:szCs w:val="20"/>
          <w:shd w:val="clear" w:color="auto" w:fill="FFFFFF"/>
          <w:lang w:eastAsia="en-GB"/>
        </w:rPr>
        <w:t xml:space="preserve">The presence of a </w:t>
      </w:r>
      <w:proofErr w:type="spellStart"/>
      <w:r w:rsidRPr="001F7671">
        <w:rPr>
          <w:rFonts w:ascii="Courier New" w:eastAsia="Times New Roman" w:hAnsi="Courier New" w:cs="Courier New"/>
          <w:color w:val="222222"/>
          <w:sz w:val="20"/>
          <w:szCs w:val="20"/>
          <w:shd w:val="clear" w:color="auto" w:fill="FFFFFF"/>
          <w:lang w:eastAsia="en-GB"/>
        </w:rPr>
        <w:t>gmd:resourceConstraints</w:t>
      </w:r>
      <w:proofErr w:type="spellEnd"/>
      <w:r w:rsidRPr="001F7671">
        <w:rPr>
          <w:rFonts w:ascii="Courier New" w:eastAsia="Times New Roman" w:hAnsi="Courier New" w:cs="Courier New"/>
          <w:color w:val="222222"/>
          <w:sz w:val="20"/>
          <w:szCs w:val="20"/>
          <w:shd w:val="clear" w:color="auto" w:fill="FFFFFF"/>
          <w:lang w:eastAsia="en-GB"/>
        </w:rPr>
        <w:t>/</w:t>
      </w:r>
      <w:commentRangeStart w:id="79"/>
      <w:r w:rsidR="00913987">
        <w:rPr>
          <w:rFonts w:ascii="Courier New" w:eastAsia="Times New Roman" w:hAnsi="Courier New" w:cs="Courier New"/>
          <w:color w:val="222222"/>
          <w:sz w:val="20"/>
          <w:szCs w:val="20"/>
          <w:shd w:val="clear" w:color="auto" w:fill="FFFFFF"/>
          <w:lang w:eastAsia="en-GB"/>
        </w:rPr>
        <w:t>*</w:t>
      </w:r>
      <w:commentRangeEnd w:id="79"/>
      <w:r w:rsidR="00661332">
        <w:rPr>
          <w:rStyle w:val="CommentReference"/>
        </w:rPr>
        <w:commentReference w:id="79"/>
      </w:r>
      <w:r w:rsidRPr="001F7671">
        <w:rPr>
          <w:rFonts w:ascii="Courier New" w:eastAsia="Times New Roman" w:hAnsi="Courier New" w:cs="Courier New"/>
          <w:color w:val="222222"/>
          <w:sz w:val="20"/>
          <w:szCs w:val="20"/>
          <w:shd w:val="clear" w:color="auto" w:fill="FFFFFF"/>
          <w:lang w:eastAsia="en-GB"/>
        </w:rPr>
        <w:t>/</w:t>
      </w:r>
      <w:proofErr w:type="spellStart"/>
      <w:r w:rsidRPr="001F7671">
        <w:rPr>
          <w:rFonts w:ascii="Courier New" w:eastAsia="Times New Roman" w:hAnsi="Courier New" w:cs="Courier New"/>
          <w:color w:val="222222"/>
          <w:sz w:val="20"/>
          <w:szCs w:val="20"/>
          <w:shd w:val="clear" w:color="auto" w:fill="FFFFFF"/>
          <w:lang w:eastAsia="en-GB"/>
        </w:rPr>
        <w:t>gmd:useLimitation</w:t>
      </w:r>
      <w:proofErr w:type="spellEnd"/>
      <w:r>
        <w:rPr>
          <w:rFonts w:ascii="Courier New" w:eastAsia="Times New Roman" w:hAnsi="Courier New" w:cs="Courier New"/>
          <w:color w:val="222222"/>
          <w:sz w:val="20"/>
          <w:szCs w:val="20"/>
          <w:shd w:val="clear" w:color="auto" w:fill="FFFFFF"/>
          <w:lang w:eastAsia="en-GB"/>
        </w:rPr>
        <w:t>/</w:t>
      </w:r>
      <w:commentRangeStart w:id="80"/>
      <w:r w:rsidR="00B000EB">
        <w:rPr>
          <w:rFonts w:ascii="Courier New" w:eastAsia="Times New Roman" w:hAnsi="Courier New" w:cs="Courier New"/>
          <w:color w:val="222222"/>
          <w:sz w:val="20"/>
          <w:szCs w:val="20"/>
          <w:shd w:val="clear" w:color="auto" w:fill="FFFFFF"/>
          <w:lang w:eastAsia="en-GB"/>
        </w:rPr>
        <w:t>*/</w:t>
      </w:r>
      <w:commentRangeEnd w:id="80"/>
      <w:r w:rsidR="00B000EB">
        <w:rPr>
          <w:rStyle w:val="CommentReference"/>
        </w:rPr>
        <w:commentReference w:id="80"/>
      </w:r>
      <w:r w:rsidR="00B000EB">
        <w:rPr>
          <w:rFonts w:ascii="Courier New" w:eastAsia="Times New Roman" w:hAnsi="Courier New" w:cs="Courier New"/>
          <w:color w:val="222222"/>
          <w:sz w:val="20"/>
          <w:szCs w:val="20"/>
          <w:shd w:val="clear" w:color="auto" w:fill="FFFFFF"/>
          <w:lang w:eastAsia="en-GB"/>
        </w:rPr>
        <w:t xml:space="preserve"> </w:t>
      </w:r>
      <w:r>
        <w:rPr>
          <w:rFonts w:ascii="Courier New" w:eastAsia="Times New Roman" w:hAnsi="Courier New" w:cs="Courier New"/>
          <w:color w:val="222222"/>
          <w:sz w:val="20"/>
          <w:szCs w:val="20"/>
          <w:shd w:val="clear" w:color="auto" w:fill="FFFFFF"/>
          <w:lang w:eastAsia="en-GB"/>
        </w:rPr>
        <w:t>”No conditions apply”</w:t>
      </w:r>
      <w:r w:rsidRPr="001F7671">
        <w:rPr>
          <w:rFonts w:ascii="Arial" w:eastAsia="Times New Roman" w:hAnsi="Arial" w:cs="Arial"/>
          <w:color w:val="222222"/>
          <w:sz w:val="20"/>
          <w:szCs w:val="20"/>
          <w:shd w:val="clear" w:color="auto" w:fill="FFFFFF"/>
          <w:lang w:eastAsia="en-GB"/>
        </w:rPr>
        <w:t> assertion</w:t>
      </w:r>
      <w:r>
        <w:rPr>
          <w:rFonts w:ascii="Arial" w:eastAsia="Times New Roman" w:hAnsi="Arial" w:cs="Arial"/>
          <w:color w:val="222222"/>
          <w:sz w:val="20"/>
          <w:szCs w:val="20"/>
          <w:shd w:val="clear" w:color="auto" w:fill="FFFFFF"/>
          <w:lang w:eastAsia="en-GB"/>
        </w:rPr>
        <w:t xml:space="preserve"> </w:t>
      </w:r>
      <w:r w:rsidRPr="001F7671">
        <w:rPr>
          <w:rFonts w:ascii="Arial" w:eastAsia="Times New Roman" w:hAnsi="Arial" w:cs="Arial"/>
          <w:color w:val="222222"/>
          <w:sz w:val="20"/>
          <w:szCs w:val="20"/>
          <w:shd w:val="clear" w:color="auto" w:fill="FFFFFF"/>
          <w:lang w:eastAsia="en-GB"/>
        </w:rPr>
        <w:t>shall be understood to imply that there are no restrictions placed on the use or access of the resource that described by the metadata record.</w:t>
      </w:r>
      <w:r w:rsidR="00F061AF">
        <w:rPr>
          <w:rFonts w:ascii="Arial" w:eastAsia="Times New Roman" w:hAnsi="Arial" w:cs="Arial"/>
          <w:color w:val="222222"/>
          <w:sz w:val="20"/>
          <w:szCs w:val="20"/>
          <w:shd w:val="clear" w:color="auto" w:fill="FFFFFF"/>
          <w:lang w:eastAsia="en-GB"/>
        </w:rPr>
        <w:t xml:space="preserve"> </w:t>
      </w:r>
    </w:p>
    <w:p w:rsidR="00F061AF" w:rsidRDefault="00F061AF" w:rsidP="001F7671">
      <w:pPr>
        <w:spacing w:line="240" w:lineRule="auto"/>
        <w:rPr>
          <w:rFonts w:ascii="Arial" w:eastAsia="Times New Roman" w:hAnsi="Arial" w:cs="Arial"/>
          <w:color w:val="222222"/>
          <w:sz w:val="20"/>
          <w:szCs w:val="20"/>
          <w:shd w:val="clear" w:color="auto" w:fill="FFFFFF"/>
          <w:lang w:eastAsia="en-GB"/>
        </w:rPr>
      </w:pPr>
    </w:p>
    <w:p w:rsidR="00EE2D90" w:rsidRDefault="00EE2D90" w:rsidP="001F7671">
      <w:pPr>
        <w:spacing w:line="240" w:lineRule="auto"/>
        <w:rPr>
          <w:rFonts w:ascii="Arial" w:eastAsia="Times New Roman" w:hAnsi="Arial" w:cs="Arial"/>
          <w:color w:val="222222"/>
          <w:sz w:val="20"/>
          <w:szCs w:val="20"/>
          <w:shd w:val="clear" w:color="auto" w:fill="FFFFFF"/>
          <w:lang w:eastAsia="en-GB"/>
        </w:rPr>
      </w:pPr>
      <w:r>
        <w:rPr>
          <w:rFonts w:ascii="Arial" w:eastAsia="Times New Roman" w:hAnsi="Arial" w:cs="Arial"/>
          <w:color w:val="222222"/>
          <w:sz w:val="20"/>
          <w:szCs w:val="20"/>
          <w:shd w:val="clear" w:color="auto" w:fill="FFFFFF"/>
          <w:lang w:eastAsia="en-GB"/>
        </w:rPr>
        <w:t>[</w:t>
      </w:r>
      <w:proofErr w:type="gramStart"/>
      <w:r w:rsidR="00F061AF">
        <w:rPr>
          <w:rFonts w:ascii="Arial" w:eastAsia="Times New Roman" w:hAnsi="Arial" w:cs="Arial"/>
          <w:color w:val="76923C" w:themeColor="accent3" w:themeShade="BF"/>
          <w:sz w:val="20"/>
          <w:szCs w:val="20"/>
          <w:shd w:val="clear" w:color="auto" w:fill="FFFFFF"/>
          <w:lang w:eastAsia="en-GB"/>
        </w:rPr>
        <w:t>clarification</w:t>
      </w:r>
      <w:proofErr w:type="gramEnd"/>
      <w:r w:rsidR="00F061AF">
        <w:rPr>
          <w:rFonts w:ascii="Arial" w:eastAsia="Times New Roman" w:hAnsi="Arial" w:cs="Arial"/>
          <w:color w:val="76923C" w:themeColor="accent3" w:themeShade="BF"/>
          <w:sz w:val="20"/>
          <w:szCs w:val="20"/>
          <w:shd w:val="clear" w:color="auto" w:fill="FFFFFF"/>
          <w:lang w:eastAsia="en-GB"/>
        </w:rPr>
        <w:t xml:space="preserve"> from</w:t>
      </w:r>
      <w:r w:rsidRPr="00EE2D90">
        <w:rPr>
          <w:rFonts w:ascii="Arial" w:eastAsia="Times New Roman" w:hAnsi="Arial" w:cs="Arial"/>
          <w:color w:val="76923C" w:themeColor="accent3" w:themeShade="BF"/>
          <w:sz w:val="20"/>
          <w:szCs w:val="20"/>
          <w:shd w:val="clear" w:color="auto" w:fill="FFFFFF"/>
          <w:lang w:eastAsia="en-GB"/>
        </w:rPr>
        <w:t xml:space="preserve"> </w:t>
      </w:r>
      <w:proofErr w:type="spellStart"/>
      <w:r w:rsidRPr="00EE2D90">
        <w:rPr>
          <w:rFonts w:ascii="Arial" w:eastAsia="Times New Roman" w:hAnsi="Arial" w:cs="Arial"/>
          <w:color w:val="76923C" w:themeColor="accent3" w:themeShade="BF"/>
          <w:sz w:val="20"/>
          <w:szCs w:val="20"/>
          <w:shd w:val="clear" w:color="auto" w:fill="FFFFFF"/>
          <w:lang w:eastAsia="en-GB"/>
        </w:rPr>
        <w:t>Jurgen</w:t>
      </w:r>
      <w:proofErr w:type="spellEnd"/>
      <w:r>
        <w:rPr>
          <w:rFonts w:ascii="Arial" w:eastAsia="Times New Roman" w:hAnsi="Arial" w:cs="Arial"/>
          <w:color w:val="222222"/>
          <w:sz w:val="20"/>
          <w:szCs w:val="20"/>
          <w:shd w:val="clear" w:color="auto" w:fill="FFFFFF"/>
          <w:lang w:eastAsia="en-GB"/>
        </w:rPr>
        <w:t>]</w:t>
      </w:r>
    </w:p>
    <w:p w:rsidR="00EE2D90" w:rsidRDefault="001F7671" w:rsidP="001F7671">
      <w:pPr>
        <w:spacing w:line="240" w:lineRule="auto"/>
        <w:rPr>
          <w:rFonts w:ascii="Arial" w:eastAsia="Times New Roman" w:hAnsi="Arial" w:cs="Arial"/>
          <w:color w:val="222222"/>
          <w:sz w:val="20"/>
          <w:szCs w:val="20"/>
          <w:shd w:val="clear" w:color="auto" w:fill="FFFFFF"/>
          <w:lang w:eastAsia="en-GB"/>
        </w:rPr>
      </w:pPr>
      <w:r w:rsidRPr="001F7671">
        <w:rPr>
          <w:rFonts w:ascii="Arial" w:eastAsia="Times New Roman" w:hAnsi="Arial" w:cs="Arial"/>
          <w:color w:val="222222"/>
          <w:sz w:val="20"/>
          <w:szCs w:val="20"/>
          <w:shd w:val="clear" w:color="auto" w:fill="FFFFFF"/>
          <w:lang w:eastAsia="en-GB"/>
        </w:rPr>
        <w:br/>
      </w:r>
      <w:r w:rsidR="00EE2D90">
        <w:rPr>
          <w:rFonts w:ascii="Arial" w:eastAsia="Times New Roman" w:hAnsi="Arial" w:cs="Arial"/>
          <w:color w:val="222222"/>
          <w:sz w:val="20"/>
          <w:szCs w:val="20"/>
          <w:shd w:val="clear" w:color="auto" w:fill="FFFFFF"/>
          <w:lang w:eastAsia="en-GB"/>
        </w:rPr>
        <w:t>For example:</w:t>
      </w:r>
    </w:p>
    <w:p w:rsidR="00EE2D90" w:rsidRDefault="00EE2D90" w:rsidP="001F7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222222"/>
          <w:sz w:val="15"/>
          <w:szCs w:val="15"/>
          <w:shd w:val="clear" w:color="auto" w:fill="FFFFFF"/>
          <w:lang w:eastAsia="en-GB"/>
        </w:rPr>
      </w:pPr>
    </w:p>
    <w:p w:rsidR="001F7671" w:rsidRPr="001F7671" w:rsidRDefault="001F7671" w:rsidP="00EE2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5"/>
          <w:szCs w:val="15"/>
          <w:shd w:val="clear" w:color="auto" w:fill="FFFFFF"/>
          <w:lang w:eastAsia="en-GB"/>
        </w:rPr>
      </w:pPr>
      <w:r w:rsidRPr="001F7671">
        <w:rPr>
          <w:rFonts w:ascii="Courier New" w:eastAsia="Times New Roman" w:hAnsi="Courier New" w:cs="Courier New"/>
          <w:color w:val="222222"/>
          <w:sz w:val="15"/>
          <w:szCs w:val="15"/>
          <w:shd w:val="clear" w:color="auto" w:fill="FFFFFF"/>
          <w:lang w:eastAsia="en-GB"/>
        </w:rPr>
        <w:t>&lt;</w:t>
      </w:r>
      <w:proofErr w:type="spellStart"/>
      <w:proofErr w:type="gramStart"/>
      <w:r w:rsidRPr="001F7671">
        <w:rPr>
          <w:rFonts w:ascii="Courier New" w:eastAsia="Times New Roman" w:hAnsi="Courier New" w:cs="Courier New"/>
          <w:color w:val="222222"/>
          <w:sz w:val="15"/>
          <w:szCs w:val="15"/>
          <w:shd w:val="clear" w:color="auto" w:fill="FFFFFF"/>
          <w:lang w:eastAsia="en-GB"/>
        </w:rPr>
        <w:t>gmd:</w:t>
      </w:r>
      <w:proofErr w:type="gramEnd"/>
      <w:r w:rsidRPr="001F7671">
        <w:rPr>
          <w:rFonts w:ascii="Courier New" w:eastAsia="Times New Roman" w:hAnsi="Courier New" w:cs="Courier New"/>
          <w:color w:val="222222"/>
          <w:sz w:val="15"/>
          <w:szCs w:val="15"/>
          <w:shd w:val="clear" w:color="auto" w:fill="FFFFFF"/>
          <w:lang w:eastAsia="en-GB"/>
        </w:rPr>
        <w:t>resourceConstraints</w:t>
      </w:r>
      <w:proofErr w:type="spellEnd"/>
      <w:r w:rsidRPr="001F7671">
        <w:rPr>
          <w:rFonts w:ascii="Courier New" w:eastAsia="Times New Roman" w:hAnsi="Courier New" w:cs="Courier New"/>
          <w:color w:val="222222"/>
          <w:sz w:val="15"/>
          <w:szCs w:val="15"/>
          <w:shd w:val="clear" w:color="auto" w:fill="FFFFFF"/>
          <w:lang w:eastAsia="en-GB"/>
        </w:rPr>
        <w:t>&gt;</w:t>
      </w:r>
    </w:p>
    <w:p w:rsidR="001F7671" w:rsidRPr="001F7671" w:rsidRDefault="001F7671" w:rsidP="00EE2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5"/>
          <w:szCs w:val="15"/>
          <w:shd w:val="clear" w:color="auto" w:fill="FFFFFF"/>
          <w:lang w:eastAsia="en-GB"/>
        </w:rPr>
      </w:pPr>
      <w:r w:rsidRPr="001F7671">
        <w:rPr>
          <w:rFonts w:ascii="Courier New" w:eastAsia="Times New Roman" w:hAnsi="Courier New" w:cs="Courier New"/>
          <w:color w:val="222222"/>
          <w:sz w:val="15"/>
          <w:szCs w:val="15"/>
          <w:shd w:val="clear" w:color="auto" w:fill="FFFFFF"/>
          <w:lang w:eastAsia="en-GB"/>
        </w:rPr>
        <w:t xml:space="preserve">    &lt;</w:t>
      </w:r>
      <w:proofErr w:type="spellStart"/>
      <w:r w:rsidRPr="001F7671">
        <w:rPr>
          <w:rFonts w:ascii="Courier New" w:eastAsia="Times New Roman" w:hAnsi="Courier New" w:cs="Courier New"/>
          <w:color w:val="222222"/>
          <w:sz w:val="15"/>
          <w:szCs w:val="15"/>
          <w:shd w:val="clear" w:color="auto" w:fill="FFFFFF"/>
          <w:lang w:eastAsia="en-GB"/>
        </w:rPr>
        <w:t>gmd</w:t>
      </w:r>
      <w:proofErr w:type="gramStart"/>
      <w:r w:rsidRPr="001F7671">
        <w:rPr>
          <w:rFonts w:ascii="Courier New" w:eastAsia="Times New Roman" w:hAnsi="Courier New" w:cs="Courier New"/>
          <w:color w:val="222222"/>
          <w:sz w:val="15"/>
          <w:szCs w:val="15"/>
          <w:shd w:val="clear" w:color="auto" w:fill="FFFFFF"/>
          <w:lang w:eastAsia="en-GB"/>
        </w:rPr>
        <w:t>:MD</w:t>
      </w:r>
      <w:proofErr w:type="gramEnd"/>
      <w:r w:rsidRPr="001F7671">
        <w:rPr>
          <w:rFonts w:ascii="Courier New" w:eastAsia="Times New Roman" w:hAnsi="Courier New" w:cs="Courier New"/>
          <w:color w:val="222222"/>
          <w:sz w:val="15"/>
          <w:szCs w:val="15"/>
          <w:shd w:val="clear" w:color="auto" w:fill="FFFFFF"/>
          <w:lang w:eastAsia="en-GB"/>
        </w:rPr>
        <w:t>_Constraints</w:t>
      </w:r>
      <w:proofErr w:type="spellEnd"/>
      <w:r w:rsidRPr="001F7671">
        <w:rPr>
          <w:rFonts w:ascii="Courier New" w:eastAsia="Times New Roman" w:hAnsi="Courier New" w:cs="Courier New"/>
          <w:color w:val="222222"/>
          <w:sz w:val="15"/>
          <w:szCs w:val="15"/>
          <w:shd w:val="clear" w:color="auto" w:fill="FFFFFF"/>
          <w:lang w:eastAsia="en-GB"/>
        </w:rPr>
        <w:t>&gt;</w:t>
      </w:r>
      <w:r w:rsidRPr="001F7671">
        <w:rPr>
          <w:rFonts w:ascii="Courier New" w:eastAsia="Times New Roman" w:hAnsi="Courier New" w:cs="Courier New"/>
          <w:color w:val="222222"/>
          <w:sz w:val="15"/>
          <w:szCs w:val="15"/>
          <w:shd w:val="clear" w:color="auto" w:fill="FFFFFF"/>
          <w:lang w:eastAsia="en-GB"/>
        </w:rPr>
        <w:br/>
        <w:t xml:space="preserve">        &lt;</w:t>
      </w:r>
      <w:proofErr w:type="spellStart"/>
      <w:r w:rsidRPr="001F7671">
        <w:rPr>
          <w:rFonts w:ascii="Courier New" w:eastAsia="Times New Roman" w:hAnsi="Courier New" w:cs="Courier New"/>
          <w:color w:val="222222"/>
          <w:sz w:val="15"/>
          <w:szCs w:val="15"/>
          <w:shd w:val="clear" w:color="auto" w:fill="FFFFFF"/>
          <w:lang w:eastAsia="en-GB"/>
        </w:rPr>
        <w:t>gmd:useLimitation</w:t>
      </w:r>
      <w:proofErr w:type="spellEnd"/>
      <w:r w:rsidRPr="001F7671">
        <w:rPr>
          <w:rFonts w:ascii="Courier New" w:eastAsia="Times New Roman" w:hAnsi="Courier New" w:cs="Courier New"/>
          <w:color w:val="222222"/>
          <w:sz w:val="15"/>
          <w:szCs w:val="15"/>
          <w:shd w:val="clear" w:color="auto" w:fill="FFFFFF"/>
          <w:lang w:eastAsia="en-GB"/>
        </w:rPr>
        <w:t>&gt;</w:t>
      </w:r>
      <w:r w:rsidRPr="001F7671">
        <w:rPr>
          <w:rFonts w:ascii="Courier New" w:eastAsia="Times New Roman" w:hAnsi="Courier New" w:cs="Courier New"/>
          <w:color w:val="222222"/>
          <w:sz w:val="15"/>
          <w:szCs w:val="15"/>
          <w:shd w:val="clear" w:color="auto" w:fill="FFFFFF"/>
          <w:lang w:eastAsia="en-GB"/>
        </w:rPr>
        <w:br/>
        <w:t xml:space="preserve">            &lt;</w:t>
      </w:r>
      <w:proofErr w:type="spellStart"/>
      <w:r w:rsidRPr="001F7671">
        <w:rPr>
          <w:rFonts w:ascii="Courier New" w:eastAsia="Times New Roman" w:hAnsi="Courier New" w:cs="Courier New"/>
          <w:color w:val="222222"/>
          <w:sz w:val="15"/>
          <w:szCs w:val="15"/>
          <w:shd w:val="clear" w:color="auto" w:fill="FFFFFF"/>
          <w:lang w:eastAsia="en-GB"/>
        </w:rPr>
        <w:t>gco:CharacterString</w:t>
      </w:r>
      <w:proofErr w:type="spellEnd"/>
      <w:r w:rsidRPr="001F7671">
        <w:rPr>
          <w:rFonts w:ascii="Courier New" w:eastAsia="Times New Roman" w:hAnsi="Courier New" w:cs="Courier New"/>
          <w:color w:val="222222"/>
          <w:sz w:val="15"/>
          <w:szCs w:val="15"/>
          <w:shd w:val="clear" w:color="auto" w:fill="FFFFFF"/>
          <w:lang w:eastAsia="en-GB"/>
        </w:rPr>
        <w:t>&gt;No conditions apply&lt;/</w:t>
      </w:r>
      <w:proofErr w:type="spellStart"/>
      <w:r w:rsidRPr="001F7671">
        <w:rPr>
          <w:rFonts w:ascii="Courier New" w:eastAsia="Times New Roman" w:hAnsi="Courier New" w:cs="Courier New"/>
          <w:color w:val="222222"/>
          <w:sz w:val="15"/>
          <w:szCs w:val="15"/>
          <w:shd w:val="clear" w:color="auto" w:fill="FFFFFF"/>
          <w:lang w:eastAsia="en-GB"/>
        </w:rPr>
        <w:t>gco:CharacterString</w:t>
      </w:r>
      <w:proofErr w:type="spellEnd"/>
      <w:r w:rsidRPr="001F7671">
        <w:rPr>
          <w:rFonts w:ascii="Courier New" w:eastAsia="Times New Roman" w:hAnsi="Courier New" w:cs="Courier New"/>
          <w:color w:val="222222"/>
          <w:sz w:val="15"/>
          <w:szCs w:val="15"/>
          <w:shd w:val="clear" w:color="auto" w:fill="FFFFFF"/>
          <w:lang w:eastAsia="en-GB"/>
        </w:rPr>
        <w:t>&gt;</w:t>
      </w:r>
      <w:r w:rsidRPr="001F7671">
        <w:rPr>
          <w:rFonts w:ascii="Courier New" w:eastAsia="Times New Roman" w:hAnsi="Courier New" w:cs="Courier New"/>
          <w:color w:val="222222"/>
          <w:sz w:val="15"/>
          <w:szCs w:val="15"/>
          <w:shd w:val="clear" w:color="auto" w:fill="FFFFFF"/>
          <w:lang w:eastAsia="en-GB"/>
        </w:rPr>
        <w:br/>
        <w:t xml:space="preserve">        &lt;/</w:t>
      </w:r>
      <w:proofErr w:type="spellStart"/>
      <w:r w:rsidRPr="001F7671">
        <w:rPr>
          <w:rFonts w:ascii="Courier New" w:eastAsia="Times New Roman" w:hAnsi="Courier New" w:cs="Courier New"/>
          <w:color w:val="222222"/>
          <w:sz w:val="15"/>
          <w:szCs w:val="15"/>
          <w:shd w:val="clear" w:color="auto" w:fill="FFFFFF"/>
          <w:lang w:eastAsia="en-GB"/>
        </w:rPr>
        <w:t>gmd:useLimitation</w:t>
      </w:r>
      <w:proofErr w:type="spellEnd"/>
      <w:r w:rsidRPr="001F7671">
        <w:rPr>
          <w:rFonts w:ascii="Courier New" w:eastAsia="Times New Roman" w:hAnsi="Courier New" w:cs="Courier New"/>
          <w:color w:val="222222"/>
          <w:sz w:val="15"/>
          <w:szCs w:val="15"/>
          <w:shd w:val="clear" w:color="auto" w:fill="FFFFFF"/>
          <w:lang w:eastAsia="en-GB"/>
        </w:rPr>
        <w:t>&gt;</w:t>
      </w:r>
    </w:p>
    <w:p w:rsidR="001F7671" w:rsidRPr="001F7671" w:rsidRDefault="001F7671" w:rsidP="00EE2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5"/>
          <w:szCs w:val="15"/>
          <w:shd w:val="clear" w:color="auto" w:fill="FFFFFF"/>
          <w:lang w:eastAsia="en-GB"/>
        </w:rPr>
      </w:pPr>
      <w:r w:rsidRPr="001F7671">
        <w:rPr>
          <w:rFonts w:ascii="Courier New" w:eastAsia="Times New Roman" w:hAnsi="Courier New" w:cs="Courier New"/>
          <w:color w:val="222222"/>
          <w:sz w:val="15"/>
          <w:szCs w:val="15"/>
          <w:shd w:val="clear" w:color="auto" w:fill="FFFFFF"/>
          <w:lang w:eastAsia="en-GB"/>
        </w:rPr>
        <w:t xml:space="preserve">    &lt;/</w:t>
      </w:r>
      <w:proofErr w:type="spellStart"/>
      <w:r w:rsidRPr="001F7671">
        <w:rPr>
          <w:rFonts w:ascii="Courier New" w:eastAsia="Times New Roman" w:hAnsi="Courier New" w:cs="Courier New"/>
          <w:color w:val="222222"/>
          <w:sz w:val="15"/>
          <w:szCs w:val="15"/>
          <w:shd w:val="clear" w:color="auto" w:fill="FFFFFF"/>
          <w:lang w:eastAsia="en-GB"/>
        </w:rPr>
        <w:t>gmd</w:t>
      </w:r>
      <w:proofErr w:type="gramStart"/>
      <w:r w:rsidRPr="001F7671">
        <w:rPr>
          <w:rFonts w:ascii="Courier New" w:eastAsia="Times New Roman" w:hAnsi="Courier New" w:cs="Courier New"/>
          <w:color w:val="222222"/>
          <w:sz w:val="15"/>
          <w:szCs w:val="15"/>
          <w:shd w:val="clear" w:color="auto" w:fill="FFFFFF"/>
          <w:lang w:eastAsia="en-GB"/>
        </w:rPr>
        <w:t>:MD</w:t>
      </w:r>
      <w:proofErr w:type="gramEnd"/>
      <w:r w:rsidRPr="001F7671">
        <w:rPr>
          <w:rFonts w:ascii="Courier New" w:eastAsia="Times New Roman" w:hAnsi="Courier New" w:cs="Courier New"/>
          <w:color w:val="222222"/>
          <w:sz w:val="15"/>
          <w:szCs w:val="15"/>
          <w:shd w:val="clear" w:color="auto" w:fill="FFFFFF"/>
          <w:lang w:eastAsia="en-GB"/>
        </w:rPr>
        <w:t>_Constraints</w:t>
      </w:r>
      <w:proofErr w:type="spellEnd"/>
      <w:r w:rsidRPr="001F7671">
        <w:rPr>
          <w:rFonts w:ascii="Courier New" w:eastAsia="Times New Roman" w:hAnsi="Courier New" w:cs="Courier New"/>
          <w:color w:val="222222"/>
          <w:sz w:val="15"/>
          <w:szCs w:val="15"/>
          <w:shd w:val="clear" w:color="auto" w:fill="FFFFFF"/>
          <w:lang w:eastAsia="en-GB"/>
        </w:rPr>
        <w:t>&gt;</w:t>
      </w:r>
    </w:p>
    <w:p w:rsidR="001F7671" w:rsidRPr="001F7671" w:rsidRDefault="001F7671" w:rsidP="00EE2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sz w:val="20"/>
          <w:szCs w:val="20"/>
          <w:lang w:eastAsia="en-GB"/>
        </w:rPr>
      </w:pPr>
      <w:r w:rsidRPr="001F7671">
        <w:rPr>
          <w:rFonts w:ascii="Courier New" w:eastAsia="Times New Roman" w:hAnsi="Courier New" w:cs="Courier New"/>
          <w:color w:val="222222"/>
          <w:sz w:val="15"/>
          <w:szCs w:val="15"/>
          <w:shd w:val="clear" w:color="auto" w:fill="FFFFFF"/>
          <w:lang w:eastAsia="en-GB"/>
        </w:rPr>
        <w:t>&lt;/</w:t>
      </w:r>
      <w:proofErr w:type="spellStart"/>
      <w:r w:rsidRPr="001F7671">
        <w:rPr>
          <w:rFonts w:ascii="Courier New" w:eastAsia="Times New Roman" w:hAnsi="Courier New" w:cs="Courier New"/>
          <w:color w:val="222222"/>
          <w:sz w:val="15"/>
          <w:szCs w:val="15"/>
          <w:shd w:val="clear" w:color="auto" w:fill="FFFFFF"/>
          <w:lang w:eastAsia="en-GB"/>
        </w:rPr>
        <w:t>gmd</w:t>
      </w:r>
      <w:proofErr w:type="gramStart"/>
      <w:r w:rsidRPr="001F7671">
        <w:rPr>
          <w:rFonts w:ascii="Courier New" w:eastAsia="Times New Roman" w:hAnsi="Courier New" w:cs="Courier New"/>
          <w:color w:val="222222"/>
          <w:sz w:val="15"/>
          <w:szCs w:val="15"/>
          <w:shd w:val="clear" w:color="auto" w:fill="FFFFFF"/>
          <w:lang w:eastAsia="en-GB"/>
        </w:rPr>
        <w:t>:resourceConstraints</w:t>
      </w:r>
      <w:proofErr w:type="spellEnd"/>
      <w:proofErr w:type="gramEnd"/>
      <w:r w:rsidRPr="001F7671">
        <w:rPr>
          <w:rFonts w:ascii="Courier New" w:eastAsia="Times New Roman" w:hAnsi="Courier New" w:cs="Courier New"/>
          <w:color w:val="222222"/>
          <w:sz w:val="15"/>
          <w:szCs w:val="15"/>
          <w:shd w:val="clear" w:color="auto" w:fill="FFFFFF"/>
          <w:lang w:eastAsia="en-GB"/>
        </w:rPr>
        <w:t>&gt;</w:t>
      </w:r>
    </w:p>
    <w:p w:rsidR="00EE2D90" w:rsidRDefault="00EE2D90" w:rsidP="001F7671">
      <w:pPr>
        <w:spacing w:line="240" w:lineRule="auto"/>
        <w:rPr>
          <w:rFonts w:ascii="Arial" w:eastAsia="Times New Roman" w:hAnsi="Arial" w:cs="Arial"/>
          <w:color w:val="222222"/>
          <w:sz w:val="20"/>
          <w:szCs w:val="20"/>
          <w:shd w:val="clear" w:color="auto" w:fill="FFFFFF"/>
          <w:lang w:eastAsia="en-GB"/>
        </w:rPr>
      </w:pPr>
    </w:p>
    <w:p w:rsidR="001F7671" w:rsidRPr="001F7671" w:rsidRDefault="001F7671" w:rsidP="001F7671">
      <w:pPr>
        <w:spacing w:line="240" w:lineRule="auto"/>
        <w:rPr>
          <w:rFonts w:ascii="Arial" w:eastAsia="Times New Roman" w:hAnsi="Arial" w:cs="Arial"/>
          <w:sz w:val="20"/>
          <w:szCs w:val="20"/>
          <w:lang w:eastAsia="en-GB"/>
        </w:rPr>
      </w:pPr>
      <w:r w:rsidRPr="001F7671">
        <w:rPr>
          <w:rFonts w:ascii="Arial" w:eastAsia="Times New Roman" w:hAnsi="Arial" w:cs="Arial"/>
          <w:color w:val="222222"/>
          <w:sz w:val="20"/>
          <w:szCs w:val="20"/>
          <w:shd w:val="clear" w:color="auto" w:fill="FFFFFF"/>
          <w:lang w:eastAsia="en-GB"/>
        </w:rPr>
        <w:t>The phrase "No conditions apply" is informative and does not form part of any controlled vocabulary. It does not appear with the WMO Data License Code (aka Data Policy) controlled vocabulary. </w:t>
      </w:r>
      <w:r w:rsidRPr="001F7671">
        <w:rPr>
          <w:rFonts w:ascii="Arial" w:eastAsia="Times New Roman" w:hAnsi="Arial" w:cs="Arial"/>
          <w:color w:val="222222"/>
          <w:sz w:val="20"/>
          <w:szCs w:val="20"/>
          <w:shd w:val="clear" w:color="auto" w:fill="FFFFFF"/>
          <w:lang w:eastAsia="en-GB"/>
        </w:rPr>
        <w:br/>
      </w:r>
      <w:r w:rsidRPr="001F7671">
        <w:rPr>
          <w:rFonts w:ascii="Arial" w:eastAsia="Times New Roman" w:hAnsi="Arial" w:cs="Arial"/>
          <w:color w:val="222222"/>
          <w:sz w:val="20"/>
          <w:szCs w:val="20"/>
          <w:shd w:val="clear" w:color="auto" w:fill="FFFFFF"/>
          <w:lang w:eastAsia="en-GB"/>
        </w:rPr>
        <w:br/>
      </w:r>
      <w:r w:rsidRPr="001F7671">
        <w:rPr>
          <w:rFonts w:ascii="Arial" w:eastAsia="Times New Roman" w:hAnsi="Arial" w:cs="Arial"/>
          <w:b/>
          <w:bCs/>
          <w:color w:val="222222"/>
          <w:sz w:val="20"/>
          <w:szCs w:val="20"/>
          <w:shd w:val="clear" w:color="auto" w:fill="FFFFFF"/>
          <w:lang w:eastAsia="en-GB"/>
        </w:rPr>
        <w:t>RECOMMENDATION 4</w:t>
      </w:r>
      <w:r w:rsidRPr="001F7671">
        <w:rPr>
          <w:rFonts w:ascii="Arial" w:eastAsia="Times New Roman" w:hAnsi="Arial" w:cs="Arial"/>
          <w:color w:val="222222"/>
          <w:sz w:val="20"/>
          <w:szCs w:val="20"/>
          <w:shd w:val="clear" w:color="auto" w:fill="FFFFFF"/>
          <w:lang w:eastAsia="en-GB"/>
        </w:rPr>
        <w:br/>
        <w:t>The legal validity period that a resource (such as Terminal Aerodrome Forecast [TAF]) may be used shall be defined a period of valid usage. The recommended method is:</w:t>
      </w:r>
    </w:p>
    <w:p w:rsidR="001F7671" w:rsidRPr="001F7671" w:rsidRDefault="001F7671" w:rsidP="00EE2D90">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1F7671">
        <w:rPr>
          <w:rFonts w:ascii="Arial Narrow" w:eastAsia="Times New Roman" w:hAnsi="Arial Narrow" w:cs="Arial"/>
          <w:color w:val="222222"/>
          <w:sz w:val="20"/>
          <w:szCs w:val="20"/>
          <w:shd w:val="clear" w:color="auto" w:fill="FFFFFF"/>
          <w:lang w:eastAsia="en-GB"/>
        </w:rPr>
        <w:t>gmd</w:t>
      </w:r>
      <w:proofErr w:type="gramStart"/>
      <w:r w:rsidRPr="001F7671">
        <w:rPr>
          <w:rFonts w:ascii="Arial Narrow" w:eastAsia="Times New Roman" w:hAnsi="Arial Narrow" w:cs="Arial"/>
          <w:color w:val="222222"/>
          <w:sz w:val="20"/>
          <w:szCs w:val="20"/>
          <w:shd w:val="clear" w:color="auto" w:fill="FFFFFF"/>
          <w:lang w:eastAsia="en-GB"/>
        </w:rPr>
        <w:t>:MD</w:t>
      </w:r>
      <w:proofErr w:type="gramEnd"/>
      <w:r w:rsidRPr="001F7671">
        <w:rPr>
          <w:rFonts w:ascii="Arial Narrow" w:eastAsia="Times New Roman" w:hAnsi="Arial Narrow" w:cs="Arial"/>
          <w:color w:val="222222"/>
          <w:sz w:val="20"/>
          <w:szCs w:val="20"/>
          <w:shd w:val="clear" w:color="auto" w:fill="FFFFFF"/>
          <w:lang w:eastAsia="en-GB"/>
        </w:rPr>
        <w:t>_LegalConstraints/gmd:useLimitations/gmd:CharacterString="{ISO 8601 compliant PERIOD definition}"</w:t>
      </w:r>
    </w:p>
    <w:p w:rsidR="001F7671" w:rsidRPr="001F7671" w:rsidRDefault="001F7671" w:rsidP="00EE2D90">
      <w:pPr>
        <w:spacing w:before="100" w:beforeAutospacing="1" w:after="100" w:afterAutospacing="1" w:line="240" w:lineRule="auto"/>
        <w:ind w:left="720"/>
        <w:rPr>
          <w:rFonts w:ascii="Arial" w:eastAsia="Times New Roman" w:hAnsi="Arial" w:cs="Arial"/>
          <w:color w:val="222222"/>
          <w:sz w:val="20"/>
          <w:szCs w:val="20"/>
          <w:shd w:val="clear" w:color="auto" w:fill="FFFFFF"/>
          <w:lang w:eastAsia="en-GB"/>
        </w:rPr>
      </w:pPr>
      <w:proofErr w:type="gramStart"/>
      <w:r w:rsidRPr="001F7671">
        <w:rPr>
          <w:rFonts w:ascii="Arial Narrow" w:eastAsia="Times New Roman" w:hAnsi="Arial Narrow" w:cs="Arial"/>
          <w:color w:val="222222"/>
          <w:sz w:val="20"/>
          <w:szCs w:val="20"/>
          <w:shd w:val="clear" w:color="auto" w:fill="FFFFFF"/>
          <w:lang w:eastAsia="en-GB"/>
        </w:rPr>
        <w:t>gmd:</w:t>
      </w:r>
      <w:proofErr w:type="gramEnd"/>
      <w:r w:rsidRPr="001F7671">
        <w:rPr>
          <w:rFonts w:ascii="Arial Narrow" w:eastAsia="Times New Roman" w:hAnsi="Arial Narrow" w:cs="Arial"/>
          <w:color w:val="222222"/>
          <w:sz w:val="20"/>
          <w:szCs w:val="20"/>
          <w:shd w:val="clear" w:color="auto" w:fill="FFFFFF"/>
          <w:lang w:eastAsia="en-GB"/>
        </w:rPr>
        <w:t>MD_LegalConstrains/gmd:useConstraints/gmd:MD_RestrictionCode="otherRestrictions"</w:t>
      </w:r>
    </w:p>
    <w:p w:rsidR="001F7671" w:rsidRPr="001F7671" w:rsidRDefault="001F7671" w:rsidP="00EE2D90">
      <w:pPr>
        <w:spacing w:before="100" w:beforeAutospacing="1" w:after="100" w:afterAutospacing="1" w:line="240" w:lineRule="auto"/>
        <w:ind w:left="720"/>
        <w:rPr>
          <w:rFonts w:ascii="Arial" w:eastAsia="Times New Roman" w:hAnsi="Arial" w:cs="Arial"/>
          <w:color w:val="222222"/>
          <w:sz w:val="20"/>
          <w:szCs w:val="20"/>
          <w:shd w:val="clear" w:color="auto" w:fill="FFFFFF"/>
          <w:lang w:eastAsia="en-GB"/>
        </w:rPr>
      </w:pPr>
      <w:proofErr w:type="gramStart"/>
      <w:r w:rsidRPr="001F7671">
        <w:rPr>
          <w:rFonts w:ascii="Arial Narrow" w:eastAsia="Times New Roman" w:hAnsi="Arial Narrow" w:cs="Arial"/>
          <w:color w:val="222222"/>
          <w:sz w:val="20"/>
          <w:szCs w:val="20"/>
          <w:shd w:val="clear" w:color="auto" w:fill="FFFFFF"/>
          <w:lang w:eastAsia="en-GB"/>
        </w:rPr>
        <w:t>gmd:</w:t>
      </w:r>
      <w:proofErr w:type="gramEnd"/>
      <w:r w:rsidRPr="001F7671">
        <w:rPr>
          <w:rFonts w:ascii="Arial Narrow" w:eastAsia="Times New Roman" w:hAnsi="Arial Narrow" w:cs="Arial"/>
          <w:color w:val="222222"/>
          <w:sz w:val="20"/>
          <w:szCs w:val="20"/>
          <w:shd w:val="clear" w:color="auto" w:fill="FFFFFF"/>
          <w:lang w:eastAsia="en-GB"/>
        </w:rPr>
        <w:t>MD_LegalConstraints/gmd:otherConstraints/gmd:CharacterString="Valid usage period after issue"</w:t>
      </w:r>
    </w:p>
    <w:p w:rsidR="001F7671" w:rsidRPr="001F7671" w:rsidRDefault="001F7671" w:rsidP="00406BE5">
      <w:pPr>
        <w:rPr>
          <w:shd w:val="clear" w:color="auto" w:fill="FFFFFF"/>
          <w:lang w:eastAsia="en-GB"/>
        </w:rPr>
      </w:pPr>
      <w:r w:rsidRPr="001F7671">
        <w:rPr>
          <w:shd w:val="clear" w:color="auto" w:fill="FFFFFF"/>
          <w:lang w:eastAsia="en-GB"/>
        </w:rPr>
        <w:lastRenderedPageBreak/>
        <w:t>For example, the following XML snippet describes the legal usage constraint for a 12-hour TAF:</w:t>
      </w:r>
    </w:p>
    <w:p w:rsidR="001F7671" w:rsidRPr="001F7671" w:rsidRDefault="001F7671" w:rsidP="00C35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1F7671">
        <w:rPr>
          <w:rFonts w:ascii="Courier New" w:eastAsia="Times New Roman" w:hAnsi="Courier New" w:cs="Courier New"/>
          <w:color w:val="222222"/>
          <w:sz w:val="16"/>
          <w:szCs w:val="16"/>
          <w:shd w:val="clear" w:color="auto" w:fill="FFFFFF"/>
          <w:lang w:eastAsia="en-GB"/>
        </w:rPr>
        <w:t>&lt;</w:t>
      </w:r>
      <w:proofErr w:type="spellStart"/>
      <w:proofErr w:type="gramStart"/>
      <w:r w:rsidRPr="001F7671">
        <w:rPr>
          <w:rFonts w:ascii="Courier New" w:eastAsia="Times New Roman" w:hAnsi="Courier New" w:cs="Courier New"/>
          <w:color w:val="222222"/>
          <w:sz w:val="16"/>
          <w:szCs w:val="16"/>
          <w:shd w:val="clear" w:color="auto" w:fill="FFFFFF"/>
          <w:lang w:eastAsia="en-GB"/>
        </w:rPr>
        <w:t>gmd:</w:t>
      </w:r>
      <w:proofErr w:type="gramEnd"/>
      <w:r w:rsidRPr="001F7671">
        <w:rPr>
          <w:rFonts w:ascii="Courier New" w:eastAsia="Times New Roman" w:hAnsi="Courier New" w:cs="Courier New"/>
          <w:color w:val="222222"/>
          <w:sz w:val="16"/>
          <w:szCs w:val="16"/>
          <w:shd w:val="clear" w:color="auto" w:fill="FFFFFF"/>
          <w:lang w:eastAsia="en-GB"/>
        </w:rPr>
        <w:t>resourceConstraints</w:t>
      </w:r>
      <w:proofErr w:type="spellEnd"/>
      <w:r w:rsidRPr="001F7671">
        <w:rPr>
          <w:rFonts w:ascii="Courier New" w:eastAsia="Times New Roman" w:hAnsi="Courier New" w:cs="Courier New"/>
          <w:color w:val="222222"/>
          <w:sz w:val="16"/>
          <w:szCs w:val="16"/>
          <w:shd w:val="clear" w:color="auto" w:fill="FFFFFF"/>
          <w:lang w:eastAsia="en-GB"/>
        </w:rPr>
        <w:t>&gt;</w:t>
      </w:r>
    </w:p>
    <w:p w:rsidR="0036254C" w:rsidRPr="00C35245" w:rsidRDefault="001F7671" w:rsidP="00C35245">
      <w:pPr>
        <w:ind w:left="720"/>
        <w:rPr>
          <w:rStyle w:val="apple-style-span"/>
          <w:rFonts w:ascii="Courier New" w:hAnsi="Courier New" w:cs="Courier New"/>
          <w:color w:val="222222"/>
          <w:sz w:val="16"/>
          <w:szCs w:val="16"/>
          <w:shd w:val="clear" w:color="auto" w:fill="FFFFFF"/>
        </w:rPr>
      </w:pPr>
      <w:r w:rsidRPr="001F7671">
        <w:rPr>
          <w:rFonts w:ascii="Courier New" w:eastAsia="Times New Roman" w:hAnsi="Courier New" w:cs="Courier New"/>
          <w:color w:val="222222"/>
          <w:sz w:val="16"/>
          <w:szCs w:val="16"/>
          <w:shd w:val="clear" w:color="auto" w:fill="FFFFFF"/>
          <w:lang w:eastAsia="en-GB"/>
        </w:rPr>
        <w:t xml:space="preserve">    &lt;</w:t>
      </w:r>
      <w:proofErr w:type="spellStart"/>
      <w:r w:rsidRPr="001F7671">
        <w:rPr>
          <w:rFonts w:ascii="Courier New" w:eastAsia="Times New Roman" w:hAnsi="Courier New" w:cs="Courier New"/>
          <w:color w:val="222222"/>
          <w:sz w:val="16"/>
          <w:szCs w:val="16"/>
          <w:shd w:val="clear" w:color="auto" w:fill="FFFFFF"/>
          <w:lang w:eastAsia="en-GB"/>
        </w:rPr>
        <w:t>gmd</w:t>
      </w:r>
      <w:proofErr w:type="gramStart"/>
      <w:r w:rsidRPr="001F7671">
        <w:rPr>
          <w:rFonts w:ascii="Courier New" w:eastAsia="Times New Roman" w:hAnsi="Courier New" w:cs="Courier New"/>
          <w:color w:val="222222"/>
          <w:sz w:val="16"/>
          <w:szCs w:val="16"/>
          <w:shd w:val="clear" w:color="auto" w:fill="FFFFFF"/>
          <w:lang w:eastAsia="en-GB"/>
        </w:rPr>
        <w:t>:MD</w:t>
      </w:r>
      <w:proofErr w:type="gramEnd"/>
      <w:r w:rsidRPr="001F7671">
        <w:rPr>
          <w:rFonts w:ascii="Courier New" w:eastAsia="Times New Roman" w:hAnsi="Courier New" w:cs="Courier New"/>
          <w:color w:val="222222"/>
          <w:sz w:val="16"/>
          <w:szCs w:val="16"/>
          <w:shd w:val="clear" w:color="auto" w:fill="FFFFFF"/>
          <w:lang w:eastAsia="en-GB"/>
        </w:rPr>
        <w:t>_LegalConstraints</w:t>
      </w:r>
      <w:proofErr w:type="spellEnd"/>
      <w:r w:rsidRPr="001F7671">
        <w:rPr>
          <w:rFonts w:ascii="Courier New" w:eastAsia="Times New Roman" w:hAnsi="Courier New" w:cs="Courier New"/>
          <w:color w:val="222222"/>
          <w:sz w:val="16"/>
          <w:szCs w:val="16"/>
          <w:shd w:val="clear" w:color="auto" w:fill="FFFFFF"/>
          <w:lang w:eastAsia="en-GB"/>
        </w:rPr>
        <w:t>&gt;</w:t>
      </w:r>
      <w:r w:rsidRPr="001F7671">
        <w:rPr>
          <w:rFonts w:ascii="Courier New" w:eastAsia="Times New Roman" w:hAnsi="Courier New" w:cs="Courier New"/>
          <w:color w:val="222222"/>
          <w:sz w:val="16"/>
          <w:szCs w:val="16"/>
          <w:shd w:val="clear" w:color="auto" w:fill="FFFFFF"/>
          <w:lang w:eastAsia="en-GB"/>
        </w:rPr>
        <w:br/>
        <w:t xml:space="preserve">        &lt;</w:t>
      </w:r>
      <w:proofErr w:type="spellStart"/>
      <w:r w:rsidRPr="001F7671">
        <w:rPr>
          <w:rFonts w:ascii="Courier New" w:eastAsia="Times New Roman" w:hAnsi="Courier New" w:cs="Courier New"/>
          <w:color w:val="222222"/>
          <w:sz w:val="16"/>
          <w:szCs w:val="16"/>
          <w:shd w:val="clear" w:color="auto" w:fill="FFFFFF"/>
          <w:lang w:eastAsia="en-GB"/>
        </w:rPr>
        <w:t>gmd:useLimitation</w:t>
      </w:r>
      <w:proofErr w:type="spellEnd"/>
      <w:r w:rsidRPr="001F7671">
        <w:rPr>
          <w:rFonts w:ascii="Courier New" w:eastAsia="Times New Roman" w:hAnsi="Courier New" w:cs="Courier New"/>
          <w:color w:val="222222"/>
          <w:sz w:val="16"/>
          <w:szCs w:val="16"/>
          <w:shd w:val="clear" w:color="auto" w:fill="FFFFFF"/>
          <w:lang w:eastAsia="en-GB"/>
        </w:rPr>
        <w:t>&gt;</w:t>
      </w:r>
      <w:r w:rsidRPr="001F7671">
        <w:rPr>
          <w:rFonts w:ascii="Courier New" w:eastAsia="Times New Roman" w:hAnsi="Courier New" w:cs="Courier New"/>
          <w:color w:val="222222"/>
          <w:sz w:val="16"/>
          <w:szCs w:val="16"/>
          <w:shd w:val="clear" w:color="auto" w:fill="FFFFFF"/>
          <w:lang w:eastAsia="en-GB"/>
        </w:rPr>
        <w:br/>
        <w:t xml:space="preserve">            &lt;</w:t>
      </w:r>
      <w:proofErr w:type="spellStart"/>
      <w:r w:rsidRPr="001F7671">
        <w:rPr>
          <w:rFonts w:ascii="Courier New" w:eastAsia="Times New Roman" w:hAnsi="Courier New" w:cs="Courier New"/>
          <w:color w:val="222222"/>
          <w:sz w:val="16"/>
          <w:szCs w:val="16"/>
          <w:shd w:val="clear" w:color="auto" w:fill="FFFFFF"/>
          <w:lang w:eastAsia="en-GB"/>
        </w:rPr>
        <w:t>gco:CharacterString</w:t>
      </w:r>
      <w:proofErr w:type="spellEnd"/>
      <w:r w:rsidRPr="001F7671">
        <w:rPr>
          <w:rFonts w:ascii="Courier New" w:eastAsia="Times New Roman" w:hAnsi="Courier New" w:cs="Courier New"/>
          <w:color w:val="222222"/>
          <w:sz w:val="16"/>
          <w:szCs w:val="16"/>
          <w:shd w:val="clear" w:color="auto" w:fill="FFFFFF"/>
          <w:lang w:eastAsia="en-GB"/>
        </w:rPr>
        <w:t>&gt;PT12H&lt;/</w:t>
      </w:r>
      <w:proofErr w:type="spellStart"/>
      <w:r w:rsidRPr="001F7671">
        <w:rPr>
          <w:rFonts w:ascii="Courier New" w:eastAsia="Times New Roman" w:hAnsi="Courier New" w:cs="Courier New"/>
          <w:color w:val="222222"/>
          <w:sz w:val="16"/>
          <w:szCs w:val="16"/>
          <w:shd w:val="clear" w:color="auto" w:fill="FFFFFF"/>
          <w:lang w:eastAsia="en-GB"/>
        </w:rPr>
        <w:t>gco:CharacterString</w:t>
      </w:r>
      <w:proofErr w:type="spellEnd"/>
      <w:r w:rsidRPr="001F7671">
        <w:rPr>
          <w:rFonts w:ascii="Courier New" w:eastAsia="Times New Roman" w:hAnsi="Courier New" w:cs="Courier New"/>
          <w:color w:val="222222"/>
          <w:sz w:val="16"/>
          <w:szCs w:val="16"/>
          <w:shd w:val="clear" w:color="auto" w:fill="FFFFFF"/>
          <w:lang w:eastAsia="en-GB"/>
        </w:rPr>
        <w:t>&gt;</w:t>
      </w:r>
      <w:r w:rsidRPr="001F7671">
        <w:rPr>
          <w:rFonts w:ascii="Courier New" w:eastAsia="Times New Roman" w:hAnsi="Courier New" w:cs="Courier New"/>
          <w:color w:val="222222"/>
          <w:sz w:val="16"/>
          <w:szCs w:val="16"/>
          <w:shd w:val="clear" w:color="auto" w:fill="FFFFFF"/>
          <w:lang w:eastAsia="en-GB"/>
        </w:rPr>
        <w:br/>
        <w:t xml:space="preserve">        &lt;/</w:t>
      </w:r>
      <w:proofErr w:type="spellStart"/>
      <w:r w:rsidRPr="001F7671">
        <w:rPr>
          <w:rFonts w:ascii="Courier New" w:eastAsia="Times New Roman" w:hAnsi="Courier New" w:cs="Courier New"/>
          <w:color w:val="222222"/>
          <w:sz w:val="16"/>
          <w:szCs w:val="16"/>
          <w:shd w:val="clear" w:color="auto" w:fill="FFFFFF"/>
          <w:lang w:eastAsia="en-GB"/>
        </w:rPr>
        <w:t>gmd:useLimitation</w:t>
      </w:r>
      <w:proofErr w:type="spellEnd"/>
      <w:r w:rsidRPr="001F7671">
        <w:rPr>
          <w:rFonts w:ascii="Courier New" w:eastAsia="Times New Roman" w:hAnsi="Courier New" w:cs="Courier New"/>
          <w:color w:val="222222"/>
          <w:sz w:val="16"/>
          <w:szCs w:val="16"/>
          <w:shd w:val="clear" w:color="auto" w:fill="FFFFFF"/>
          <w:lang w:eastAsia="en-GB"/>
        </w:rPr>
        <w:t>&gt;</w:t>
      </w:r>
      <w:r w:rsidRPr="001F7671">
        <w:rPr>
          <w:rFonts w:ascii="Courier New" w:eastAsia="Times New Roman" w:hAnsi="Courier New" w:cs="Courier New"/>
          <w:color w:val="222222"/>
          <w:sz w:val="16"/>
          <w:szCs w:val="16"/>
          <w:shd w:val="clear" w:color="auto" w:fill="FFFFFF"/>
          <w:lang w:eastAsia="en-GB"/>
        </w:rPr>
        <w:br/>
        <w:t xml:space="preserve">        </w:t>
      </w:r>
      <w:r w:rsidR="0036254C" w:rsidRPr="00C35245">
        <w:rPr>
          <w:rFonts w:ascii="Courier New" w:eastAsia="Times New Roman" w:hAnsi="Courier New" w:cs="Courier New"/>
          <w:color w:val="222222"/>
          <w:sz w:val="16"/>
          <w:szCs w:val="16"/>
          <w:shd w:val="clear" w:color="auto" w:fill="FFFFFF"/>
          <w:lang w:eastAsia="en-GB"/>
        </w:rPr>
        <w:t>&lt;</w:t>
      </w:r>
      <w:proofErr w:type="spellStart"/>
      <w:r w:rsidR="0036254C" w:rsidRPr="00C35245">
        <w:rPr>
          <w:rFonts w:ascii="Courier New" w:eastAsia="Times New Roman" w:hAnsi="Courier New" w:cs="Courier New"/>
          <w:color w:val="222222"/>
          <w:sz w:val="16"/>
          <w:szCs w:val="16"/>
          <w:shd w:val="clear" w:color="auto" w:fill="FFFFFF"/>
          <w:lang w:eastAsia="en-GB"/>
        </w:rPr>
        <w:t>gmd:useConstraints</w:t>
      </w:r>
      <w:proofErr w:type="spellEnd"/>
      <w:r w:rsidR="0036254C" w:rsidRPr="00C35245">
        <w:rPr>
          <w:rFonts w:ascii="Courier New" w:eastAsia="Times New Roman" w:hAnsi="Courier New" w:cs="Courier New"/>
          <w:color w:val="222222"/>
          <w:sz w:val="16"/>
          <w:szCs w:val="16"/>
          <w:shd w:val="clear" w:color="auto" w:fill="FFFFFF"/>
          <w:lang w:eastAsia="en-GB"/>
        </w:rPr>
        <w:t>&gt;</w:t>
      </w:r>
      <w:r w:rsidR="0036254C" w:rsidRPr="001F7671">
        <w:rPr>
          <w:rFonts w:ascii="Courier New" w:eastAsia="Times New Roman" w:hAnsi="Courier New" w:cs="Courier New"/>
          <w:color w:val="222222"/>
          <w:sz w:val="16"/>
          <w:szCs w:val="16"/>
          <w:shd w:val="clear" w:color="auto" w:fill="FFFFFF"/>
          <w:lang w:eastAsia="en-GB"/>
        </w:rPr>
        <w:br/>
        <w:t xml:space="preserve">        </w:t>
      </w:r>
      <w:r w:rsidR="0036254C" w:rsidRPr="00C35245">
        <w:rPr>
          <w:rFonts w:ascii="Courier New" w:eastAsia="Times New Roman" w:hAnsi="Courier New" w:cs="Courier New"/>
          <w:color w:val="222222"/>
          <w:sz w:val="16"/>
          <w:szCs w:val="16"/>
          <w:shd w:val="clear" w:color="auto" w:fill="FFFFFF"/>
          <w:lang w:eastAsia="en-GB"/>
        </w:rPr>
        <w:t xml:space="preserve">    </w:t>
      </w:r>
      <w:r w:rsidR="0036254C" w:rsidRPr="00C35245">
        <w:rPr>
          <w:rStyle w:val="apple-style-span"/>
          <w:rFonts w:ascii="Courier New" w:hAnsi="Courier New" w:cs="Courier New"/>
          <w:color w:val="222222"/>
          <w:sz w:val="16"/>
          <w:szCs w:val="16"/>
          <w:shd w:val="clear" w:color="auto" w:fill="FFFFFF"/>
        </w:rPr>
        <w:t>&lt;</w:t>
      </w:r>
      <w:proofErr w:type="spellStart"/>
      <w:r w:rsidR="0036254C" w:rsidRPr="00C35245">
        <w:rPr>
          <w:rStyle w:val="apple-style-span"/>
          <w:rFonts w:ascii="Courier New" w:hAnsi="Courier New" w:cs="Courier New"/>
          <w:color w:val="222222"/>
          <w:sz w:val="16"/>
          <w:szCs w:val="16"/>
          <w:shd w:val="clear" w:color="auto" w:fill="FFFFFF"/>
        </w:rPr>
        <w:t>gmd:MD_RestrictionCode</w:t>
      </w:r>
      <w:proofErr w:type="spellEnd"/>
      <w:r w:rsidR="0036254C" w:rsidRPr="00C35245">
        <w:rPr>
          <w:rStyle w:val="apple-style-span"/>
          <w:rFonts w:ascii="Courier New" w:hAnsi="Courier New" w:cs="Courier New"/>
          <w:color w:val="222222"/>
          <w:sz w:val="16"/>
          <w:szCs w:val="16"/>
          <w:shd w:val="clear" w:color="auto" w:fill="FFFFFF"/>
        </w:rPr>
        <w:t xml:space="preserve"> codeList="http://standards.iso.org/ittf/PublicallyAvailableStandards/</w:t>
      </w:r>
    </w:p>
    <w:p w:rsidR="0036254C" w:rsidRPr="00C35245" w:rsidRDefault="0036254C" w:rsidP="00C35245">
      <w:pPr>
        <w:ind w:left="720"/>
        <w:rPr>
          <w:rStyle w:val="apple-style-span"/>
          <w:rFonts w:ascii="Courier New" w:hAnsi="Courier New" w:cs="Courier New"/>
          <w:color w:val="222222"/>
          <w:sz w:val="16"/>
          <w:szCs w:val="16"/>
          <w:shd w:val="clear" w:color="auto" w:fill="FFFFFF"/>
        </w:rPr>
      </w:pPr>
      <w:r w:rsidRPr="00C35245">
        <w:rPr>
          <w:rStyle w:val="apple-style-span"/>
          <w:rFonts w:ascii="Courier New" w:hAnsi="Courier New" w:cs="Courier New"/>
          <w:color w:val="222222"/>
          <w:sz w:val="16"/>
          <w:szCs w:val="16"/>
          <w:shd w:val="clear" w:color="auto" w:fill="FFFFFF"/>
        </w:rPr>
        <w:t xml:space="preserve">            ISO_19139_Schemas/resources/Codelist/gmxCodelists.xml#MD_RestrictionCode"</w:t>
      </w:r>
    </w:p>
    <w:p w:rsidR="0036254C" w:rsidRPr="00C35245" w:rsidRDefault="0036254C" w:rsidP="00C35245">
      <w:pPr>
        <w:ind w:left="720"/>
        <w:rPr>
          <w:rStyle w:val="apple-style-span"/>
          <w:rFonts w:ascii="Courier New" w:hAnsi="Courier New" w:cs="Courier New"/>
          <w:color w:val="222222"/>
          <w:sz w:val="16"/>
          <w:szCs w:val="16"/>
          <w:shd w:val="clear" w:color="auto" w:fill="FFFFFF"/>
        </w:rPr>
      </w:pPr>
      <w:r w:rsidRPr="00C35245">
        <w:rPr>
          <w:rStyle w:val="apple-style-span"/>
          <w:rFonts w:ascii="Courier New" w:hAnsi="Courier New" w:cs="Courier New"/>
          <w:color w:val="222222"/>
          <w:sz w:val="16"/>
          <w:szCs w:val="16"/>
          <w:shd w:val="clear" w:color="auto" w:fill="FFFFFF"/>
        </w:rPr>
        <w:t xml:space="preserve">            </w:t>
      </w:r>
      <w:proofErr w:type="gramStart"/>
      <w:r w:rsidRPr="00C35245">
        <w:rPr>
          <w:rStyle w:val="apple-style-span"/>
          <w:rFonts w:ascii="Courier New" w:hAnsi="Courier New" w:cs="Courier New"/>
          <w:color w:val="222222"/>
          <w:sz w:val="16"/>
          <w:szCs w:val="16"/>
          <w:shd w:val="clear" w:color="auto" w:fill="FFFFFF"/>
        </w:rPr>
        <w:t>codeListValue</w:t>
      </w:r>
      <w:proofErr w:type="gramEnd"/>
      <w:r w:rsidRPr="00C35245">
        <w:rPr>
          <w:rStyle w:val="apple-style-span"/>
          <w:rFonts w:ascii="Courier New" w:hAnsi="Courier New" w:cs="Courier New"/>
          <w:color w:val="222222"/>
          <w:sz w:val="16"/>
          <w:szCs w:val="16"/>
          <w:shd w:val="clear" w:color="auto" w:fill="FFFFFF"/>
        </w:rPr>
        <w:t>="otherRestrictions"&gt;otherRestrictions&lt;/gmd:MD_RestrictionCode&gt;</w:t>
      </w:r>
    </w:p>
    <w:p w:rsidR="001F7671" w:rsidRPr="001F7671" w:rsidRDefault="0036254C" w:rsidP="00C35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1F7671">
        <w:rPr>
          <w:rFonts w:ascii="Courier New" w:eastAsia="Times New Roman" w:hAnsi="Courier New" w:cs="Courier New"/>
          <w:color w:val="222222"/>
          <w:sz w:val="16"/>
          <w:szCs w:val="16"/>
          <w:shd w:val="clear" w:color="auto" w:fill="FFFFFF"/>
          <w:lang w:eastAsia="en-GB"/>
        </w:rPr>
        <w:t xml:space="preserve">        </w:t>
      </w:r>
      <w:r w:rsidRPr="00C35245">
        <w:rPr>
          <w:rFonts w:ascii="Courier New" w:eastAsia="Times New Roman" w:hAnsi="Courier New" w:cs="Courier New"/>
          <w:color w:val="222222"/>
          <w:sz w:val="16"/>
          <w:szCs w:val="16"/>
          <w:shd w:val="clear" w:color="auto" w:fill="FFFFFF"/>
          <w:lang w:eastAsia="en-GB"/>
        </w:rPr>
        <w:t>&lt;/</w:t>
      </w:r>
      <w:proofErr w:type="spellStart"/>
      <w:r w:rsidRPr="00C35245">
        <w:rPr>
          <w:rFonts w:ascii="Courier New" w:eastAsia="Times New Roman" w:hAnsi="Courier New" w:cs="Courier New"/>
          <w:color w:val="222222"/>
          <w:sz w:val="16"/>
          <w:szCs w:val="16"/>
          <w:shd w:val="clear" w:color="auto" w:fill="FFFFFF"/>
          <w:lang w:eastAsia="en-GB"/>
        </w:rPr>
        <w:t>gmd</w:t>
      </w:r>
      <w:proofErr w:type="gramStart"/>
      <w:r w:rsidRPr="00C35245">
        <w:rPr>
          <w:rFonts w:ascii="Courier New" w:eastAsia="Times New Roman" w:hAnsi="Courier New" w:cs="Courier New"/>
          <w:color w:val="222222"/>
          <w:sz w:val="16"/>
          <w:szCs w:val="16"/>
          <w:shd w:val="clear" w:color="auto" w:fill="FFFFFF"/>
          <w:lang w:eastAsia="en-GB"/>
        </w:rPr>
        <w:t>:useConstraints</w:t>
      </w:r>
      <w:proofErr w:type="spellEnd"/>
      <w:proofErr w:type="gramEnd"/>
      <w:r w:rsidRPr="00C35245">
        <w:rPr>
          <w:rFonts w:ascii="Courier New" w:eastAsia="Times New Roman" w:hAnsi="Courier New" w:cs="Courier New"/>
          <w:color w:val="222222"/>
          <w:sz w:val="16"/>
          <w:szCs w:val="16"/>
          <w:shd w:val="clear" w:color="auto" w:fill="FFFFFF"/>
          <w:lang w:eastAsia="en-GB"/>
        </w:rPr>
        <w:t>&gt;</w:t>
      </w:r>
    </w:p>
    <w:p w:rsidR="001F7671" w:rsidRPr="001F7671" w:rsidRDefault="001F7671" w:rsidP="00C35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1F7671">
        <w:rPr>
          <w:rFonts w:ascii="Courier New" w:eastAsia="Times New Roman" w:hAnsi="Courier New" w:cs="Courier New"/>
          <w:color w:val="222222"/>
          <w:sz w:val="16"/>
          <w:szCs w:val="16"/>
          <w:shd w:val="clear" w:color="auto" w:fill="FFFFFF"/>
          <w:lang w:eastAsia="en-GB"/>
        </w:rPr>
        <w:t xml:space="preserve">        &lt;</w:t>
      </w:r>
      <w:proofErr w:type="spellStart"/>
      <w:proofErr w:type="gramStart"/>
      <w:r w:rsidRPr="001F7671">
        <w:rPr>
          <w:rFonts w:ascii="Courier New" w:eastAsia="Times New Roman" w:hAnsi="Courier New" w:cs="Courier New"/>
          <w:color w:val="222222"/>
          <w:sz w:val="16"/>
          <w:szCs w:val="16"/>
          <w:shd w:val="clear" w:color="auto" w:fill="FFFFFF"/>
          <w:lang w:eastAsia="en-GB"/>
        </w:rPr>
        <w:t>gmd:</w:t>
      </w:r>
      <w:proofErr w:type="gramEnd"/>
      <w:r w:rsidRPr="001F7671">
        <w:rPr>
          <w:rFonts w:ascii="Courier New" w:eastAsia="Times New Roman" w:hAnsi="Courier New" w:cs="Courier New"/>
          <w:color w:val="222222"/>
          <w:sz w:val="16"/>
          <w:szCs w:val="16"/>
          <w:shd w:val="clear" w:color="auto" w:fill="FFFFFF"/>
          <w:lang w:eastAsia="en-GB"/>
        </w:rPr>
        <w:t>otherConstraints</w:t>
      </w:r>
      <w:proofErr w:type="spellEnd"/>
      <w:r w:rsidRPr="001F7671">
        <w:rPr>
          <w:rFonts w:ascii="Courier New" w:eastAsia="Times New Roman" w:hAnsi="Courier New" w:cs="Courier New"/>
          <w:color w:val="222222"/>
          <w:sz w:val="16"/>
          <w:szCs w:val="16"/>
          <w:shd w:val="clear" w:color="auto" w:fill="FFFFFF"/>
          <w:lang w:eastAsia="en-GB"/>
        </w:rPr>
        <w:t>&gt;</w:t>
      </w:r>
    </w:p>
    <w:p w:rsidR="001F7671" w:rsidRPr="001F7671" w:rsidRDefault="001F7671" w:rsidP="00C35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1F7671">
        <w:rPr>
          <w:rFonts w:ascii="Courier New" w:eastAsia="Times New Roman" w:hAnsi="Courier New" w:cs="Courier New"/>
          <w:color w:val="222222"/>
          <w:sz w:val="16"/>
          <w:szCs w:val="16"/>
          <w:shd w:val="clear" w:color="auto" w:fill="FFFFFF"/>
          <w:lang w:eastAsia="en-GB"/>
        </w:rPr>
        <w:t xml:space="preserve">            &lt;</w:t>
      </w:r>
      <w:proofErr w:type="spellStart"/>
      <w:r w:rsidRPr="001F7671">
        <w:rPr>
          <w:rFonts w:ascii="Courier New" w:eastAsia="Times New Roman" w:hAnsi="Courier New" w:cs="Courier New"/>
          <w:color w:val="222222"/>
          <w:sz w:val="16"/>
          <w:szCs w:val="16"/>
          <w:shd w:val="clear" w:color="auto" w:fill="FFFFFF"/>
          <w:lang w:eastAsia="en-GB"/>
        </w:rPr>
        <w:t>gco</w:t>
      </w:r>
      <w:proofErr w:type="gramStart"/>
      <w:r w:rsidRPr="001F7671">
        <w:rPr>
          <w:rFonts w:ascii="Courier New" w:eastAsia="Times New Roman" w:hAnsi="Courier New" w:cs="Courier New"/>
          <w:color w:val="222222"/>
          <w:sz w:val="16"/>
          <w:szCs w:val="16"/>
          <w:shd w:val="clear" w:color="auto" w:fill="FFFFFF"/>
          <w:lang w:eastAsia="en-GB"/>
        </w:rPr>
        <w:t>:CharacterString</w:t>
      </w:r>
      <w:proofErr w:type="spellEnd"/>
      <w:proofErr w:type="gramEnd"/>
      <w:r w:rsidRPr="001F7671">
        <w:rPr>
          <w:rFonts w:ascii="Courier New" w:eastAsia="Times New Roman" w:hAnsi="Courier New" w:cs="Courier New"/>
          <w:color w:val="222222"/>
          <w:sz w:val="16"/>
          <w:szCs w:val="16"/>
          <w:shd w:val="clear" w:color="auto" w:fill="FFFFFF"/>
          <w:lang w:eastAsia="en-GB"/>
        </w:rPr>
        <w:t>&gt;Valid usage period after issue&lt;/</w:t>
      </w:r>
      <w:proofErr w:type="spellStart"/>
      <w:r w:rsidRPr="001F7671">
        <w:rPr>
          <w:rFonts w:ascii="Courier New" w:eastAsia="Times New Roman" w:hAnsi="Courier New" w:cs="Courier New"/>
          <w:color w:val="222222"/>
          <w:sz w:val="16"/>
          <w:szCs w:val="16"/>
          <w:shd w:val="clear" w:color="auto" w:fill="FFFFFF"/>
          <w:lang w:eastAsia="en-GB"/>
        </w:rPr>
        <w:t>gco:CharacterString</w:t>
      </w:r>
      <w:proofErr w:type="spellEnd"/>
      <w:r w:rsidRPr="001F7671">
        <w:rPr>
          <w:rFonts w:ascii="Courier New" w:eastAsia="Times New Roman" w:hAnsi="Courier New" w:cs="Courier New"/>
          <w:color w:val="222222"/>
          <w:sz w:val="16"/>
          <w:szCs w:val="16"/>
          <w:shd w:val="clear" w:color="auto" w:fill="FFFFFF"/>
          <w:lang w:eastAsia="en-GB"/>
        </w:rPr>
        <w:t>&gt;</w:t>
      </w:r>
    </w:p>
    <w:p w:rsidR="001F7671" w:rsidRDefault="001F7671" w:rsidP="00C35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81" w:author="Jeremy" w:date="2011-09-20T22:24:00Z"/>
          <w:rFonts w:ascii="Courier New" w:eastAsia="Times New Roman" w:hAnsi="Courier New" w:cs="Courier New"/>
          <w:color w:val="222222"/>
          <w:sz w:val="16"/>
          <w:szCs w:val="16"/>
          <w:shd w:val="clear" w:color="auto" w:fill="FFFFFF"/>
          <w:lang w:eastAsia="en-GB"/>
        </w:rPr>
      </w:pPr>
      <w:r w:rsidRPr="001F7671">
        <w:rPr>
          <w:rFonts w:ascii="Courier New" w:eastAsia="Times New Roman" w:hAnsi="Courier New" w:cs="Courier New"/>
          <w:color w:val="222222"/>
          <w:sz w:val="16"/>
          <w:szCs w:val="16"/>
          <w:shd w:val="clear" w:color="auto" w:fill="FFFFFF"/>
          <w:lang w:eastAsia="en-GB"/>
        </w:rPr>
        <w:t xml:space="preserve">        &lt;/</w:t>
      </w:r>
      <w:proofErr w:type="spellStart"/>
      <w:r w:rsidRPr="001F7671">
        <w:rPr>
          <w:rFonts w:ascii="Courier New" w:eastAsia="Times New Roman" w:hAnsi="Courier New" w:cs="Courier New"/>
          <w:color w:val="222222"/>
          <w:sz w:val="16"/>
          <w:szCs w:val="16"/>
          <w:shd w:val="clear" w:color="auto" w:fill="FFFFFF"/>
          <w:lang w:eastAsia="en-GB"/>
        </w:rPr>
        <w:t>gmd</w:t>
      </w:r>
      <w:proofErr w:type="gramStart"/>
      <w:r w:rsidRPr="001F7671">
        <w:rPr>
          <w:rFonts w:ascii="Courier New" w:eastAsia="Times New Roman" w:hAnsi="Courier New" w:cs="Courier New"/>
          <w:color w:val="222222"/>
          <w:sz w:val="16"/>
          <w:szCs w:val="16"/>
          <w:shd w:val="clear" w:color="auto" w:fill="FFFFFF"/>
          <w:lang w:eastAsia="en-GB"/>
        </w:rPr>
        <w:t>:otherConstraints</w:t>
      </w:r>
      <w:proofErr w:type="spellEnd"/>
      <w:proofErr w:type="gramEnd"/>
      <w:r w:rsidRPr="001F7671">
        <w:rPr>
          <w:rFonts w:ascii="Courier New" w:eastAsia="Times New Roman" w:hAnsi="Courier New" w:cs="Courier New"/>
          <w:color w:val="222222"/>
          <w:sz w:val="16"/>
          <w:szCs w:val="16"/>
          <w:shd w:val="clear" w:color="auto" w:fill="FFFFFF"/>
          <w:lang w:eastAsia="en-GB"/>
        </w:rPr>
        <w:t>&gt;</w:t>
      </w:r>
    </w:p>
    <w:p w:rsidR="00A606AC" w:rsidRDefault="00A606AC" w:rsidP="00C35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82" w:author="Jeremy" w:date="2011-09-20T22:23:00Z"/>
          <w:rFonts w:ascii="Courier New" w:eastAsia="Times New Roman" w:hAnsi="Courier New" w:cs="Courier New"/>
          <w:color w:val="222222"/>
          <w:sz w:val="16"/>
          <w:szCs w:val="16"/>
          <w:shd w:val="clear" w:color="auto" w:fill="FFFFFF"/>
          <w:lang w:eastAsia="en-GB"/>
        </w:rPr>
      </w:pPr>
      <w:ins w:id="83" w:author="Jeremy" w:date="2011-09-20T22:24:00Z">
        <w:r>
          <w:rPr>
            <w:rFonts w:ascii="Courier New" w:eastAsia="Times New Roman" w:hAnsi="Courier New" w:cs="Courier New"/>
            <w:color w:val="222222"/>
            <w:sz w:val="16"/>
            <w:szCs w:val="16"/>
            <w:shd w:val="clear" w:color="auto" w:fill="FFFFFF"/>
            <w:lang w:eastAsia="en-GB"/>
          </w:rPr>
          <w:t xml:space="preserve">        </w:t>
        </w:r>
        <w:proofErr w:type="gramStart"/>
        <w:r>
          <w:rPr>
            <w:rFonts w:ascii="Courier New" w:eastAsia="Times New Roman" w:hAnsi="Courier New" w:cs="Courier New"/>
            <w:color w:val="222222"/>
            <w:sz w:val="16"/>
            <w:szCs w:val="16"/>
            <w:shd w:val="clear" w:color="auto" w:fill="FFFFFF"/>
            <w:lang w:eastAsia="en-GB"/>
          </w:rPr>
          <w:t>&lt;</w:t>
        </w:r>
      </w:ins>
      <w:ins w:id="84" w:author="Jeremy" w:date="2011-09-20T22:25:00Z">
        <w:r>
          <w:rPr>
            <w:rFonts w:ascii="Courier New" w:eastAsia="Times New Roman" w:hAnsi="Courier New" w:cs="Courier New"/>
            <w:color w:val="222222"/>
            <w:sz w:val="16"/>
            <w:szCs w:val="16"/>
            <w:shd w:val="clear" w:color="auto" w:fill="FFFFFF"/>
            <w:lang w:eastAsia="en-GB"/>
          </w:rPr>
          <w:t>!</w:t>
        </w:r>
      </w:ins>
      <w:ins w:id="85" w:author="Jeremy" w:date="2011-09-20T22:24:00Z">
        <w:r>
          <w:rPr>
            <w:rFonts w:ascii="Courier New" w:eastAsia="Times New Roman" w:hAnsi="Courier New" w:cs="Courier New"/>
            <w:color w:val="222222"/>
            <w:sz w:val="16"/>
            <w:szCs w:val="16"/>
            <w:shd w:val="clear" w:color="auto" w:fill="FFFFFF"/>
            <w:lang w:eastAsia="en-GB"/>
          </w:rPr>
          <w:t>--</w:t>
        </w:r>
      </w:ins>
      <w:proofErr w:type="gramEnd"/>
      <w:ins w:id="86" w:author="Jeremy" w:date="2011-09-20T22:25:00Z">
        <w:r>
          <w:rPr>
            <w:rFonts w:ascii="Courier New" w:eastAsia="Times New Roman" w:hAnsi="Courier New" w:cs="Courier New"/>
            <w:color w:val="222222"/>
            <w:sz w:val="16"/>
            <w:szCs w:val="16"/>
            <w:shd w:val="clear" w:color="auto" w:fill="FFFFFF"/>
            <w:lang w:eastAsia="en-GB"/>
          </w:rPr>
          <w:t xml:space="preserve"> WMO Data Policy</w:t>
        </w:r>
      </w:ins>
      <w:ins w:id="87" w:author="Jeremy" w:date="2011-09-20T22:26:00Z">
        <w:r>
          <w:rPr>
            <w:rFonts w:ascii="Courier New" w:eastAsia="Times New Roman" w:hAnsi="Courier New" w:cs="Courier New"/>
            <w:color w:val="222222"/>
            <w:sz w:val="16"/>
            <w:szCs w:val="16"/>
            <w:shd w:val="clear" w:color="auto" w:fill="FFFFFF"/>
            <w:lang w:eastAsia="en-GB"/>
          </w:rPr>
          <w:t xml:space="preserve"> declaration</w:t>
        </w:r>
      </w:ins>
      <w:ins w:id="88" w:author="Jeremy" w:date="2011-09-20T22:25:00Z">
        <w:r>
          <w:rPr>
            <w:rFonts w:ascii="Courier New" w:eastAsia="Times New Roman" w:hAnsi="Courier New" w:cs="Courier New"/>
            <w:color w:val="222222"/>
            <w:sz w:val="16"/>
            <w:szCs w:val="16"/>
            <w:shd w:val="clear" w:color="auto" w:fill="FFFFFF"/>
            <w:lang w:eastAsia="en-GB"/>
          </w:rPr>
          <w:t xml:space="preserve"> --&gt;</w:t>
        </w:r>
      </w:ins>
    </w:p>
    <w:p w:rsidR="00A606AC" w:rsidRDefault="00A606AC" w:rsidP="00C35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89" w:author="Jeremy" w:date="2011-09-20T22:24:00Z"/>
          <w:rFonts w:ascii="Courier New" w:eastAsia="Times New Roman" w:hAnsi="Courier New" w:cs="Courier New"/>
          <w:color w:val="222222"/>
          <w:sz w:val="16"/>
          <w:szCs w:val="16"/>
          <w:shd w:val="clear" w:color="auto" w:fill="FFFFFF"/>
          <w:lang w:eastAsia="en-GB"/>
        </w:rPr>
      </w:pPr>
      <w:ins w:id="90" w:author="Jeremy" w:date="2011-09-20T22:23:00Z">
        <w:r>
          <w:rPr>
            <w:rFonts w:ascii="Courier New" w:eastAsia="Times New Roman" w:hAnsi="Courier New" w:cs="Courier New"/>
            <w:color w:val="222222"/>
            <w:sz w:val="16"/>
            <w:szCs w:val="16"/>
            <w:shd w:val="clear" w:color="auto" w:fill="FFFFFF"/>
            <w:lang w:eastAsia="en-GB"/>
          </w:rPr>
          <w:t xml:space="preserve">        &lt;</w:t>
        </w:r>
        <w:proofErr w:type="spellStart"/>
        <w:proofErr w:type="gramStart"/>
        <w:r>
          <w:rPr>
            <w:rFonts w:ascii="Courier New" w:eastAsia="Times New Roman" w:hAnsi="Courier New" w:cs="Courier New"/>
            <w:color w:val="222222"/>
            <w:sz w:val="16"/>
            <w:szCs w:val="16"/>
            <w:shd w:val="clear" w:color="auto" w:fill="FFFFFF"/>
            <w:lang w:eastAsia="en-GB"/>
          </w:rPr>
          <w:t>gmd:</w:t>
        </w:r>
        <w:proofErr w:type="gramEnd"/>
        <w:r>
          <w:rPr>
            <w:rFonts w:ascii="Courier New" w:eastAsia="Times New Roman" w:hAnsi="Courier New" w:cs="Courier New"/>
            <w:color w:val="222222"/>
            <w:sz w:val="16"/>
            <w:szCs w:val="16"/>
            <w:shd w:val="clear" w:color="auto" w:fill="FFFFFF"/>
            <w:lang w:eastAsia="en-GB"/>
          </w:rPr>
          <w:t>otherConstraints</w:t>
        </w:r>
        <w:proofErr w:type="spellEnd"/>
        <w:r>
          <w:rPr>
            <w:rFonts w:ascii="Courier New" w:eastAsia="Times New Roman" w:hAnsi="Courier New" w:cs="Courier New"/>
            <w:color w:val="222222"/>
            <w:sz w:val="16"/>
            <w:szCs w:val="16"/>
            <w:shd w:val="clear" w:color="auto" w:fill="FFFFFF"/>
            <w:lang w:eastAsia="en-GB"/>
          </w:rPr>
          <w:t>&gt;</w:t>
        </w:r>
      </w:ins>
    </w:p>
    <w:p w:rsidR="00A606AC" w:rsidRDefault="00A606AC" w:rsidP="00C35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91" w:author="Jeremy" w:date="2011-09-20T22:23:00Z"/>
          <w:rFonts w:ascii="Courier New" w:eastAsia="Times New Roman" w:hAnsi="Courier New" w:cs="Courier New"/>
          <w:color w:val="222222"/>
          <w:sz w:val="16"/>
          <w:szCs w:val="16"/>
          <w:shd w:val="clear" w:color="auto" w:fill="FFFFFF"/>
          <w:lang w:eastAsia="en-GB"/>
        </w:rPr>
      </w:pPr>
      <w:ins w:id="92" w:author="Jeremy" w:date="2011-09-20T22:24:00Z">
        <w:r>
          <w:rPr>
            <w:rFonts w:ascii="Courier New" w:eastAsia="Times New Roman" w:hAnsi="Courier New" w:cs="Courier New"/>
            <w:color w:val="222222"/>
            <w:sz w:val="16"/>
            <w:szCs w:val="16"/>
            <w:shd w:val="clear" w:color="auto" w:fill="FFFFFF"/>
            <w:lang w:eastAsia="en-GB"/>
          </w:rPr>
          <w:t xml:space="preserve">            &lt;</w:t>
        </w:r>
        <w:proofErr w:type="spellStart"/>
        <w:r>
          <w:rPr>
            <w:rFonts w:ascii="Courier New" w:eastAsia="Times New Roman" w:hAnsi="Courier New" w:cs="Courier New"/>
            <w:color w:val="222222"/>
            <w:sz w:val="16"/>
            <w:szCs w:val="16"/>
            <w:shd w:val="clear" w:color="auto" w:fill="FFFFFF"/>
            <w:lang w:eastAsia="en-GB"/>
          </w:rPr>
          <w:t>gco</w:t>
        </w:r>
        <w:proofErr w:type="gramStart"/>
        <w:r>
          <w:rPr>
            <w:rFonts w:ascii="Courier New" w:eastAsia="Times New Roman" w:hAnsi="Courier New" w:cs="Courier New"/>
            <w:color w:val="222222"/>
            <w:sz w:val="16"/>
            <w:szCs w:val="16"/>
            <w:shd w:val="clear" w:color="auto" w:fill="FFFFFF"/>
            <w:lang w:eastAsia="en-GB"/>
          </w:rPr>
          <w:t>:CharacterString</w:t>
        </w:r>
        <w:proofErr w:type="spellEnd"/>
        <w:proofErr w:type="gramEnd"/>
        <w:r>
          <w:rPr>
            <w:rFonts w:ascii="Courier New" w:eastAsia="Times New Roman" w:hAnsi="Courier New" w:cs="Courier New"/>
            <w:color w:val="222222"/>
            <w:sz w:val="16"/>
            <w:szCs w:val="16"/>
            <w:shd w:val="clear" w:color="auto" w:fill="FFFFFF"/>
            <w:lang w:eastAsia="en-GB"/>
          </w:rPr>
          <w:t>&gt;</w:t>
        </w:r>
        <w:proofErr w:type="spellStart"/>
        <w:r>
          <w:rPr>
            <w:rFonts w:ascii="Courier New" w:eastAsia="Times New Roman" w:hAnsi="Courier New" w:cs="Courier New"/>
            <w:color w:val="222222"/>
            <w:sz w:val="16"/>
            <w:szCs w:val="16"/>
            <w:shd w:val="clear" w:color="auto" w:fill="FFFFFF"/>
            <w:lang w:eastAsia="en-GB"/>
          </w:rPr>
          <w:t>WMOOther</w:t>
        </w:r>
        <w:proofErr w:type="spellEnd"/>
        <w:r>
          <w:rPr>
            <w:rFonts w:ascii="Courier New" w:eastAsia="Times New Roman" w:hAnsi="Courier New" w:cs="Courier New"/>
            <w:color w:val="222222"/>
            <w:sz w:val="16"/>
            <w:szCs w:val="16"/>
            <w:shd w:val="clear" w:color="auto" w:fill="FFFFFF"/>
            <w:lang w:eastAsia="en-GB"/>
          </w:rPr>
          <w:t>&lt;/</w:t>
        </w:r>
        <w:proofErr w:type="spellStart"/>
        <w:r>
          <w:rPr>
            <w:rFonts w:ascii="Courier New" w:eastAsia="Times New Roman" w:hAnsi="Courier New" w:cs="Courier New"/>
            <w:color w:val="222222"/>
            <w:sz w:val="16"/>
            <w:szCs w:val="16"/>
            <w:shd w:val="clear" w:color="auto" w:fill="FFFFFF"/>
            <w:lang w:eastAsia="en-GB"/>
          </w:rPr>
          <w:t>gco:CharacterString</w:t>
        </w:r>
        <w:proofErr w:type="spellEnd"/>
        <w:r>
          <w:rPr>
            <w:rFonts w:ascii="Courier New" w:eastAsia="Times New Roman" w:hAnsi="Courier New" w:cs="Courier New"/>
            <w:color w:val="222222"/>
            <w:sz w:val="16"/>
            <w:szCs w:val="16"/>
            <w:shd w:val="clear" w:color="auto" w:fill="FFFFFF"/>
            <w:lang w:eastAsia="en-GB"/>
          </w:rPr>
          <w:t>&gt;</w:t>
        </w:r>
      </w:ins>
    </w:p>
    <w:p w:rsidR="00A606AC" w:rsidRDefault="00A606AC" w:rsidP="00A6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93" w:author="Jeremy" w:date="2011-09-20T22:26:00Z"/>
          <w:rFonts w:ascii="Courier New" w:eastAsia="Times New Roman" w:hAnsi="Courier New" w:cs="Courier New"/>
          <w:color w:val="222222"/>
          <w:sz w:val="16"/>
          <w:szCs w:val="16"/>
          <w:shd w:val="clear" w:color="auto" w:fill="FFFFFF"/>
          <w:lang w:eastAsia="en-GB"/>
        </w:rPr>
      </w:pPr>
      <w:ins w:id="94" w:author="Jeremy" w:date="2011-09-20T22:23:00Z">
        <w:r>
          <w:rPr>
            <w:rFonts w:ascii="Courier New" w:eastAsia="Times New Roman" w:hAnsi="Courier New" w:cs="Courier New"/>
            <w:color w:val="222222"/>
            <w:sz w:val="16"/>
            <w:szCs w:val="16"/>
            <w:shd w:val="clear" w:color="auto" w:fill="FFFFFF"/>
            <w:lang w:eastAsia="en-GB"/>
          </w:rPr>
          <w:t xml:space="preserve">        &lt;/</w:t>
        </w:r>
        <w:proofErr w:type="spellStart"/>
        <w:r>
          <w:rPr>
            <w:rFonts w:ascii="Courier New" w:eastAsia="Times New Roman" w:hAnsi="Courier New" w:cs="Courier New"/>
            <w:color w:val="222222"/>
            <w:sz w:val="16"/>
            <w:szCs w:val="16"/>
            <w:shd w:val="clear" w:color="auto" w:fill="FFFFFF"/>
            <w:lang w:eastAsia="en-GB"/>
          </w:rPr>
          <w:t>gmd</w:t>
        </w:r>
        <w:proofErr w:type="gramStart"/>
        <w:r>
          <w:rPr>
            <w:rFonts w:ascii="Courier New" w:eastAsia="Times New Roman" w:hAnsi="Courier New" w:cs="Courier New"/>
            <w:color w:val="222222"/>
            <w:sz w:val="16"/>
            <w:szCs w:val="16"/>
            <w:shd w:val="clear" w:color="auto" w:fill="FFFFFF"/>
            <w:lang w:eastAsia="en-GB"/>
          </w:rPr>
          <w:t>:otherConstraints</w:t>
        </w:r>
        <w:proofErr w:type="spellEnd"/>
        <w:proofErr w:type="gramEnd"/>
        <w:r>
          <w:rPr>
            <w:rFonts w:ascii="Courier New" w:eastAsia="Times New Roman" w:hAnsi="Courier New" w:cs="Courier New"/>
            <w:color w:val="222222"/>
            <w:sz w:val="16"/>
            <w:szCs w:val="16"/>
            <w:shd w:val="clear" w:color="auto" w:fill="FFFFFF"/>
            <w:lang w:eastAsia="en-GB"/>
          </w:rPr>
          <w:t>&gt;</w:t>
        </w:r>
      </w:ins>
    </w:p>
    <w:p w:rsidR="00A606AC" w:rsidRDefault="00A606AC" w:rsidP="00A6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95" w:author="Jeremy" w:date="2011-09-20T22:26:00Z"/>
          <w:rFonts w:ascii="Courier New" w:eastAsia="Times New Roman" w:hAnsi="Courier New" w:cs="Courier New"/>
          <w:color w:val="222222"/>
          <w:sz w:val="16"/>
          <w:szCs w:val="16"/>
          <w:shd w:val="clear" w:color="auto" w:fill="FFFFFF"/>
          <w:lang w:eastAsia="en-GB"/>
        </w:rPr>
      </w:pPr>
      <w:ins w:id="96" w:author="Jeremy" w:date="2011-09-20T22:26:00Z">
        <w:r>
          <w:rPr>
            <w:rFonts w:ascii="Courier New" w:eastAsia="Times New Roman" w:hAnsi="Courier New" w:cs="Courier New"/>
            <w:color w:val="222222"/>
            <w:sz w:val="16"/>
            <w:szCs w:val="16"/>
            <w:shd w:val="clear" w:color="auto" w:fill="FFFFFF"/>
            <w:lang w:eastAsia="en-GB"/>
          </w:rPr>
          <w:t xml:space="preserve">        </w:t>
        </w:r>
        <w:proofErr w:type="gramStart"/>
        <w:r>
          <w:rPr>
            <w:rFonts w:ascii="Courier New" w:eastAsia="Times New Roman" w:hAnsi="Courier New" w:cs="Courier New"/>
            <w:color w:val="222222"/>
            <w:sz w:val="16"/>
            <w:szCs w:val="16"/>
            <w:shd w:val="clear" w:color="auto" w:fill="FFFFFF"/>
            <w:lang w:eastAsia="en-GB"/>
          </w:rPr>
          <w:t>&lt;!--</w:t>
        </w:r>
        <w:proofErr w:type="gramEnd"/>
        <w:r>
          <w:rPr>
            <w:rFonts w:ascii="Courier New" w:eastAsia="Times New Roman" w:hAnsi="Courier New" w:cs="Courier New"/>
            <w:color w:val="222222"/>
            <w:sz w:val="16"/>
            <w:szCs w:val="16"/>
            <w:shd w:val="clear" w:color="auto" w:fill="FFFFFF"/>
            <w:lang w:eastAsia="en-GB"/>
          </w:rPr>
          <w:t xml:space="preserve"> WMO </w:t>
        </w:r>
        <w:r>
          <w:rPr>
            <w:rFonts w:ascii="Courier New" w:eastAsia="Times New Roman" w:hAnsi="Courier New" w:cs="Courier New"/>
            <w:color w:val="222222"/>
            <w:sz w:val="16"/>
            <w:szCs w:val="16"/>
            <w:shd w:val="clear" w:color="auto" w:fill="FFFFFF"/>
            <w:lang w:eastAsia="en-GB"/>
          </w:rPr>
          <w:t>GTS Priority</w:t>
        </w:r>
        <w:r>
          <w:rPr>
            <w:rFonts w:ascii="Courier New" w:eastAsia="Times New Roman" w:hAnsi="Courier New" w:cs="Courier New"/>
            <w:color w:val="222222"/>
            <w:sz w:val="16"/>
            <w:szCs w:val="16"/>
            <w:shd w:val="clear" w:color="auto" w:fill="FFFFFF"/>
            <w:lang w:eastAsia="en-GB"/>
          </w:rPr>
          <w:t xml:space="preserve"> declaration --&gt;</w:t>
        </w:r>
      </w:ins>
    </w:p>
    <w:p w:rsidR="00A606AC" w:rsidRDefault="00A606AC" w:rsidP="00A6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97" w:author="Jeremy" w:date="2011-09-20T22:26:00Z"/>
          <w:rFonts w:ascii="Courier New" w:eastAsia="Times New Roman" w:hAnsi="Courier New" w:cs="Courier New"/>
          <w:color w:val="222222"/>
          <w:sz w:val="16"/>
          <w:szCs w:val="16"/>
          <w:shd w:val="clear" w:color="auto" w:fill="FFFFFF"/>
          <w:lang w:eastAsia="en-GB"/>
        </w:rPr>
      </w:pPr>
      <w:ins w:id="98" w:author="Jeremy" w:date="2011-09-20T22:26:00Z">
        <w:r>
          <w:rPr>
            <w:rFonts w:ascii="Courier New" w:eastAsia="Times New Roman" w:hAnsi="Courier New" w:cs="Courier New"/>
            <w:color w:val="222222"/>
            <w:sz w:val="16"/>
            <w:szCs w:val="16"/>
            <w:shd w:val="clear" w:color="auto" w:fill="FFFFFF"/>
            <w:lang w:eastAsia="en-GB"/>
          </w:rPr>
          <w:t xml:space="preserve">        &lt;</w:t>
        </w:r>
        <w:proofErr w:type="spellStart"/>
        <w:proofErr w:type="gramStart"/>
        <w:r>
          <w:rPr>
            <w:rFonts w:ascii="Courier New" w:eastAsia="Times New Roman" w:hAnsi="Courier New" w:cs="Courier New"/>
            <w:color w:val="222222"/>
            <w:sz w:val="16"/>
            <w:szCs w:val="16"/>
            <w:shd w:val="clear" w:color="auto" w:fill="FFFFFF"/>
            <w:lang w:eastAsia="en-GB"/>
          </w:rPr>
          <w:t>gmd:</w:t>
        </w:r>
        <w:proofErr w:type="gramEnd"/>
        <w:r>
          <w:rPr>
            <w:rFonts w:ascii="Courier New" w:eastAsia="Times New Roman" w:hAnsi="Courier New" w:cs="Courier New"/>
            <w:color w:val="222222"/>
            <w:sz w:val="16"/>
            <w:szCs w:val="16"/>
            <w:shd w:val="clear" w:color="auto" w:fill="FFFFFF"/>
            <w:lang w:eastAsia="en-GB"/>
          </w:rPr>
          <w:t>otherConstraints</w:t>
        </w:r>
        <w:proofErr w:type="spellEnd"/>
        <w:r>
          <w:rPr>
            <w:rFonts w:ascii="Courier New" w:eastAsia="Times New Roman" w:hAnsi="Courier New" w:cs="Courier New"/>
            <w:color w:val="222222"/>
            <w:sz w:val="16"/>
            <w:szCs w:val="16"/>
            <w:shd w:val="clear" w:color="auto" w:fill="FFFFFF"/>
            <w:lang w:eastAsia="en-GB"/>
          </w:rPr>
          <w:t>&gt;</w:t>
        </w:r>
      </w:ins>
    </w:p>
    <w:p w:rsidR="00A606AC" w:rsidRDefault="00A606AC" w:rsidP="00A6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99" w:author="Jeremy" w:date="2011-09-20T22:26:00Z"/>
          <w:rFonts w:ascii="Courier New" w:eastAsia="Times New Roman" w:hAnsi="Courier New" w:cs="Courier New"/>
          <w:color w:val="222222"/>
          <w:sz w:val="16"/>
          <w:szCs w:val="16"/>
          <w:shd w:val="clear" w:color="auto" w:fill="FFFFFF"/>
          <w:lang w:eastAsia="en-GB"/>
        </w:rPr>
      </w:pPr>
      <w:ins w:id="100" w:author="Jeremy" w:date="2011-09-20T22:26:00Z">
        <w:r>
          <w:rPr>
            <w:rFonts w:ascii="Courier New" w:eastAsia="Times New Roman" w:hAnsi="Courier New" w:cs="Courier New"/>
            <w:color w:val="222222"/>
            <w:sz w:val="16"/>
            <w:szCs w:val="16"/>
            <w:shd w:val="clear" w:color="auto" w:fill="FFFFFF"/>
            <w:lang w:eastAsia="en-GB"/>
          </w:rPr>
          <w:t xml:space="preserve">            &lt;</w:t>
        </w:r>
        <w:proofErr w:type="spellStart"/>
        <w:r>
          <w:rPr>
            <w:rFonts w:ascii="Courier New" w:eastAsia="Times New Roman" w:hAnsi="Courier New" w:cs="Courier New"/>
            <w:color w:val="222222"/>
            <w:sz w:val="16"/>
            <w:szCs w:val="16"/>
            <w:shd w:val="clear" w:color="auto" w:fill="FFFFFF"/>
            <w:lang w:eastAsia="en-GB"/>
          </w:rPr>
          <w:t>gco</w:t>
        </w:r>
        <w:proofErr w:type="gramStart"/>
        <w:r>
          <w:rPr>
            <w:rFonts w:ascii="Courier New" w:eastAsia="Times New Roman" w:hAnsi="Courier New" w:cs="Courier New"/>
            <w:color w:val="222222"/>
            <w:sz w:val="16"/>
            <w:szCs w:val="16"/>
            <w:shd w:val="clear" w:color="auto" w:fill="FFFFFF"/>
            <w:lang w:eastAsia="en-GB"/>
          </w:rPr>
          <w:t>:CharacterString</w:t>
        </w:r>
        <w:proofErr w:type="spellEnd"/>
        <w:proofErr w:type="gramEnd"/>
        <w:r>
          <w:rPr>
            <w:rFonts w:ascii="Courier New" w:eastAsia="Times New Roman" w:hAnsi="Courier New" w:cs="Courier New"/>
            <w:color w:val="222222"/>
            <w:sz w:val="16"/>
            <w:szCs w:val="16"/>
            <w:shd w:val="clear" w:color="auto" w:fill="FFFFFF"/>
            <w:lang w:eastAsia="en-GB"/>
          </w:rPr>
          <w:t>&gt;</w:t>
        </w:r>
        <w:r>
          <w:rPr>
            <w:rFonts w:ascii="Courier New" w:eastAsia="Times New Roman" w:hAnsi="Courier New" w:cs="Courier New"/>
            <w:color w:val="222222"/>
            <w:sz w:val="16"/>
            <w:szCs w:val="16"/>
            <w:shd w:val="clear" w:color="auto" w:fill="FFFFFF"/>
            <w:lang w:eastAsia="en-GB"/>
          </w:rPr>
          <w:t>GTSPriority2</w:t>
        </w:r>
        <w:r>
          <w:rPr>
            <w:rFonts w:ascii="Courier New" w:eastAsia="Times New Roman" w:hAnsi="Courier New" w:cs="Courier New"/>
            <w:color w:val="222222"/>
            <w:sz w:val="16"/>
            <w:szCs w:val="16"/>
            <w:shd w:val="clear" w:color="auto" w:fill="FFFFFF"/>
            <w:lang w:eastAsia="en-GB"/>
          </w:rPr>
          <w:t>&lt;/</w:t>
        </w:r>
        <w:proofErr w:type="spellStart"/>
        <w:r>
          <w:rPr>
            <w:rFonts w:ascii="Courier New" w:eastAsia="Times New Roman" w:hAnsi="Courier New" w:cs="Courier New"/>
            <w:color w:val="222222"/>
            <w:sz w:val="16"/>
            <w:szCs w:val="16"/>
            <w:shd w:val="clear" w:color="auto" w:fill="FFFFFF"/>
            <w:lang w:eastAsia="en-GB"/>
          </w:rPr>
          <w:t>gco:CharacterString</w:t>
        </w:r>
        <w:proofErr w:type="spellEnd"/>
        <w:r>
          <w:rPr>
            <w:rFonts w:ascii="Courier New" w:eastAsia="Times New Roman" w:hAnsi="Courier New" w:cs="Courier New"/>
            <w:color w:val="222222"/>
            <w:sz w:val="16"/>
            <w:szCs w:val="16"/>
            <w:shd w:val="clear" w:color="auto" w:fill="FFFFFF"/>
            <w:lang w:eastAsia="en-GB"/>
          </w:rPr>
          <w:t>&gt;</w:t>
        </w:r>
      </w:ins>
    </w:p>
    <w:p w:rsidR="00A606AC" w:rsidRDefault="00A606AC" w:rsidP="00A6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101" w:author="Jeremy" w:date="2011-09-20T22:45:00Z"/>
          <w:rFonts w:ascii="Courier New" w:eastAsia="Times New Roman" w:hAnsi="Courier New" w:cs="Courier New"/>
          <w:color w:val="222222"/>
          <w:sz w:val="16"/>
          <w:szCs w:val="16"/>
          <w:shd w:val="clear" w:color="auto" w:fill="FFFFFF"/>
          <w:lang w:eastAsia="en-GB"/>
        </w:rPr>
      </w:pPr>
      <w:ins w:id="102" w:author="Jeremy" w:date="2011-09-20T22:26:00Z">
        <w:r>
          <w:rPr>
            <w:rFonts w:ascii="Courier New" w:eastAsia="Times New Roman" w:hAnsi="Courier New" w:cs="Courier New"/>
            <w:color w:val="222222"/>
            <w:sz w:val="16"/>
            <w:szCs w:val="16"/>
            <w:shd w:val="clear" w:color="auto" w:fill="FFFFFF"/>
            <w:lang w:eastAsia="en-GB"/>
          </w:rPr>
          <w:t xml:space="preserve">        &lt;/</w:t>
        </w:r>
        <w:proofErr w:type="spellStart"/>
        <w:r>
          <w:rPr>
            <w:rFonts w:ascii="Courier New" w:eastAsia="Times New Roman" w:hAnsi="Courier New" w:cs="Courier New"/>
            <w:color w:val="222222"/>
            <w:sz w:val="16"/>
            <w:szCs w:val="16"/>
            <w:shd w:val="clear" w:color="auto" w:fill="FFFFFF"/>
            <w:lang w:eastAsia="en-GB"/>
          </w:rPr>
          <w:t>gmd</w:t>
        </w:r>
        <w:proofErr w:type="gramStart"/>
        <w:r>
          <w:rPr>
            <w:rFonts w:ascii="Courier New" w:eastAsia="Times New Roman" w:hAnsi="Courier New" w:cs="Courier New"/>
            <w:color w:val="222222"/>
            <w:sz w:val="16"/>
            <w:szCs w:val="16"/>
            <w:shd w:val="clear" w:color="auto" w:fill="FFFFFF"/>
            <w:lang w:eastAsia="en-GB"/>
          </w:rPr>
          <w:t>:otherConstraints</w:t>
        </w:r>
        <w:proofErr w:type="spellEnd"/>
        <w:proofErr w:type="gramEnd"/>
        <w:r>
          <w:rPr>
            <w:rFonts w:ascii="Courier New" w:eastAsia="Times New Roman" w:hAnsi="Courier New" w:cs="Courier New"/>
            <w:color w:val="222222"/>
            <w:sz w:val="16"/>
            <w:szCs w:val="16"/>
            <w:shd w:val="clear" w:color="auto" w:fill="FFFFFF"/>
            <w:lang w:eastAsia="en-GB"/>
          </w:rPr>
          <w:t>&gt;</w:t>
        </w:r>
      </w:ins>
    </w:p>
    <w:p w:rsidR="00B13853" w:rsidRDefault="00B13853" w:rsidP="00B13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103" w:author="Jeremy" w:date="2011-09-20T22:45:00Z"/>
          <w:rFonts w:ascii="Courier New" w:eastAsia="Times New Roman" w:hAnsi="Courier New" w:cs="Courier New"/>
          <w:color w:val="222222"/>
          <w:sz w:val="16"/>
          <w:szCs w:val="16"/>
          <w:shd w:val="clear" w:color="auto" w:fill="FFFFFF"/>
          <w:lang w:eastAsia="en-GB"/>
        </w:rPr>
      </w:pPr>
      <w:ins w:id="104" w:author="Jeremy" w:date="2011-09-20T22:45:00Z">
        <w:r>
          <w:rPr>
            <w:rFonts w:ascii="Courier New" w:eastAsia="Times New Roman" w:hAnsi="Courier New" w:cs="Courier New"/>
            <w:color w:val="222222"/>
            <w:sz w:val="16"/>
            <w:szCs w:val="16"/>
            <w:shd w:val="clear" w:color="auto" w:fill="FFFFFF"/>
            <w:lang w:eastAsia="en-GB"/>
          </w:rPr>
          <w:t xml:space="preserve">        </w:t>
        </w:r>
        <w:proofErr w:type="gramStart"/>
        <w:r>
          <w:rPr>
            <w:rFonts w:ascii="Courier New" w:eastAsia="Times New Roman" w:hAnsi="Courier New" w:cs="Courier New"/>
            <w:color w:val="222222"/>
            <w:sz w:val="16"/>
            <w:szCs w:val="16"/>
            <w:shd w:val="clear" w:color="auto" w:fill="FFFFFF"/>
            <w:lang w:eastAsia="en-GB"/>
          </w:rPr>
          <w:t>&lt;!--</w:t>
        </w:r>
        <w:proofErr w:type="gramEnd"/>
        <w:r>
          <w:rPr>
            <w:rFonts w:ascii="Courier New" w:eastAsia="Times New Roman" w:hAnsi="Courier New" w:cs="Courier New"/>
            <w:color w:val="222222"/>
            <w:sz w:val="16"/>
            <w:szCs w:val="16"/>
            <w:shd w:val="clear" w:color="auto" w:fill="FFFFFF"/>
            <w:lang w:eastAsia="en-GB"/>
          </w:rPr>
          <w:t xml:space="preserve"> </w:t>
        </w:r>
        <w:r>
          <w:rPr>
            <w:rFonts w:ascii="Courier New" w:eastAsia="Times New Roman" w:hAnsi="Courier New" w:cs="Courier New"/>
            <w:color w:val="222222"/>
            <w:sz w:val="16"/>
            <w:szCs w:val="16"/>
            <w:shd w:val="clear" w:color="auto" w:fill="FFFFFF"/>
            <w:lang w:eastAsia="en-GB"/>
          </w:rPr>
          <w:t>Supplemental</w:t>
        </w:r>
        <w:r>
          <w:rPr>
            <w:rFonts w:ascii="Courier New" w:eastAsia="Times New Roman" w:hAnsi="Courier New" w:cs="Courier New"/>
            <w:color w:val="222222"/>
            <w:sz w:val="16"/>
            <w:szCs w:val="16"/>
            <w:shd w:val="clear" w:color="auto" w:fill="FFFFFF"/>
            <w:lang w:eastAsia="en-GB"/>
          </w:rPr>
          <w:t xml:space="preserve"> declaration</w:t>
        </w:r>
        <w:r>
          <w:rPr>
            <w:rFonts w:ascii="Courier New" w:eastAsia="Times New Roman" w:hAnsi="Courier New" w:cs="Courier New"/>
            <w:color w:val="222222"/>
            <w:sz w:val="16"/>
            <w:szCs w:val="16"/>
            <w:shd w:val="clear" w:color="auto" w:fill="FFFFFF"/>
            <w:lang w:eastAsia="en-GB"/>
          </w:rPr>
          <w:t xml:space="preserve"> of ICAO OPMET data policy</w:t>
        </w:r>
        <w:r>
          <w:rPr>
            <w:rFonts w:ascii="Courier New" w:eastAsia="Times New Roman" w:hAnsi="Courier New" w:cs="Courier New"/>
            <w:color w:val="222222"/>
            <w:sz w:val="16"/>
            <w:szCs w:val="16"/>
            <w:shd w:val="clear" w:color="auto" w:fill="FFFFFF"/>
            <w:lang w:eastAsia="en-GB"/>
          </w:rPr>
          <w:t xml:space="preserve"> --&gt;</w:t>
        </w:r>
      </w:ins>
    </w:p>
    <w:p w:rsidR="00B13853" w:rsidRDefault="00B13853" w:rsidP="00B13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105" w:author="Jeremy" w:date="2011-09-20T22:45:00Z"/>
          <w:rFonts w:ascii="Courier New" w:eastAsia="Times New Roman" w:hAnsi="Courier New" w:cs="Courier New"/>
          <w:color w:val="222222"/>
          <w:sz w:val="16"/>
          <w:szCs w:val="16"/>
          <w:shd w:val="clear" w:color="auto" w:fill="FFFFFF"/>
          <w:lang w:eastAsia="en-GB"/>
        </w:rPr>
      </w:pPr>
      <w:ins w:id="106" w:author="Jeremy" w:date="2011-09-20T22:45:00Z">
        <w:r>
          <w:rPr>
            <w:rFonts w:ascii="Courier New" w:eastAsia="Times New Roman" w:hAnsi="Courier New" w:cs="Courier New"/>
            <w:color w:val="222222"/>
            <w:sz w:val="16"/>
            <w:szCs w:val="16"/>
            <w:shd w:val="clear" w:color="auto" w:fill="FFFFFF"/>
            <w:lang w:eastAsia="en-GB"/>
          </w:rPr>
          <w:t xml:space="preserve">        &lt;</w:t>
        </w:r>
        <w:proofErr w:type="spellStart"/>
        <w:proofErr w:type="gramStart"/>
        <w:r>
          <w:rPr>
            <w:rFonts w:ascii="Courier New" w:eastAsia="Times New Roman" w:hAnsi="Courier New" w:cs="Courier New"/>
            <w:color w:val="222222"/>
            <w:sz w:val="16"/>
            <w:szCs w:val="16"/>
            <w:shd w:val="clear" w:color="auto" w:fill="FFFFFF"/>
            <w:lang w:eastAsia="en-GB"/>
          </w:rPr>
          <w:t>gmd:</w:t>
        </w:r>
        <w:proofErr w:type="gramEnd"/>
        <w:r>
          <w:rPr>
            <w:rFonts w:ascii="Courier New" w:eastAsia="Times New Roman" w:hAnsi="Courier New" w:cs="Courier New"/>
            <w:color w:val="222222"/>
            <w:sz w:val="16"/>
            <w:szCs w:val="16"/>
            <w:shd w:val="clear" w:color="auto" w:fill="FFFFFF"/>
            <w:lang w:eastAsia="en-GB"/>
          </w:rPr>
          <w:t>otherConstraints</w:t>
        </w:r>
        <w:proofErr w:type="spellEnd"/>
        <w:r>
          <w:rPr>
            <w:rFonts w:ascii="Courier New" w:eastAsia="Times New Roman" w:hAnsi="Courier New" w:cs="Courier New"/>
            <w:color w:val="222222"/>
            <w:sz w:val="16"/>
            <w:szCs w:val="16"/>
            <w:shd w:val="clear" w:color="auto" w:fill="FFFFFF"/>
            <w:lang w:eastAsia="en-GB"/>
          </w:rPr>
          <w:t>&gt;</w:t>
        </w:r>
      </w:ins>
    </w:p>
    <w:p w:rsidR="00B13853" w:rsidRDefault="00B13853" w:rsidP="00B13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107" w:author="Jeremy" w:date="2011-09-20T22:46:00Z"/>
          <w:rFonts w:ascii="Courier New" w:eastAsia="Times New Roman" w:hAnsi="Courier New" w:cs="Courier New"/>
          <w:color w:val="222222"/>
          <w:sz w:val="16"/>
          <w:szCs w:val="16"/>
          <w:shd w:val="clear" w:color="auto" w:fill="FFFFFF"/>
          <w:lang w:eastAsia="en-GB"/>
        </w:rPr>
      </w:pPr>
      <w:ins w:id="108" w:author="Jeremy" w:date="2011-09-20T22:45:00Z">
        <w:r>
          <w:rPr>
            <w:rFonts w:ascii="Courier New" w:eastAsia="Times New Roman" w:hAnsi="Courier New" w:cs="Courier New"/>
            <w:color w:val="222222"/>
            <w:sz w:val="16"/>
            <w:szCs w:val="16"/>
            <w:shd w:val="clear" w:color="auto" w:fill="FFFFFF"/>
            <w:lang w:eastAsia="en-GB"/>
          </w:rPr>
          <w:t xml:space="preserve">            &lt;</w:t>
        </w:r>
        <w:proofErr w:type="spellStart"/>
        <w:r>
          <w:rPr>
            <w:rFonts w:ascii="Courier New" w:eastAsia="Times New Roman" w:hAnsi="Courier New" w:cs="Courier New"/>
            <w:color w:val="222222"/>
            <w:sz w:val="16"/>
            <w:szCs w:val="16"/>
            <w:shd w:val="clear" w:color="auto" w:fill="FFFFFF"/>
            <w:lang w:eastAsia="en-GB"/>
          </w:rPr>
          <w:t>gco</w:t>
        </w:r>
        <w:proofErr w:type="gramStart"/>
        <w:r>
          <w:rPr>
            <w:rFonts w:ascii="Courier New" w:eastAsia="Times New Roman" w:hAnsi="Courier New" w:cs="Courier New"/>
            <w:color w:val="222222"/>
            <w:sz w:val="16"/>
            <w:szCs w:val="16"/>
            <w:shd w:val="clear" w:color="auto" w:fill="FFFFFF"/>
            <w:lang w:eastAsia="en-GB"/>
          </w:rPr>
          <w:t>:CharacterString</w:t>
        </w:r>
        <w:proofErr w:type="spellEnd"/>
        <w:proofErr w:type="gramEnd"/>
        <w:r>
          <w:rPr>
            <w:rFonts w:ascii="Courier New" w:eastAsia="Times New Roman" w:hAnsi="Courier New" w:cs="Courier New"/>
            <w:color w:val="222222"/>
            <w:sz w:val="16"/>
            <w:szCs w:val="16"/>
            <w:shd w:val="clear" w:color="auto" w:fill="FFFFFF"/>
            <w:lang w:eastAsia="en-GB"/>
          </w:rPr>
          <w:t>&gt;</w:t>
        </w:r>
        <w:r w:rsidRPr="00B13853">
          <w:rPr>
            <w:rFonts w:ascii="Courier New" w:eastAsia="Times New Roman" w:hAnsi="Courier New" w:cs="Courier New"/>
            <w:color w:val="222222"/>
            <w:sz w:val="16"/>
            <w:szCs w:val="16"/>
            <w:shd w:val="clear" w:color="auto" w:fill="FFFFFF"/>
            <w:lang w:eastAsia="en-GB"/>
          </w:rPr>
          <w:t>ICAO Annex 3 Meteorological Services for International Air Navigation</w:t>
        </w:r>
      </w:ins>
      <w:ins w:id="109" w:author="Jeremy" w:date="2011-09-20T22:46:00Z">
        <w:r>
          <w:rPr>
            <w:rFonts w:ascii="Courier New" w:eastAsia="Times New Roman" w:hAnsi="Courier New" w:cs="Courier New"/>
            <w:color w:val="222222"/>
            <w:sz w:val="16"/>
            <w:szCs w:val="16"/>
            <w:shd w:val="clear" w:color="auto" w:fill="FFFFFF"/>
            <w:lang w:eastAsia="en-GB"/>
          </w:rPr>
          <w:t>&lt;/</w:t>
        </w:r>
        <w:proofErr w:type="spellStart"/>
        <w:r>
          <w:rPr>
            <w:rFonts w:ascii="Courier New" w:eastAsia="Times New Roman" w:hAnsi="Courier New" w:cs="Courier New"/>
            <w:color w:val="222222"/>
            <w:sz w:val="16"/>
            <w:szCs w:val="16"/>
            <w:shd w:val="clear" w:color="auto" w:fill="FFFFFF"/>
            <w:lang w:eastAsia="en-GB"/>
          </w:rPr>
          <w:t>gco:CharacterString</w:t>
        </w:r>
        <w:proofErr w:type="spellEnd"/>
        <w:r>
          <w:rPr>
            <w:rFonts w:ascii="Courier New" w:eastAsia="Times New Roman" w:hAnsi="Courier New" w:cs="Courier New"/>
            <w:color w:val="222222"/>
            <w:sz w:val="16"/>
            <w:szCs w:val="16"/>
            <w:shd w:val="clear" w:color="auto" w:fill="FFFFFF"/>
            <w:lang w:eastAsia="en-GB"/>
          </w:rPr>
          <w:t>&gt;</w:t>
        </w:r>
      </w:ins>
    </w:p>
    <w:p w:rsidR="00B13853" w:rsidRPr="001F7671" w:rsidRDefault="00B13853" w:rsidP="00B13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ins w:id="110" w:author="Jeremy" w:date="2011-09-20T22:46:00Z">
        <w:r>
          <w:rPr>
            <w:rFonts w:ascii="Courier New" w:eastAsia="Times New Roman" w:hAnsi="Courier New" w:cs="Courier New"/>
            <w:color w:val="222222"/>
            <w:sz w:val="16"/>
            <w:szCs w:val="16"/>
            <w:shd w:val="clear" w:color="auto" w:fill="FFFFFF"/>
            <w:lang w:eastAsia="en-GB"/>
          </w:rPr>
          <w:t xml:space="preserve">        &lt;/</w:t>
        </w:r>
        <w:proofErr w:type="spellStart"/>
        <w:r>
          <w:rPr>
            <w:rFonts w:ascii="Courier New" w:eastAsia="Times New Roman" w:hAnsi="Courier New" w:cs="Courier New"/>
            <w:color w:val="222222"/>
            <w:sz w:val="16"/>
            <w:szCs w:val="16"/>
            <w:shd w:val="clear" w:color="auto" w:fill="FFFFFF"/>
            <w:lang w:eastAsia="en-GB"/>
          </w:rPr>
          <w:t>gmd</w:t>
        </w:r>
        <w:proofErr w:type="gramStart"/>
        <w:r>
          <w:rPr>
            <w:rFonts w:ascii="Courier New" w:eastAsia="Times New Roman" w:hAnsi="Courier New" w:cs="Courier New"/>
            <w:color w:val="222222"/>
            <w:sz w:val="16"/>
            <w:szCs w:val="16"/>
            <w:shd w:val="clear" w:color="auto" w:fill="FFFFFF"/>
            <w:lang w:eastAsia="en-GB"/>
          </w:rPr>
          <w:t>:otherConstraints</w:t>
        </w:r>
        <w:proofErr w:type="spellEnd"/>
        <w:proofErr w:type="gramEnd"/>
        <w:r>
          <w:rPr>
            <w:rFonts w:ascii="Courier New" w:eastAsia="Times New Roman" w:hAnsi="Courier New" w:cs="Courier New"/>
            <w:color w:val="222222"/>
            <w:sz w:val="16"/>
            <w:szCs w:val="16"/>
            <w:shd w:val="clear" w:color="auto" w:fill="FFFFFF"/>
            <w:lang w:eastAsia="en-GB"/>
          </w:rPr>
          <w:t>&gt;</w:t>
        </w:r>
      </w:ins>
    </w:p>
    <w:p w:rsidR="001F7671" w:rsidRPr="001F7671" w:rsidRDefault="001F7671" w:rsidP="00C35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1F7671">
        <w:rPr>
          <w:rFonts w:ascii="Courier New" w:eastAsia="Times New Roman" w:hAnsi="Courier New" w:cs="Courier New"/>
          <w:color w:val="222222"/>
          <w:sz w:val="16"/>
          <w:szCs w:val="16"/>
          <w:shd w:val="clear" w:color="auto" w:fill="FFFFFF"/>
          <w:lang w:eastAsia="en-GB"/>
        </w:rPr>
        <w:t xml:space="preserve">    &lt;/</w:t>
      </w:r>
      <w:proofErr w:type="spellStart"/>
      <w:r w:rsidRPr="001F7671">
        <w:rPr>
          <w:rFonts w:ascii="Courier New" w:eastAsia="Times New Roman" w:hAnsi="Courier New" w:cs="Courier New"/>
          <w:color w:val="222222"/>
          <w:sz w:val="16"/>
          <w:szCs w:val="16"/>
          <w:shd w:val="clear" w:color="auto" w:fill="FFFFFF"/>
          <w:lang w:eastAsia="en-GB"/>
        </w:rPr>
        <w:t>gmd</w:t>
      </w:r>
      <w:proofErr w:type="gramStart"/>
      <w:r w:rsidRPr="001F7671">
        <w:rPr>
          <w:rFonts w:ascii="Courier New" w:eastAsia="Times New Roman" w:hAnsi="Courier New" w:cs="Courier New"/>
          <w:color w:val="222222"/>
          <w:sz w:val="16"/>
          <w:szCs w:val="16"/>
          <w:shd w:val="clear" w:color="auto" w:fill="FFFFFF"/>
          <w:lang w:eastAsia="en-GB"/>
        </w:rPr>
        <w:t>:MD</w:t>
      </w:r>
      <w:proofErr w:type="gramEnd"/>
      <w:r w:rsidRPr="001F7671">
        <w:rPr>
          <w:rFonts w:ascii="Courier New" w:eastAsia="Times New Roman" w:hAnsi="Courier New" w:cs="Courier New"/>
          <w:color w:val="222222"/>
          <w:sz w:val="16"/>
          <w:szCs w:val="16"/>
          <w:shd w:val="clear" w:color="auto" w:fill="FFFFFF"/>
          <w:lang w:eastAsia="en-GB"/>
        </w:rPr>
        <w:t>_LegalConstraints</w:t>
      </w:r>
      <w:proofErr w:type="spellEnd"/>
      <w:r w:rsidRPr="001F7671">
        <w:rPr>
          <w:rFonts w:ascii="Courier New" w:eastAsia="Times New Roman" w:hAnsi="Courier New" w:cs="Courier New"/>
          <w:color w:val="222222"/>
          <w:sz w:val="16"/>
          <w:szCs w:val="16"/>
          <w:shd w:val="clear" w:color="auto" w:fill="FFFFFF"/>
          <w:lang w:eastAsia="en-GB"/>
        </w:rPr>
        <w:t>&gt;</w:t>
      </w:r>
    </w:p>
    <w:p w:rsidR="001F7671" w:rsidRPr="001F7671" w:rsidRDefault="001F7671" w:rsidP="00C35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20"/>
          <w:szCs w:val="20"/>
          <w:shd w:val="clear" w:color="auto" w:fill="FFFFFF"/>
          <w:lang w:eastAsia="en-GB"/>
        </w:rPr>
      </w:pPr>
      <w:r w:rsidRPr="001F7671">
        <w:rPr>
          <w:rFonts w:ascii="Courier New" w:eastAsia="Times New Roman" w:hAnsi="Courier New" w:cs="Courier New"/>
          <w:color w:val="222222"/>
          <w:sz w:val="16"/>
          <w:szCs w:val="16"/>
          <w:shd w:val="clear" w:color="auto" w:fill="FFFFFF"/>
          <w:lang w:eastAsia="en-GB"/>
        </w:rPr>
        <w:t>&lt;/</w:t>
      </w:r>
      <w:proofErr w:type="spellStart"/>
      <w:r w:rsidRPr="001F7671">
        <w:rPr>
          <w:rFonts w:ascii="Courier New" w:eastAsia="Times New Roman" w:hAnsi="Courier New" w:cs="Courier New"/>
          <w:color w:val="222222"/>
          <w:sz w:val="16"/>
          <w:szCs w:val="16"/>
          <w:shd w:val="clear" w:color="auto" w:fill="FFFFFF"/>
          <w:lang w:eastAsia="en-GB"/>
        </w:rPr>
        <w:t>gmd</w:t>
      </w:r>
      <w:proofErr w:type="gramStart"/>
      <w:r w:rsidRPr="001F7671">
        <w:rPr>
          <w:rFonts w:ascii="Courier New" w:eastAsia="Times New Roman" w:hAnsi="Courier New" w:cs="Courier New"/>
          <w:color w:val="222222"/>
          <w:sz w:val="16"/>
          <w:szCs w:val="16"/>
          <w:shd w:val="clear" w:color="auto" w:fill="FFFFFF"/>
          <w:lang w:eastAsia="en-GB"/>
        </w:rPr>
        <w:t>:resourceConstraints</w:t>
      </w:r>
      <w:proofErr w:type="spellEnd"/>
      <w:proofErr w:type="gramEnd"/>
      <w:r w:rsidRPr="001F7671">
        <w:rPr>
          <w:rFonts w:ascii="Courier New" w:eastAsia="Times New Roman" w:hAnsi="Courier New" w:cs="Courier New"/>
          <w:color w:val="222222"/>
          <w:sz w:val="16"/>
          <w:szCs w:val="16"/>
          <w:shd w:val="clear" w:color="auto" w:fill="FFFFFF"/>
          <w:lang w:eastAsia="en-GB"/>
        </w:rPr>
        <w:t>&gt;</w:t>
      </w:r>
    </w:p>
    <w:p w:rsidR="006C0F11" w:rsidRDefault="006C0F11" w:rsidP="001F7671">
      <w:pPr>
        <w:spacing w:line="240" w:lineRule="auto"/>
        <w:rPr>
          <w:rFonts w:ascii="Arial" w:eastAsia="Times New Roman" w:hAnsi="Arial" w:cs="Arial"/>
          <w:b/>
          <w:bCs/>
          <w:color w:val="222222"/>
          <w:sz w:val="20"/>
          <w:szCs w:val="20"/>
          <w:shd w:val="clear" w:color="auto" w:fill="FFFFFF"/>
          <w:lang w:eastAsia="en-GB"/>
        </w:rPr>
      </w:pPr>
    </w:p>
    <w:p w:rsidR="00EE2D90" w:rsidRPr="00EE2D90" w:rsidRDefault="00EE2D90" w:rsidP="001F7671">
      <w:pPr>
        <w:spacing w:line="240" w:lineRule="auto"/>
        <w:rPr>
          <w:rFonts w:ascii="Arial" w:eastAsia="Times New Roman" w:hAnsi="Arial" w:cs="Arial"/>
          <w:bCs/>
          <w:color w:val="222222"/>
          <w:sz w:val="20"/>
          <w:szCs w:val="20"/>
          <w:shd w:val="clear" w:color="auto" w:fill="FFFFFF"/>
          <w:lang w:eastAsia="en-GB"/>
        </w:rPr>
      </w:pPr>
      <w:r w:rsidRPr="00EE2D90">
        <w:rPr>
          <w:rFonts w:ascii="Arial" w:eastAsia="Times New Roman" w:hAnsi="Arial" w:cs="Arial"/>
          <w:bCs/>
          <w:color w:val="222222"/>
          <w:sz w:val="20"/>
          <w:szCs w:val="20"/>
          <w:shd w:val="clear" w:color="auto" w:fill="FFFFFF"/>
          <w:lang w:eastAsia="en-GB"/>
        </w:rPr>
        <w:t>[</w:t>
      </w:r>
      <w:r w:rsidRPr="00EE2D90">
        <w:rPr>
          <w:rFonts w:ascii="Arial" w:eastAsia="Times New Roman" w:hAnsi="Arial" w:cs="Arial"/>
          <w:bCs/>
          <w:color w:val="76923C" w:themeColor="accent3" w:themeShade="BF"/>
          <w:sz w:val="20"/>
          <w:szCs w:val="20"/>
          <w:shd w:val="clear" w:color="auto" w:fill="FFFFFF"/>
          <w:lang w:eastAsia="en-GB"/>
        </w:rPr>
        <w:t>Ted suggested that we may be able to use a more explicit statement about the period of valid use; i.e. gmd</w:t>
      </w:r>
      <w:proofErr w:type="gramStart"/>
      <w:r w:rsidRPr="00EE2D90">
        <w:rPr>
          <w:rFonts w:ascii="Arial" w:eastAsia="Times New Roman" w:hAnsi="Arial" w:cs="Arial"/>
          <w:bCs/>
          <w:color w:val="76923C" w:themeColor="accent3" w:themeShade="BF"/>
          <w:sz w:val="20"/>
          <w:szCs w:val="20"/>
          <w:shd w:val="clear" w:color="auto" w:fill="FFFFFF"/>
          <w:lang w:eastAsia="en-GB"/>
        </w:rPr>
        <w:t>:resourceConstraints</w:t>
      </w:r>
      <w:proofErr w:type="gramEnd"/>
      <w:r w:rsidRPr="00EE2D90">
        <w:rPr>
          <w:rFonts w:ascii="Arial" w:eastAsia="Times New Roman" w:hAnsi="Arial" w:cs="Arial"/>
          <w:bCs/>
          <w:color w:val="76923C" w:themeColor="accent3" w:themeShade="BF"/>
          <w:sz w:val="20"/>
          <w:szCs w:val="20"/>
          <w:shd w:val="clear" w:color="auto" w:fill="FFFFFF"/>
          <w:lang w:eastAsia="en-GB"/>
        </w:rPr>
        <w:t>/gmd:MD_LegalConstraints/gmd:useLimitation/gco:CharacterString=</w:t>
      </w:r>
      <w:r w:rsidR="0036254C">
        <w:rPr>
          <w:rFonts w:ascii="Arial" w:eastAsia="Times New Roman" w:hAnsi="Arial" w:cs="Arial"/>
          <w:bCs/>
          <w:color w:val="76923C" w:themeColor="accent3" w:themeShade="BF"/>
          <w:sz w:val="20"/>
          <w:szCs w:val="20"/>
          <w:shd w:val="clear" w:color="auto" w:fill="FFFFFF"/>
          <w:lang w:eastAsia="en-GB"/>
        </w:rPr>
        <w:t>”2011-08-22T00:00:00Z/PT12</w:t>
      </w:r>
      <w:r w:rsidRPr="0036254C">
        <w:rPr>
          <w:rFonts w:ascii="Arial" w:eastAsia="Times New Roman" w:hAnsi="Arial" w:cs="Arial"/>
          <w:bCs/>
          <w:color w:val="76923C" w:themeColor="accent3" w:themeShade="BF"/>
          <w:sz w:val="20"/>
          <w:szCs w:val="20"/>
          <w:shd w:val="clear" w:color="auto" w:fill="FFFFFF"/>
          <w:lang w:eastAsia="en-GB"/>
        </w:rPr>
        <w:t>”</w:t>
      </w:r>
      <w:r w:rsidR="0036254C">
        <w:rPr>
          <w:rFonts w:ascii="Arial" w:eastAsia="Times New Roman" w:hAnsi="Arial" w:cs="Arial"/>
          <w:bCs/>
          <w:color w:val="76923C" w:themeColor="accent3" w:themeShade="BF"/>
          <w:sz w:val="20"/>
          <w:szCs w:val="20"/>
          <w:shd w:val="clear" w:color="auto" w:fill="FFFFFF"/>
          <w:lang w:eastAsia="en-GB"/>
        </w:rPr>
        <w:t>. However, as stated by Jean-Pierre, GTS metadata describes “series” of bulletins. Each bulletin conforms to a template &amp; may be published several times each day. The metadata is (pseudo-)static and describes the elements of the bulletin that do not change. Because of this, GTS metadata cannot be tied to a particular date-time as Ted suggests; we can only specify the duration.</w:t>
      </w:r>
      <w:r w:rsidRPr="00EE2D90">
        <w:rPr>
          <w:rFonts w:ascii="Arial" w:eastAsia="Times New Roman" w:hAnsi="Arial" w:cs="Arial"/>
          <w:bCs/>
          <w:color w:val="76923C" w:themeColor="accent3" w:themeShade="BF"/>
          <w:sz w:val="20"/>
          <w:szCs w:val="20"/>
          <w:shd w:val="clear" w:color="auto" w:fill="FFFFFF"/>
          <w:lang w:eastAsia="en-GB"/>
        </w:rPr>
        <w:t>]</w:t>
      </w:r>
    </w:p>
    <w:p w:rsidR="00EE2D90" w:rsidRDefault="00EE2D90" w:rsidP="001F7671">
      <w:pPr>
        <w:spacing w:line="240" w:lineRule="auto"/>
        <w:rPr>
          <w:rFonts w:ascii="Arial" w:eastAsia="Times New Roman" w:hAnsi="Arial" w:cs="Arial"/>
          <w:b/>
          <w:bCs/>
          <w:color w:val="222222"/>
          <w:sz w:val="20"/>
          <w:szCs w:val="20"/>
          <w:shd w:val="clear" w:color="auto" w:fill="FFFFFF"/>
          <w:lang w:eastAsia="en-GB"/>
        </w:rPr>
      </w:pPr>
    </w:p>
    <w:p w:rsidR="00F061AF" w:rsidRDefault="001F7671" w:rsidP="001F7671">
      <w:pPr>
        <w:spacing w:line="240" w:lineRule="auto"/>
        <w:rPr>
          <w:rFonts w:ascii="Arial" w:eastAsia="Times New Roman" w:hAnsi="Arial" w:cs="Arial"/>
          <w:color w:val="222222"/>
          <w:sz w:val="20"/>
          <w:szCs w:val="20"/>
          <w:shd w:val="clear" w:color="auto" w:fill="FFFFFF"/>
          <w:lang w:eastAsia="en-GB"/>
        </w:rPr>
      </w:pPr>
      <w:r w:rsidRPr="001F7671">
        <w:rPr>
          <w:rFonts w:ascii="Arial" w:eastAsia="Times New Roman" w:hAnsi="Arial" w:cs="Arial"/>
          <w:b/>
          <w:bCs/>
          <w:color w:val="222222"/>
          <w:sz w:val="20"/>
          <w:szCs w:val="20"/>
          <w:shd w:val="clear" w:color="auto" w:fill="FFFFFF"/>
          <w:lang w:eastAsia="en-GB"/>
        </w:rPr>
        <w:t>RECOMMENDATION 5</w:t>
      </w:r>
      <w:r w:rsidRPr="001F7671">
        <w:rPr>
          <w:rFonts w:ascii="Arial" w:eastAsia="Times New Roman" w:hAnsi="Arial" w:cs="Arial"/>
          <w:b/>
          <w:bCs/>
          <w:color w:val="222222"/>
          <w:sz w:val="20"/>
          <w:szCs w:val="20"/>
          <w:shd w:val="clear" w:color="auto" w:fill="FFFFFF"/>
          <w:lang w:eastAsia="en-GB"/>
        </w:rPr>
        <w:br/>
      </w:r>
      <w:r w:rsidRPr="001F7671">
        <w:rPr>
          <w:rFonts w:ascii="Arial" w:eastAsia="Times New Roman" w:hAnsi="Arial" w:cs="Arial"/>
          <w:color w:val="222222"/>
          <w:sz w:val="20"/>
          <w:szCs w:val="20"/>
          <w:shd w:val="clear" w:color="auto" w:fill="FFFFFF"/>
          <w:lang w:eastAsia="en-GB"/>
        </w:rPr>
        <w:t xml:space="preserve">Custom data policies (i.e. those not defined in WMO Resolution 25 or Resolution 40 - such as those defined by a DCPC like EUMETSAT) </w:t>
      </w:r>
      <w:r w:rsidR="00C35245" w:rsidRPr="00C35245">
        <w:rPr>
          <w:rFonts w:ascii="Arial" w:eastAsia="Times New Roman" w:hAnsi="Arial" w:cs="Arial"/>
          <w:color w:val="FF0000"/>
          <w:sz w:val="20"/>
          <w:szCs w:val="20"/>
          <w:shd w:val="clear" w:color="auto" w:fill="FFFFFF"/>
          <w:lang w:eastAsia="en-GB"/>
        </w:rPr>
        <w:t xml:space="preserve">shall be expressed using </w:t>
      </w:r>
      <w:proofErr w:type="spellStart"/>
      <w:r w:rsidR="00C35245" w:rsidRPr="00C35245">
        <w:rPr>
          <w:rFonts w:ascii="Courier New" w:eastAsia="Times New Roman" w:hAnsi="Courier New" w:cs="Courier New"/>
          <w:color w:val="FF0000"/>
          <w:sz w:val="16"/>
          <w:szCs w:val="20"/>
          <w:shd w:val="clear" w:color="auto" w:fill="FFFFFF"/>
          <w:lang w:eastAsia="en-GB"/>
        </w:rPr>
        <w:t>gmd:otherConstraint</w:t>
      </w:r>
      <w:proofErr w:type="spellEnd"/>
      <w:r w:rsidR="00C35245">
        <w:rPr>
          <w:rFonts w:ascii="Arial" w:eastAsia="Times New Roman" w:hAnsi="Arial" w:cs="Arial"/>
          <w:color w:val="222222"/>
          <w:sz w:val="20"/>
          <w:szCs w:val="20"/>
          <w:shd w:val="clear" w:color="auto" w:fill="FFFFFF"/>
          <w:lang w:eastAsia="en-GB"/>
        </w:rPr>
        <w:t xml:space="preserve"> </w:t>
      </w:r>
      <w:r w:rsidR="00C35245" w:rsidRPr="00F07C90">
        <w:rPr>
          <w:rFonts w:ascii="Arial" w:eastAsia="Times New Roman" w:hAnsi="Arial" w:cs="Arial"/>
          <w:color w:val="FF0000"/>
          <w:sz w:val="20"/>
          <w:szCs w:val="20"/>
          <w:shd w:val="clear" w:color="auto" w:fill="FFFFFF"/>
          <w:lang w:eastAsia="en-GB"/>
        </w:rPr>
        <w:t xml:space="preserve">ISO19139 permits </w:t>
      </w:r>
      <w:r w:rsidR="00F07C90" w:rsidRPr="00F07C90">
        <w:rPr>
          <w:rFonts w:ascii="Arial" w:eastAsia="Times New Roman" w:hAnsi="Arial" w:cs="Arial"/>
          <w:color w:val="FF0000"/>
          <w:sz w:val="20"/>
          <w:szCs w:val="20"/>
          <w:shd w:val="clear" w:color="auto" w:fill="FFFFFF"/>
          <w:lang w:eastAsia="en-GB"/>
        </w:rPr>
        <w:t xml:space="preserve">the content of </w:t>
      </w:r>
      <w:proofErr w:type="spellStart"/>
      <w:r w:rsidR="00F07C90" w:rsidRPr="00F07C90">
        <w:rPr>
          <w:rFonts w:ascii="Courier New" w:eastAsia="Times New Roman" w:hAnsi="Courier New" w:cs="Courier New"/>
          <w:color w:val="FF0000"/>
          <w:sz w:val="16"/>
          <w:szCs w:val="16"/>
          <w:shd w:val="clear" w:color="auto" w:fill="FFFFFF"/>
          <w:lang w:eastAsia="en-GB"/>
        </w:rPr>
        <w:t>gmd:otherConstraints</w:t>
      </w:r>
      <w:proofErr w:type="spellEnd"/>
      <w:r w:rsidR="00F07C90" w:rsidRPr="00F07C90">
        <w:rPr>
          <w:rFonts w:ascii="Arial" w:eastAsia="Times New Roman" w:hAnsi="Arial" w:cs="Arial"/>
          <w:color w:val="FF0000"/>
          <w:sz w:val="20"/>
          <w:szCs w:val="20"/>
          <w:shd w:val="clear" w:color="auto" w:fill="FFFFFF"/>
          <w:lang w:eastAsia="en-GB"/>
        </w:rPr>
        <w:t xml:space="preserve"> to be</w:t>
      </w:r>
      <w:r w:rsidR="00C35245" w:rsidRPr="00F07C90">
        <w:rPr>
          <w:rFonts w:ascii="Arial" w:eastAsia="Times New Roman" w:hAnsi="Arial" w:cs="Arial"/>
          <w:color w:val="FF0000"/>
          <w:sz w:val="20"/>
          <w:szCs w:val="20"/>
          <w:shd w:val="clear" w:color="auto" w:fill="FFFFFF"/>
          <w:lang w:eastAsia="en-GB"/>
        </w:rPr>
        <w:t xml:space="preserve"> </w:t>
      </w:r>
      <w:r w:rsidR="00F07C90" w:rsidRPr="00F07C90">
        <w:rPr>
          <w:rFonts w:ascii="Arial" w:eastAsia="Times New Roman" w:hAnsi="Arial" w:cs="Arial"/>
          <w:color w:val="FF0000"/>
          <w:sz w:val="20"/>
          <w:szCs w:val="20"/>
          <w:shd w:val="clear" w:color="auto" w:fill="FFFFFF"/>
          <w:lang w:eastAsia="en-GB"/>
        </w:rPr>
        <w:t>either</w:t>
      </w:r>
      <w:r w:rsidR="00C35245" w:rsidRPr="00F07C90">
        <w:rPr>
          <w:rFonts w:ascii="Arial" w:eastAsia="Times New Roman" w:hAnsi="Arial" w:cs="Arial"/>
          <w:color w:val="FF0000"/>
          <w:sz w:val="20"/>
          <w:szCs w:val="20"/>
          <w:shd w:val="clear" w:color="auto" w:fill="FFFFFF"/>
          <w:lang w:eastAsia="en-GB"/>
        </w:rPr>
        <w:t xml:space="preserve"> </w:t>
      </w:r>
      <w:proofErr w:type="spellStart"/>
      <w:r w:rsidR="00C35245" w:rsidRPr="00F07C90">
        <w:rPr>
          <w:rFonts w:ascii="Courier New" w:eastAsia="Times New Roman" w:hAnsi="Courier New" w:cs="Courier New"/>
          <w:color w:val="FF0000"/>
          <w:sz w:val="16"/>
          <w:szCs w:val="16"/>
          <w:shd w:val="clear" w:color="auto" w:fill="FFFFFF"/>
          <w:lang w:eastAsia="en-GB"/>
        </w:rPr>
        <w:t>gco:CharacterString</w:t>
      </w:r>
      <w:proofErr w:type="spellEnd"/>
      <w:r w:rsidR="00C35245" w:rsidRPr="00F07C90">
        <w:rPr>
          <w:rFonts w:ascii="Arial" w:eastAsia="Times New Roman" w:hAnsi="Arial" w:cs="Arial"/>
          <w:color w:val="FF0000"/>
          <w:sz w:val="20"/>
          <w:szCs w:val="20"/>
          <w:shd w:val="clear" w:color="auto" w:fill="FFFFFF"/>
          <w:lang w:eastAsia="en-GB"/>
        </w:rPr>
        <w:t xml:space="preserve"> </w:t>
      </w:r>
      <w:r w:rsidR="00F07C90" w:rsidRPr="00F07C90">
        <w:rPr>
          <w:rFonts w:ascii="Arial" w:eastAsia="Times New Roman" w:hAnsi="Arial" w:cs="Arial"/>
          <w:color w:val="FF0000"/>
          <w:sz w:val="20"/>
          <w:szCs w:val="20"/>
          <w:shd w:val="clear" w:color="auto" w:fill="FFFFFF"/>
          <w:lang w:eastAsia="en-GB"/>
        </w:rPr>
        <w:t>or</w:t>
      </w:r>
      <w:r w:rsidR="00C35245" w:rsidRPr="00F07C90">
        <w:rPr>
          <w:rFonts w:ascii="Arial" w:eastAsia="Times New Roman" w:hAnsi="Arial" w:cs="Arial"/>
          <w:color w:val="FF0000"/>
          <w:sz w:val="20"/>
          <w:szCs w:val="20"/>
          <w:shd w:val="clear" w:color="auto" w:fill="FFFFFF"/>
          <w:lang w:eastAsia="en-GB"/>
        </w:rPr>
        <w:t xml:space="preserve"> </w:t>
      </w:r>
      <w:proofErr w:type="spellStart"/>
      <w:r w:rsidR="00C35245" w:rsidRPr="00F07C90">
        <w:rPr>
          <w:rFonts w:ascii="Courier New" w:eastAsia="Times New Roman" w:hAnsi="Courier New" w:cs="Courier New"/>
          <w:color w:val="FF0000"/>
          <w:sz w:val="16"/>
          <w:szCs w:val="20"/>
          <w:shd w:val="clear" w:color="auto" w:fill="FFFFFF"/>
          <w:lang w:eastAsia="en-GB"/>
        </w:rPr>
        <w:t>gmx:Anchor</w:t>
      </w:r>
      <w:proofErr w:type="spellEnd"/>
      <w:r w:rsidR="00C35245" w:rsidRPr="00F07C90">
        <w:rPr>
          <w:rFonts w:ascii="Arial" w:eastAsia="Times New Roman" w:hAnsi="Arial" w:cs="Arial"/>
          <w:color w:val="FF0000"/>
          <w:sz w:val="16"/>
          <w:szCs w:val="20"/>
          <w:shd w:val="clear" w:color="auto" w:fill="FFFFFF"/>
          <w:lang w:eastAsia="en-GB"/>
        </w:rPr>
        <w:t xml:space="preserve">  </w:t>
      </w:r>
      <w:r w:rsidR="00C35245">
        <w:rPr>
          <w:rFonts w:ascii="Arial" w:eastAsia="Times New Roman" w:hAnsi="Arial" w:cs="Arial"/>
          <w:color w:val="222222"/>
          <w:sz w:val="20"/>
          <w:szCs w:val="20"/>
          <w:shd w:val="clear" w:color="auto" w:fill="FFFFFF"/>
          <w:lang w:eastAsia="en-GB"/>
        </w:rPr>
        <w:t>[</w:t>
      </w:r>
      <w:r w:rsidR="00C35245" w:rsidRPr="00C35245">
        <w:rPr>
          <w:rFonts w:ascii="Arial" w:eastAsia="Times New Roman" w:hAnsi="Arial" w:cs="Arial"/>
          <w:color w:val="76923C" w:themeColor="accent3" w:themeShade="BF"/>
          <w:sz w:val="20"/>
          <w:szCs w:val="20"/>
          <w:shd w:val="clear" w:color="auto" w:fill="FFFFFF"/>
          <w:lang w:eastAsia="en-GB"/>
        </w:rPr>
        <w:t xml:space="preserve">source: </w:t>
      </w:r>
      <w:proofErr w:type="spellStart"/>
      <w:r w:rsidR="00C35245" w:rsidRPr="00C35245">
        <w:rPr>
          <w:rFonts w:ascii="Arial" w:eastAsia="Times New Roman" w:hAnsi="Arial" w:cs="Arial"/>
          <w:color w:val="76923C" w:themeColor="accent3" w:themeShade="BF"/>
          <w:sz w:val="20"/>
          <w:szCs w:val="20"/>
          <w:shd w:val="clear" w:color="auto" w:fill="FFFFFF"/>
          <w:lang w:eastAsia="en-GB"/>
        </w:rPr>
        <w:t>Jurgen</w:t>
      </w:r>
      <w:proofErr w:type="spellEnd"/>
      <w:r w:rsidR="00C35245">
        <w:rPr>
          <w:rFonts w:ascii="Arial" w:eastAsia="Times New Roman" w:hAnsi="Arial" w:cs="Arial"/>
          <w:color w:val="222222"/>
          <w:sz w:val="20"/>
          <w:szCs w:val="20"/>
          <w:shd w:val="clear" w:color="auto" w:fill="FFFFFF"/>
          <w:lang w:eastAsia="en-GB"/>
        </w:rPr>
        <w:t xml:space="preserve">]. </w:t>
      </w:r>
    </w:p>
    <w:p w:rsidR="00F061AF" w:rsidRDefault="00F061AF" w:rsidP="001F7671">
      <w:pPr>
        <w:spacing w:line="240" w:lineRule="auto"/>
        <w:rPr>
          <w:rFonts w:ascii="Arial" w:eastAsia="Times New Roman" w:hAnsi="Arial" w:cs="Arial"/>
          <w:color w:val="222222"/>
          <w:sz w:val="20"/>
          <w:szCs w:val="20"/>
          <w:shd w:val="clear" w:color="auto" w:fill="FFFFFF"/>
          <w:lang w:eastAsia="en-GB"/>
        </w:rPr>
      </w:pPr>
    </w:p>
    <w:p w:rsidR="00C35245" w:rsidRDefault="00C35245" w:rsidP="001F7671">
      <w:pPr>
        <w:spacing w:line="240" w:lineRule="auto"/>
        <w:rPr>
          <w:rFonts w:ascii="Arial" w:eastAsia="Times New Roman" w:hAnsi="Arial" w:cs="Arial"/>
          <w:color w:val="222222"/>
          <w:sz w:val="20"/>
          <w:szCs w:val="20"/>
          <w:shd w:val="clear" w:color="auto" w:fill="FFFFFF"/>
          <w:lang w:eastAsia="en-GB"/>
        </w:rPr>
      </w:pPr>
      <w:r w:rsidRPr="00C35245">
        <w:rPr>
          <w:rFonts w:ascii="Arial" w:eastAsia="Times New Roman" w:hAnsi="Arial" w:cs="Arial"/>
          <w:color w:val="FF0000"/>
          <w:sz w:val="20"/>
          <w:szCs w:val="20"/>
          <w:shd w:val="clear" w:color="auto" w:fill="FFFFFF"/>
          <w:lang w:eastAsia="en-GB"/>
        </w:rPr>
        <w:t>Custom data policies may apply to either USE (</w:t>
      </w:r>
      <w:proofErr w:type="spellStart"/>
      <w:r w:rsidRPr="00C35245">
        <w:rPr>
          <w:rFonts w:ascii="Courier New" w:eastAsia="Times New Roman" w:hAnsi="Courier New" w:cs="Courier New"/>
          <w:color w:val="FF0000"/>
          <w:sz w:val="16"/>
          <w:szCs w:val="20"/>
          <w:shd w:val="clear" w:color="auto" w:fill="FFFFFF"/>
          <w:lang w:eastAsia="en-GB"/>
        </w:rPr>
        <w:t>gmd</w:t>
      </w:r>
      <w:proofErr w:type="gramStart"/>
      <w:r w:rsidRPr="00C35245">
        <w:rPr>
          <w:rFonts w:ascii="Courier New" w:eastAsia="Times New Roman" w:hAnsi="Courier New" w:cs="Courier New"/>
          <w:color w:val="FF0000"/>
          <w:sz w:val="16"/>
          <w:szCs w:val="20"/>
          <w:shd w:val="clear" w:color="auto" w:fill="FFFFFF"/>
          <w:lang w:eastAsia="en-GB"/>
        </w:rPr>
        <w:t>:useConstraints</w:t>
      </w:r>
      <w:proofErr w:type="spellEnd"/>
      <w:proofErr w:type="gramEnd"/>
      <w:r w:rsidRPr="00C35245">
        <w:rPr>
          <w:rFonts w:ascii="Arial" w:eastAsia="Times New Roman" w:hAnsi="Arial" w:cs="Arial"/>
          <w:color w:val="FF0000"/>
          <w:sz w:val="20"/>
          <w:szCs w:val="20"/>
          <w:shd w:val="clear" w:color="auto" w:fill="FFFFFF"/>
          <w:lang w:eastAsia="en-GB"/>
        </w:rPr>
        <w:t>), ACCESS (</w:t>
      </w:r>
      <w:proofErr w:type="spellStart"/>
      <w:r w:rsidRPr="00C35245">
        <w:rPr>
          <w:rFonts w:ascii="Courier New" w:eastAsia="Times New Roman" w:hAnsi="Courier New" w:cs="Courier New"/>
          <w:color w:val="FF0000"/>
          <w:sz w:val="16"/>
          <w:szCs w:val="20"/>
          <w:shd w:val="clear" w:color="auto" w:fill="FFFFFF"/>
          <w:lang w:eastAsia="en-GB"/>
        </w:rPr>
        <w:t>gmd:accessConstraints</w:t>
      </w:r>
      <w:proofErr w:type="spellEnd"/>
      <w:r w:rsidRPr="00C35245">
        <w:rPr>
          <w:rFonts w:ascii="Arial" w:eastAsia="Times New Roman" w:hAnsi="Arial" w:cs="Arial"/>
          <w:color w:val="FF0000"/>
          <w:sz w:val="20"/>
          <w:szCs w:val="20"/>
          <w:shd w:val="clear" w:color="auto" w:fill="FFFFFF"/>
          <w:lang w:eastAsia="en-GB"/>
        </w:rPr>
        <w:t xml:space="preserve">) or BOTH </w:t>
      </w:r>
      <w:r>
        <w:rPr>
          <w:rFonts w:ascii="Arial" w:eastAsia="Times New Roman" w:hAnsi="Arial" w:cs="Arial"/>
          <w:color w:val="222222"/>
          <w:sz w:val="20"/>
          <w:szCs w:val="20"/>
          <w:shd w:val="clear" w:color="auto" w:fill="FFFFFF"/>
          <w:lang w:eastAsia="en-GB"/>
        </w:rPr>
        <w:t>[</w:t>
      </w:r>
      <w:r w:rsidRPr="00C35245">
        <w:rPr>
          <w:rFonts w:ascii="Arial" w:eastAsia="Times New Roman" w:hAnsi="Arial" w:cs="Arial"/>
          <w:color w:val="76923C" w:themeColor="accent3" w:themeShade="BF"/>
          <w:sz w:val="20"/>
          <w:szCs w:val="20"/>
          <w:shd w:val="clear" w:color="auto" w:fill="FFFFFF"/>
          <w:lang w:eastAsia="en-GB"/>
        </w:rPr>
        <w:t>source: Jean-Pierre</w:t>
      </w:r>
      <w:r>
        <w:rPr>
          <w:rFonts w:ascii="Arial" w:eastAsia="Times New Roman" w:hAnsi="Arial" w:cs="Arial"/>
          <w:color w:val="222222"/>
          <w:sz w:val="20"/>
          <w:szCs w:val="20"/>
          <w:shd w:val="clear" w:color="auto" w:fill="FFFFFF"/>
          <w:lang w:eastAsia="en-GB"/>
        </w:rPr>
        <w:t>].</w:t>
      </w:r>
    </w:p>
    <w:p w:rsidR="00C35245" w:rsidRDefault="00C35245" w:rsidP="001F7671">
      <w:pPr>
        <w:spacing w:line="240" w:lineRule="auto"/>
        <w:rPr>
          <w:rFonts w:ascii="Arial" w:eastAsia="Times New Roman" w:hAnsi="Arial" w:cs="Arial"/>
          <w:color w:val="222222"/>
          <w:sz w:val="20"/>
          <w:szCs w:val="20"/>
          <w:shd w:val="clear" w:color="auto" w:fill="FFFFFF"/>
          <w:lang w:eastAsia="en-GB"/>
        </w:rPr>
      </w:pPr>
    </w:p>
    <w:p w:rsidR="00F07C90" w:rsidRDefault="00F07C90" w:rsidP="00F07C90">
      <w:pPr>
        <w:spacing w:line="240" w:lineRule="auto"/>
        <w:rPr>
          <w:rFonts w:ascii="Arial" w:eastAsia="Times New Roman" w:hAnsi="Arial" w:cs="Arial"/>
          <w:color w:val="222222"/>
          <w:sz w:val="20"/>
          <w:szCs w:val="20"/>
          <w:shd w:val="clear" w:color="auto" w:fill="FFFFFF"/>
          <w:lang w:eastAsia="en-GB"/>
        </w:rPr>
      </w:pPr>
      <w:r>
        <w:rPr>
          <w:rFonts w:ascii="Arial" w:eastAsia="Times New Roman" w:hAnsi="Arial" w:cs="Arial"/>
          <w:color w:val="222222"/>
          <w:sz w:val="20"/>
          <w:szCs w:val="20"/>
          <w:shd w:val="clear" w:color="auto" w:fill="FFFFFF"/>
          <w:lang w:eastAsia="en-GB"/>
        </w:rPr>
        <w:t>It is recommended that additional information about the custom data policy is referenced via an HTTP URI.</w:t>
      </w:r>
    </w:p>
    <w:p w:rsidR="001F7671" w:rsidRPr="001F7671" w:rsidRDefault="00F07C90" w:rsidP="00F07C90">
      <w:pPr>
        <w:spacing w:line="240" w:lineRule="auto"/>
        <w:rPr>
          <w:rFonts w:ascii="Arial" w:eastAsia="Times New Roman" w:hAnsi="Arial" w:cs="Arial"/>
          <w:sz w:val="20"/>
          <w:szCs w:val="20"/>
          <w:lang w:eastAsia="en-GB"/>
        </w:rPr>
      </w:pPr>
      <w:r w:rsidRPr="001F7671">
        <w:rPr>
          <w:rFonts w:ascii="Arial" w:eastAsia="Times New Roman" w:hAnsi="Arial" w:cs="Arial"/>
          <w:color w:val="222222"/>
          <w:sz w:val="20"/>
          <w:szCs w:val="20"/>
          <w:shd w:val="clear" w:color="auto" w:fill="FFFFFF"/>
          <w:lang w:eastAsia="en-GB"/>
        </w:rPr>
        <w:lastRenderedPageBreak/>
        <w:t xml:space="preserve"> </w:t>
      </w:r>
      <w:r w:rsidR="001F7671" w:rsidRPr="001F7671">
        <w:rPr>
          <w:rFonts w:ascii="Arial" w:eastAsia="Times New Roman" w:hAnsi="Arial" w:cs="Arial"/>
          <w:color w:val="222222"/>
          <w:sz w:val="20"/>
          <w:szCs w:val="20"/>
          <w:shd w:val="clear" w:color="auto" w:fill="FFFFFF"/>
          <w:lang w:eastAsia="en-GB"/>
        </w:rPr>
        <w:br/>
        <w:t>The following XML snippet provides information regarding a data policy for accessing buoy data from JCOMM's Data Buoy Collaboration Panel:</w:t>
      </w:r>
    </w:p>
    <w:p w:rsidR="0036254C" w:rsidRPr="001F7671" w:rsidRDefault="001F7671" w:rsidP="00362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1F7671">
        <w:rPr>
          <w:rFonts w:ascii="Courier New" w:eastAsia="Times New Roman" w:hAnsi="Courier New" w:cs="Courier New"/>
          <w:color w:val="222222"/>
          <w:sz w:val="16"/>
          <w:szCs w:val="16"/>
          <w:shd w:val="clear" w:color="auto" w:fill="FFFFFF"/>
          <w:lang w:eastAsia="en-GB"/>
        </w:rPr>
        <w:t>&lt;</w:t>
      </w:r>
      <w:proofErr w:type="spellStart"/>
      <w:proofErr w:type="gramStart"/>
      <w:r w:rsidRPr="001F7671">
        <w:rPr>
          <w:rFonts w:ascii="Courier New" w:eastAsia="Times New Roman" w:hAnsi="Courier New" w:cs="Courier New"/>
          <w:color w:val="222222"/>
          <w:sz w:val="16"/>
          <w:szCs w:val="16"/>
          <w:shd w:val="clear" w:color="auto" w:fill="FFFFFF"/>
          <w:lang w:eastAsia="en-GB"/>
        </w:rPr>
        <w:t>gmd:</w:t>
      </w:r>
      <w:proofErr w:type="gramEnd"/>
      <w:r w:rsidRPr="001F7671">
        <w:rPr>
          <w:rFonts w:ascii="Courier New" w:eastAsia="Times New Roman" w:hAnsi="Courier New" w:cs="Courier New"/>
          <w:color w:val="222222"/>
          <w:sz w:val="16"/>
          <w:szCs w:val="16"/>
          <w:shd w:val="clear" w:color="auto" w:fill="FFFFFF"/>
          <w:lang w:eastAsia="en-GB"/>
        </w:rPr>
        <w:t>resourceConstraints</w:t>
      </w:r>
      <w:proofErr w:type="spellEnd"/>
      <w:r w:rsidRPr="001F7671">
        <w:rPr>
          <w:rFonts w:ascii="Courier New" w:eastAsia="Times New Roman" w:hAnsi="Courier New" w:cs="Courier New"/>
          <w:color w:val="222222"/>
          <w:sz w:val="16"/>
          <w:szCs w:val="16"/>
          <w:shd w:val="clear" w:color="auto" w:fill="FFFFFF"/>
          <w:lang w:eastAsia="en-GB"/>
        </w:rPr>
        <w:t>&gt;</w:t>
      </w:r>
    </w:p>
    <w:p w:rsidR="0036254C" w:rsidRDefault="001F7671" w:rsidP="0036254C">
      <w:pPr>
        <w:ind w:left="720"/>
        <w:rPr>
          <w:rFonts w:ascii="Courier New" w:eastAsia="Times New Roman" w:hAnsi="Courier New" w:cs="Courier New"/>
          <w:color w:val="222222"/>
          <w:sz w:val="16"/>
          <w:szCs w:val="16"/>
          <w:shd w:val="clear" w:color="auto" w:fill="FFFFFF"/>
          <w:lang w:eastAsia="en-GB"/>
        </w:rPr>
      </w:pPr>
      <w:r w:rsidRPr="001F7671">
        <w:rPr>
          <w:rFonts w:ascii="Courier New" w:eastAsia="Times New Roman" w:hAnsi="Courier New" w:cs="Courier New"/>
          <w:color w:val="222222"/>
          <w:sz w:val="16"/>
          <w:szCs w:val="16"/>
          <w:shd w:val="clear" w:color="auto" w:fill="FFFFFF"/>
          <w:lang w:eastAsia="en-GB"/>
        </w:rPr>
        <w:t xml:space="preserve">    &lt;</w:t>
      </w:r>
      <w:proofErr w:type="spellStart"/>
      <w:proofErr w:type="gramStart"/>
      <w:r w:rsidRPr="001F7671">
        <w:rPr>
          <w:rFonts w:ascii="Courier New" w:eastAsia="Times New Roman" w:hAnsi="Courier New" w:cs="Courier New"/>
          <w:color w:val="222222"/>
          <w:sz w:val="16"/>
          <w:szCs w:val="16"/>
          <w:shd w:val="clear" w:color="auto" w:fill="FFFFFF"/>
          <w:lang w:eastAsia="en-GB"/>
        </w:rPr>
        <w:t>gmd:</w:t>
      </w:r>
      <w:proofErr w:type="gramEnd"/>
      <w:r w:rsidRPr="001F7671">
        <w:rPr>
          <w:rFonts w:ascii="Courier New" w:eastAsia="Times New Roman" w:hAnsi="Courier New" w:cs="Courier New"/>
          <w:color w:val="222222"/>
          <w:sz w:val="16"/>
          <w:szCs w:val="16"/>
          <w:shd w:val="clear" w:color="auto" w:fill="FFFFFF"/>
          <w:lang w:eastAsia="en-GB"/>
        </w:rPr>
        <w:t>MD_LegalConstraints</w:t>
      </w:r>
      <w:proofErr w:type="spellEnd"/>
      <w:r w:rsidRPr="001F7671">
        <w:rPr>
          <w:rFonts w:ascii="Courier New" w:eastAsia="Times New Roman" w:hAnsi="Courier New" w:cs="Courier New"/>
          <w:color w:val="222222"/>
          <w:sz w:val="16"/>
          <w:szCs w:val="16"/>
          <w:shd w:val="clear" w:color="auto" w:fill="FFFFFF"/>
          <w:lang w:eastAsia="en-GB"/>
        </w:rPr>
        <w:t>&gt;</w:t>
      </w:r>
    </w:p>
    <w:p w:rsidR="0036254C" w:rsidRPr="0036254C" w:rsidRDefault="0036254C" w:rsidP="0036254C">
      <w:pPr>
        <w:ind w:left="720"/>
        <w:rPr>
          <w:rStyle w:val="apple-style-span"/>
          <w:rFonts w:ascii="Courier New" w:hAnsi="Courier New" w:cs="Courier New"/>
          <w:color w:val="222222"/>
          <w:sz w:val="16"/>
          <w:szCs w:val="16"/>
          <w:shd w:val="clear" w:color="auto" w:fill="FFFFFF"/>
        </w:rPr>
      </w:pPr>
      <w:r>
        <w:rPr>
          <w:rFonts w:ascii="Courier New" w:eastAsia="Times New Roman" w:hAnsi="Courier New" w:cs="Courier New"/>
          <w:color w:val="222222"/>
          <w:sz w:val="16"/>
          <w:szCs w:val="16"/>
          <w:shd w:val="clear" w:color="auto" w:fill="FFFFFF"/>
          <w:lang w:eastAsia="en-GB"/>
        </w:rPr>
        <w:t xml:space="preserve">        &lt;</w:t>
      </w:r>
      <w:proofErr w:type="spellStart"/>
      <w:r>
        <w:rPr>
          <w:rFonts w:ascii="Courier New" w:eastAsia="Times New Roman" w:hAnsi="Courier New" w:cs="Courier New"/>
          <w:color w:val="222222"/>
          <w:sz w:val="16"/>
          <w:szCs w:val="16"/>
          <w:shd w:val="clear" w:color="auto" w:fill="FFFFFF"/>
          <w:lang w:eastAsia="en-GB"/>
        </w:rPr>
        <w:t>gmd</w:t>
      </w:r>
      <w:proofErr w:type="gramStart"/>
      <w:r>
        <w:rPr>
          <w:rFonts w:ascii="Courier New" w:eastAsia="Times New Roman" w:hAnsi="Courier New" w:cs="Courier New"/>
          <w:color w:val="222222"/>
          <w:sz w:val="16"/>
          <w:szCs w:val="16"/>
          <w:shd w:val="clear" w:color="auto" w:fill="FFFFFF"/>
          <w:lang w:eastAsia="en-GB"/>
        </w:rPr>
        <w:t>:useConstraints</w:t>
      </w:r>
      <w:proofErr w:type="spellEnd"/>
      <w:proofErr w:type="gramEnd"/>
      <w:r>
        <w:rPr>
          <w:rFonts w:ascii="Courier New" w:eastAsia="Times New Roman" w:hAnsi="Courier New" w:cs="Courier New"/>
          <w:color w:val="222222"/>
          <w:sz w:val="16"/>
          <w:szCs w:val="16"/>
          <w:shd w:val="clear" w:color="auto" w:fill="FFFFFF"/>
          <w:lang w:eastAsia="en-GB"/>
        </w:rPr>
        <w:t>&gt;</w:t>
      </w:r>
      <w:r w:rsidR="001F7671" w:rsidRPr="001F7671">
        <w:rPr>
          <w:rFonts w:ascii="Courier New" w:eastAsia="Times New Roman" w:hAnsi="Courier New" w:cs="Courier New"/>
          <w:color w:val="222222"/>
          <w:sz w:val="16"/>
          <w:szCs w:val="16"/>
          <w:shd w:val="clear" w:color="auto" w:fill="FFFFFF"/>
          <w:lang w:eastAsia="en-GB"/>
        </w:rPr>
        <w:br/>
        <w:t xml:space="preserve">        </w:t>
      </w:r>
      <w:r>
        <w:rPr>
          <w:rFonts w:ascii="Courier New" w:eastAsia="Times New Roman" w:hAnsi="Courier New" w:cs="Courier New"/>
          <w:color w:val="222222"/>
          <w:sz w:val="16"/>
          <w:szCs w:val="16"/>
          <w:shd w:val="clear" w:color="auto" w:fill="FFFFFF"/>
          <w:lang w:eastAsia="en-GB"/>
        </w:rPr>
        <w:t xml:space="preserve">    </w:t>
      </w:r>
      <w:r w:rsidRPr="0036254C">
        <w:rPr>
          <w:rStyle w:val="apple-style-span"/>
          <w:rFonts w:ascii="Courier New" w:hAnsi="Courier New" w:cs="Courier New"/>
          <w:color w:val="222222"/>
          <w:sz w:val="16"/>
          <w:szCs w:val="16"/>
          <w:shd w:val="clear" w:color="auto" w:fill="FFFFFF"/>
        </w:rPr>
        <w:t>&lt;</w:t>
      </w:r>
      <w:proofErr w:type="spellStart"/>
      <w:r w:rsidRPr="0036254C">
        <w:rPr>
          <w:rStyle w:val="apple-style-span"/>
          <w:rFonts w:ascii="Courier New" w:hAnsi="Courier New" w:cs="Courier New"/>
          <w:color w:val="222222"/>
          <w:sz w:val="16"/>
          <w:szCs w:val="16"/>
          <w:shd w:val="clear" w:color="auto" w:fill="FFFFFF"/>
        </w:rPr>
        <w:t>gmd:MD_RestrictionCode</w:t>
      </w:r>
      <w:proofErr w:type="spellEnd"/>
      <w:r w:rsidRPr="0036254C">
        <w:rPr>
          <w:rStyle w:val="apple-style-span"/>
          <w:rFonts w:ascii="Courier New" w:hAnsi="Courier New" w:cs="Courier New"/>
          <w:color w:val="222222"/>
          <w:sz w:val="16"/>
          <w:szCs w:val="16"/>
          <w:shd w:val="clear" w:color="auto" w:fill="FFFFFF"/>
        </w:rPr>
        <w:t xml:space="preserve"> codeList="http://standards.iso.org/ittf/PublicallyAvailableStandards/</w:t>
      </w:r>
    </w:p>
    <w:p w:rsidR="0036254C" w:rsidRPr="0036254C" w:rsidRDefault="0036254C" w:rsidP="0036254C">
      <w:pPr>
        <w:ind w:left="720"/>
        <w:rPr>
          <w:rStyle w:val="apple-style-span"/>
          <w:rFonts w:ascii="Courier New" w:hAnsi="Courier New" w:cs="Courier New"/>
          <w:color w:val="222222"/>
          <w:sz w:val="16"/>
          <w:szCs w:val="16"/>
          <w:shd w:val="clear" w:color="auto" w:fill="FFFFFF"/>
        </w:rPr>
      </w:pPr>
      <w:r w:rsidRPr="0036254C">
        <w:rPr>
          <w:rStyle w:val="apple-style-span"/>
          <w:rFonts w:ascii="Courier New" w:hAnsi="Courier New" w:cs="Courier New"/>
          <w:color w:val="222222"/>
          <w:sz w:val="16"/>
          <w:szCs w:val="16"/>
          <w:shd w:val="clear" w:color="auto" w:fill="FFFFFF"/>
        </w:rPr>
        <w:t xml:space="preserve">            ISO_19139_Schemas/resources/Codelist/gmxCodelists.xml#MD_RestrictionCode"</w:t>
      </w:r>
    </w:p>
    <w:p w:rsidR="0036254C" w:rsidRPr="0036254C" w:rsidRDefault="0036254C" w:rsidP="0036254C">
      <w:pPr>
        <w:ind w:left="720"/>
        <w:rPr>
          <w:rStyle w:val="apple-style-span"/>
          <w:rFonts w:ascii="Courier New" w:hAnsi="Courier New" w:cs="Courier New"/>
          <w:color w:val="222222"/>
          <w:sz w:val="16"/>
          <w:szCs w:val="16"/>
          <w:shd w:val="clear" w:color="auto" w:fill="FFFFFF"/>
        </w:rPr>
      </w:pPr>
      <w:r w:rsidRPr="0036254C">
        <w:rPr>
          <w:rStyle w:val="apple-style-span"/>
          <w:rFonts w:ascii="Courier New" w:hAnsi="Courier New" w:cs="Courier New"/>
          <w:color w:val="222222"/>
          <w:sz w:val="16"/>
          <w:szCs w:val="16"/>
          <w:shd w:val="clear" w:color="auto" w:fill="FFFFFF"/>
        </w:rPr>
        <w:t xml:space="preserve">            </w:t>
      </w:r>
      <w:proofErr w:type="gramStart"/>
      <w:r w:rsidRPr="0036254C">
        <w:rPr>
          <w:rStyle w:val="apple-style-span"/>
          <w:rFonts w:ascii="Courier New" w:hAnsi="Courier New" w:cs="Courier New"/>
          <w:color w:val="222222"/>
          <w:sz w:val="16"/>
          <w:szCs w:val="16"/>
          <w:shd w:val="clear" w:color="auto" w:fill="FFFFFF"/>
        </w:rPr>
        <w:t>codeListValue</w:t>
      </w:r>
      <w:proofErr w:type="gramEnd"/>
      <w:r w:rsidRPr="0036254C">
        <w:rPr>
          <w:rStyle w:val="apple-style-span"/>
          <w:rFonts w:ascii="Courier New" w:hAnsi="Courier New" w:cs="Courier New"/>
          <w:color w:val="222222"/>
          <w:sz w:val="16"/>
          <w:szCs w:val="16"/>
          <w:shd w:val="clear" w:color="auto" w:fill="FFFFFF"/>
        </w:rPr>
        <w:t>="otherRestrictions"&gt;otherRestrictions&lt;/gmd:MD_RestrictionCode&gt;</w:t>
      </w:r>
    </w:p>
    <w:p w:rsidR="0036254C" w:rsidRDefault="001F7671" w:rsidP="00362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1F7671">
        <w:rPr>
          <w:rFonts w:ascii="Courier New" w:eastAsia="Times New Roman" w:hAnsi="Courier New" w:cs="Courier New"/>
          <w:color w:val="222222"/>
          <w:sz w:val="16"/>
          <w:szCs w:val="16"/>
          <w:shd w:val="clear" w:color="auto" w:fill="FFFFFF"/>
          <w:lang w:eastAsia="en-GB"/>
        </w:rPr>
        <w:t xml:space="preserve">        </w:t>
      </w:r>
      <w:r w:rsidR="0036254C">
        <w:rPr>
          <w:rFonts w:ascii="Courier New" w:eastAsia="Times New Roman" w:hAnsi="Courier New" w:cs="Courier New"/>
          <w:color w:val="222222"/>
          <w:sz w:val="16"/>
          <w:szCs w:val="16"/>
          <w:shd w:val="clear" w:color="auto" w:fill="FFFFFF"/>
          <w:lang w:eastAsia="en-GB"/>
        </w:rPr>
        <w:t>&lt;/</w:t>
      </w:r>
      <w:proofErr w:type="spellStart"/>
      <w:r w:rsidR="0036254C">
        <w:rPr>
          <w:rFonts w:ascii="Courier New" w:eastAsia="Times New Roman" w:hAnsi="Courier New" w:cs="Courier New"/>
          <w:color w:val="222222"/>
          <w:sz w:val="16"/>
          <w:szCs w:val="16"/>
          <w:shd w:val="clear" w:color="auto" w:fill="FFFFFF"/>
          <w:lang w:eastAsia="en-GB"/>
        </w:rPr>
        <w:t>gmd</w:t>
      </w:r>
      <w:proofErr w:type="gramStart"/>
      <w:r w:rsidR="0036254C">
        <w:rPr>
          <w:rFonts w:ascii="Courier New" w:eastAsia="Times New Roman" w:hAnsi="Courier New" w:cs="Courier New"/>
          <w:color w:val="222222"/>
          <w:sz w:val="16"/>
          <w:szCs w:val="16"/>
          <w:shd w:val="clear" w:color="auto" w:fill="FFFFFF"/>
          <w:lang w:eastAsia="en-GB"/>
        </w:rPr>
        <w:t>:useConstraints</w:t>
      </w:r>
      <w:proofErr w:type="spellEnd"/>
      <w:proofErr w:type="gramEnd"/>
      <w:r w:rsidR="0036254C">
        <w:rPr>
          <w:rFonts w:ascii="Courier New" w:eastAsia="Times New Roman" w:hAnsi="Courier New" w:cs="Courier New"/>
          <w:color w:val="222222"/>
          <w:sz w:val="16"/>
          <w:szCs w:val="16"/>
          <w:shd w:val="clear" w:color="auto" w:fill="FFFFFF"/>
          <w:lang w:eastAsia="en-GB"/>
        </w:rPr>
        <w:t>&gt;</w:t>
      </w:r>
    </w:p>
    <w:p w:rsidR="001F7671" w:rsidRPr="001F7671" w:rsidRDefault="0036254C" w:rsidP="00362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Pr>
          <w:rFonts w:ascii="Courier New" w:eastAsia="Times New Roman" w:hAnsi="Courier New" w:cs="Courier New"/>
          <w:color w:val="222222"/>
          <w:sz w:val="16"/>
          <w:szCs w:val="16"/>
          <w:shd w:val="clear" w:color="auto" w:fill="FFFFFF"/>
          <w:lang w:eastAsia="en-GB"/>
        </w:rPr>
        <w:t xml:space="preserve">        </w:t>
      </w:r>
      <w:r w:rsidR="001F7671" w:rsidRPr="001F7671">
        <w:rPr>
          <w:rFonts w:ascii="Courier New" w:eastAsia="Times New Roman" w:hAnsi="Courier New" w:cs="Courier New"/>
          <w:color w:val="222222"/>
          <w:sz w:val="16"/>
          <w:szCs w:val="16"/>
          <w:shd w:val="clear" w:color="auto" w:fill="FFFFFF"/>
          <w:lang w:eastAsia="en-GB"/>
        </w:rPr>
        <w:t>&lt;</w:t>
      </w:r>
      <w:proofErr w:type="spellStart"/>
      <w:r w:rsidR="001F7671" w:rsidRPr="001F7671">
        <w:rPr>
          <w:rFonts w:ascii="Courier New" w:eastAsia="Times New Roman" w:hAnsi="Courier New" w:cs="Courier New"/>
          <w:color w:val="222222"/>
          <w:sz w:val="16"/>
          <w:szCs w:val="16"/>
          <w:shd w:val="clear" w:color="auto" w:fill="FFFFFF"/>
          <w:lang w:eastAsia="en-GB"/>
        </w:rPr>
        <w:t>gmd</w:t>
      </w:r>
      <w:proofErr w:type="gramStart"/>
      <w:r w:rsidR="001F7671" w:rsidRPr="001F7671">
        <w:rPr>
          <w:rFonts w:ascii="Courier New" w:eastAsia="Times New Roman" w:hAnsi="Courier New" w:cs="Courier New"/>
          <w:color w:val="222222"/>
          <w:sz w:val="16"/>
          <w:szCs w:val="16"/>
          <w:shd w:val="clear" w:color="auto" w:fill="FFFFFF"/>
          <w:lang w:eastAsia="en-GB"/>
        </w:rPr>
        <w:t>:otherConstraints</w:t>
      </w:r>
      <w:proofErr w:type="spellEnd"/>
      <w:proofErr w:type="gramEnd"/>
      <w:r w:rsidR="001F7671" w:rsidRPr="001F7671">
        <w:rPr>
          <w:rFonts w:ascii="Courier New" w:eastAsia="Times New Roman" w:hAnsi="Courier New" w:cs="Courier New"/>
          <w:color w:val="222222"/>
          <w:sz w:val="16"/>
          <w:szCs w:val="16"/>
          <w:shd w:val="clear" w:color="auto" w:fill="FFFFFF"/>
          <w:lang w:eastAsia="en-GB"/>
        </w:rPr>
        <w:t>&gt;</w:t>
      </w:r>
      <w:r w:rsidR="001F7671" w:rsidRPr="001F7671">
        <w:rPr>
          <w:rFonts w:ascii="Courier New" w:eastAsia="Times New Roman" w:hAnsi="Courier New" w:cs="Courier New"/>
          <w:color w:val="222222"/>
          <w:sz w:val="16"/>
          <w:szCs w:val="16"/>
          <w:shd w:val="clear" w:color="auto" w:fill="FFFFFF"/>
          <w:lang w:eastAsia="en-GB"/>
        </w:rPr>
        <w:br/>
        <w:t xml:space="preserve">            &lt;</w:t>
      </w:r>
      <w:proofErr w:type="spellStart"/>
      <w:r w:rsidR="001F7671" w:rsidRPr="001F7671">
        <w:rPr>
          <w:rFonts w:ascii="Courier New" w:eastAsia="Times New Roman" w:hAnsi="Courier New" w:cs="Courier New"/>
          <w:color w:val="222222"/>
          <w:sz w:val="16"/>
          <w:szCs w:val="16"/>
          <w:shd w:val="clear" w:color="auto" w:fill="FFFFFF"/>
          <w:lang w:eastAsia="en-GB"/>
        </w:rPr>
        <w:t>gmx:Anchor</w:t>
      </w:r>
      <w:proofErr w:type="spellEnd"/>
      <w:r w:rsidR="001F7671" w:rsidRPr="001F7671">
        <w:rPr>
          <w:rFonts w:ascii="Courier New" w:eastAsia="Times New Roman" w:hAnsi="Courier New" w:cs="Courier New"/>
          <w:color w:val="222222"/>
          <w:sz w:val="16"/>
          <w:szCs w:val="16"/>
          <w:shd w:val="clear" w:color="auto" w:fill="FFFFFF"/>
          <w:lang w:eastAsia="en-GB"/>
        </w:rPr>
        <w:t xml:space="preserve"> xlink:href="</w:t>
      </w:r>
      <w:hyperlink r:id="rId12" w:tgtFrame="_blank" w:history="1">
        <w:r w:rsidR="001F7671" w:rsidRPr="0036254C">
          <w:rPr>
            <w:rFonts w:ascii="Courier New" w:eastAsia="Times New Roman" w:hAnsi="Courier New" w:cs="Courier New"/>
            <w:color w:val="2200CC"/>
            <w:sz w:val="16"/>
            <w:szCs w:val="16"/>
            <w:u w:val="single"/>
            <w:shd w:val="clear" w:color="auto" w:fill="FFFFFF"/>
            <w:lang w:eastAsia="en-GB"/>
          </w:rPr>
          <w:t>http://www.jcommops.org/dbcp/data/access.html</w:t>
        </w:r>
      </w:hyperlink>
      <w:r w:rsidR="001F7671" w:rsidRPr="001F7671">
        <w:rPr>
          <w:rFonts w:ascii="Courier New" w:eastAsia="Times New Roman" w:hAnsi="Courier New" w:cs="Courier New"/>
          <w:color w:val="222222"/>
          <w:sz w:val="16"/>
          <w:szCs w:val="16"/>
          <w:shd w:val="clear" w:color="auto" w:fill="FFFFFF"/>
          <w:lang w:eastAsia="en-GB"/>
        </w:rPr>
        <w:t>"&gt;Access to Buoy Data&lt;/</w:t>
      </w:r>
      <w:proofErr w:type="spellStart"/>
      <w:r w:rsidR="001F7671" w:rsidRPr="001F7671">
        <w:rPr>
          <w:rFonts w:ascii="Courier New" w:eastAsia="Times New Roman" w:hAnsi="Courier New" w:cs="Courier New"/>
          <w:color w:val="222222"/>
          <w:sz w:val="16"/>
          <w:szCs w:val="16"/>
          <w:shd w:val="clear" w:color="auto" w:fill="FFFFFF"/>
          <w:lang w:eastAsia="en-GB"/>
        </w:rPr>
        <w:t>gmx:Anchor</w:t>
      </w:r>
      <w:proofErr w:type="spellEnd"/>
      <w:r w:rsidR="001F7671" w:rsidRPr="001F7671">
        <w:rPr>
          <w:rFonts w:ascii="Courier New" w:eastAsia="Times New Roman" w:hAnsi="Courier New" w:cs="Courier New"/>
          <w:color w:val="222222"/>
          <w:sz w:val="16"/>
          <w:szCs w:val="16"/>
          <w:shd w:val="clear" w:color="auto" w:fill="FFFFFF"/>
          <w:lang w:eastAsia="en-GB"/>
        </w:rPr>
        <w:t>&gt;</w:t>
      </w:r>
    </w:p>
    <w:p w:rsidR="001F7671" w:rsidRPr="001F7671" w:rsidRDefault="001F7671" w:rsidP="00362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1F7671">
        <w:rPr>
          <w:rFonts w:ascii="Courier New" w:eastAsia="Times New Roman" w:hAnsi="Courier New" w:cs="Courier New"/>
          <w:color w:val="222222"/>
          <w:sz w:val="16"/>
          <w:szCs w:val="16"/>
          <w:shd w:val="clear" w:color="auto" w:fill="FFFFFF"/>
          <w:lang w:eastAsia="en-GB"/>
        </w:rPr>
        <w:t xml:space="preserve">        &lt;/</w:t>
      </w:r>
      <w:proofErr w:type="spellStart"/>
      <w:r w:rsidRPr="001F7671">
        <w:rPr>
          <w:rFonts w:ascii="Courier New" w:eastAsia="Times New Roman" w:hAnsi="Courier New" w:cs="Courier New"/>
          <w:color w:val="222222"/>
          <w:sz w:val="16"/>
          <w:szCs w:val="16"/>
          <w:shd w:val="clear" w:color="auto" w:fill="FFFFFF"/>
          <w:lang w:eastAsia="en-GB"/>
        </w:rPr>
        <w:t>gmd</w:t>
      </w:r>
      <w:proofErr w:type="gramStart"/>
      <w:r w:rsidRPr="001F7671">
        <w:rPr>
          <w:rFonts w:ascii="Courier New" w:eastAsia="Times New Roman" w:hAnsi="Courier New" w:cs="Courier New"/>
          <w:color w:val="222222"/>
          <w:sz w:val="16"/>
          <w:szCs w:val="16"/>
          <w:shd w:val="clear" w:color="auto" w:fill="FFFFFF"/>
          <w:lang w:eastAsia="en-GB"/>
        </w:rPr>
        <w:t>:otherConstraints</w:t>
      </w:r>
      <w:proofErr w:type="spellEnd"/>
      <w:proofErr w:type="gramEnd"/>
      <w:r w:rsidRPr="001F7671">
        <w:rPr>
          <w:rFonts w:ascii="Courier New" w:eastAsia="Times New Roman" w:hAnsi="Courier New" w:cs="Courier New"/>
          <w:color w:val="222222"/>
          <w:sz w:val="16"/>
          <w:szCs w:val="16"/>
          <w:shd w:val="clear" w:color="auto" w:fill="FFFFFF"/>
          <w:lang w:eastAsia="en-GB"/>
        </w:rPr>
        <w:t>&gt;</w:t>
      </w:r>
    </w:p>
    <w:p w:rsidR="001F7671" w:rsidRPr="001F7671" w:rsidRDefault="001F7671" w:rsidP="00362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1F7671">
        <w:rPr>
          <w:rFonts w:ascii="Courier New" w:eastAsia="Times New Roman" w:hAnsi="Courier New" w:cs="Courier New"/>
          <w:color w:val="222222"/>
          <w:sz w:val="16"/>
          <w:szCs w:val="16"/>
          <w:shd w:val="clear" w:color="auto" w:fill="FFFFFF"/>
          <w:lang w:eastAsia="en-GB"/>
        </w:rPr>
        <w:t xml:space="preserve">    &lt;/</w:t>
      </w:r>
      <w:proofErr w:type="spellStart"/>
      <w:r w:rsidRPr="001F7671">
        <w:rPr>
          <w:rFonts w:ascii="Courier New" w:eastAsia="Times New Roman" w:hAnsi="Courier New" w:cs="Courier New"/>
          <w:color w:val="222222"/>
          <w:sz w:val="16"/>
          <w:szCs w:val="16"/>
          <w:shd w:val="clear" w:color="auto" w:fill="FFFFFF"/>
          <w:lang w:eastAsia="en-GB"/>
        </w:rPr>
        <w:t>gmd</w:t>
      </w:r>
      <w:proofErr w:type="gramStart"/>
      <w:r w:rsidRPr="001F7671">
        <w:rPr>
          <w:rFonts w:ascii="Courier New" w:eastAsia="Times New Roman" w:hAnsi="Courier New" w:cs="Courier New"/>
          <w:color w:val="222222"/>
          <w:sz w:val="16"/>
          <w:szCs w:val="16"/>
          <w:shd w:val="clear" w:color="auto" w:fill="FFFFFF"/>
          <w:lang w:eastAsia="en-GB"/>
        </w:rPr>
        <w:t>:MD</w:t>
      </w:r>
      <w:proofErr w:type="gramEnd"/>
      <w:r w:rsidRPr="001F7671">
        <w:rPr>
          <w:rFonts w:ascii="Courier New" w:eastAsia="Times New Roman" w:hAnsi="Courier New" w:cs="Courier New"/>
          <w:color w:val="222222"/>
          <w:sz w:val="16"/>
          <w:szCs w:val="16"/>
          <w:shd w:val="clear" w:color="auto" w:fill="FFFFFF"/>
          <w:lang w:eastAsia="en-GB"/>
        </w:rPr>
        <w:t>_LegalConstraints</w:t>
      </w:r>
      <w:proofErr w:type="spellEnd"/>
      <w:r w:rsidRPr="001F7671">
        <w:rPr>
          <w:rFonts w:ascii="Courier New" w:eastAsia="Times New Roman" w:hAnsi="Courier New" w:cs="Courier New"/>
          <w:color w:val="222222"/>
          <w:sz w:val="16"/>
          <w:szCs w:val="16"/>
          <w:shd w:val="clear" w:color="auto" w:fill="FFFFFF"/>
          <w:lang w:eastAsia="en-GB"/>
        </w:rPr>
        <w:t>&gt;</w:t>
      </w:r>
    </w:p>
    <w:p w:rsidR="001F7671" w:rsidRPr="001F7671" w:rsidRDefault="001F7671" w:rsidP="00362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sz w:val="16"/>
          <w:szCs w:val="16"/>
          <w:lang w:eastAsia="en-GB"/>
        </w:rPr>
      </w:pPr>
      <w:r w:rsidRPr="001F7671">
        <w:rPr>
          <w:rFonts w:ascii="Courier New" w:eastAsia="Times New Roman" w:hAnsi="Courier New" w:cs="Courier New"/>
          <w:color w:val="222222"/>
          <w:sz w:val="16"/>
          <w:szCs w:val="16"/>
          <w:shd w:val="clear" w:color="auto" w:fill="FFFFFF"/>
          <w:lang w:eastAsia="en-GB"/>
        </w:rPr>
        <w:t>&lt;/</w:t>
      </w:r>
      <w:proofErr w:type="spellStart"/>
      <w:r w:rsidRPr="001F7671">
        <w:rPr>
          <w:rFonts w:ascii="Courier New" w:eastAsia="Times New Roman" w:hAnsi="Courier New" w:cs="Courier New"/>
          <w:color w:val="222222"/>
          <w:sz w:val="16"/>
          <w:szCs w:val="16"/>
          <w:shd w:val="clear" w:color="auto" w:fill="FFFFFF"/>
          <w:lang w:eastAsia="en-GB"/>
        </w:rPr>
        <w:t>gmd</w:t>
      </w:r>
      <w:proofErr w:type="gramStart"/>
      <w:r w:rsidRPr="001F7671">
        <w:rPr>
          <w:rFonts w:ascii="Courier New" w:eastAsia="Times New Roman" w:hAnsi="Courier New" w:cs="Courier New"/>
          <w:color w:val="222222"/>
          <w:sz w:val="16"/>
          <w:szCs w:val="16"/>
          <w:shd w:val="clear" w:color="auto" w:fill="FFFFFF"/>
          <w:lang w:eastAsia="en-GB"/>
        </w:rPr>
        <w:t>:resourceConstraints</w:t>
      </w:r>
      <w:proofErr w:type="spellEnd"/>
      <w:proofErr w:type="gramEnd"/>
      <w:r w:rsidRPr="001F7671">
        <w:rPr>
          <w:rFonts w:ascii="Courier New" w:eastAsia="Times New Roman" w:hAnsi="Courier New" w:cs="Courier New"/>
          <w:color w:val="222222"/>
          <w:sz w:val="16"/>
          <w:szCs w:val="16"/>
          <w:shd w:val="clear" w:color="auto" w:fill="FFFFFF"/>
          <w:lang w:eastAsia="en-GB"/>
        </w:rPr>
        <w:t>&gt;</w:t>
      </w:r>
    </w:p>
    <w:p w:rsidR="00F07C90" w:rsidRDefault="00F07C90" w:rsidP="001F7671">
      <w:pPr>
        <w:spacing w:line="240" w:lineRule="auto"/>
        <w:rPr>
          <w:rFonts w:ascii="Arial" w:eastAsia="Times New Roman" w:hAnsi="Arial" w:cs="Arial"/>
          <w:color w:val="222222"/>
          <w:sz w:val="20"/>
          <w:szCs w:val="20"/>
          <w:shd w:val="clear" w:color="auto" w:fill="FFFFFF"/>
          <w:lang w:eastAsia="en-GB"/>
        </w:rPr>
      </w:pPr>
    </w:p>
    <w:p w:rsidR="006F3896" w:rsidRDefault="001F7671" w:rsidP="001F7671">
      <w:pPr>
        <w:spacing w:line="240" w:lineRule="auto"/>
        <w:rPr>
          <w:rFonts w:ascii="Arial" w:eastAsia="Times New Roman" w:hAnsi="Arial" w:cs="Arial"/>
          <w:color w:val="222222"/>
          <w:sz w:val="20"/>
          <w:szCs w:val="20"/>
          <w:shd w:val="clear" w:color="auto" w:fill="FFFFFF"/>
          <w:lang w:eastAsia="en-GB"/>
        </w:rPr>
      </w:pPr>
      <w:r w:rsidRPr="001F7671">
        <w:rPr>
          <w:rFonts w:ascii="Arial" w:eastAsia="Times New Roman" w:hAnsi="Arial" w:cs="Arial"/>
          <w:color w:val="222222"/>
          <w:sz w:val="20"/>
          <w:szCs w:val="20"/>
          <w:shd w:val="clear" w:color="auto" w:fill="FFFFFF"/>
          <w:lang w:eastAsia="en-GB"/>
        </w:rPr>
        <w:t xml:space="preserve">It is noted that </w:t>
      </w:r>
      <w:r w:rsidR="00F07C90">
        <w:rPr>
          <w:rFonts w:ascii="Arial" w:eastAsia="Times New Roman" w:hAnsi="Arial" w:cs="Arial"/>
          <w:color w:val="222222"/>
          <w:sz w:val="20"/>
          <w:szCs w:val="20"/>
          <w:shd w:val="clear" w:color="auto" w:fill="FFFFFF"/>
          <w:lang w:eastAsia="en-GB"/>
        </w:rPr>
        <w:t xml:space="preserve">not all </w:t>
      </w:r>
      <w:r w:rsidRPr="001F7671">
        <w:rPr>
          <w:rFonts w:ascii="Arial" w:eastAsia="Times New Roman" w:hAnsi="Arial" w:cs="Arial"/>
          <w:color w:val="222222"/>
          <w:sz w:val="20"/>
          <w:szCs w:val="20"/>
          <w:shd w:val="clear" w:color="auto" w:fill="FFFFFF"/>
          <w:lang w:eastAsia="en-GB"/>
        </w:rPr>
        <w:t xml:space="preserve">ISO19115 catalogue implementations (e.g. </w:t>
      </w:r>
      <w:proofErr w:type="spellStart"/>
      <w:r w:rsidRPr="001F7671">
        <w:rPr>
          <w:rFonts w:ascii="Arial" w:eastAsia="Times New Roman" w:hAnsi="Arial" w:cs="Arial"/>
          <w:color w:val="222222"/>
          <w:sz w:val="20"/>
          <w:szCs w:val="20"/>
          <w:shd w:val="clear" w:color="auto" w:fill="FFFFFF"/>
          <w:lang w:eastAsia="en-GB"/>
        </w:rPr>
        <w:t>GeoNetwork</w:t>
      </w:r>
      <w:proofErr w:type="spellEnd"/>
      <w:r w:rsidRPr="001F7671">
        <w:rPr>
          <w:rFonts w:ascii="Arial" w:eastAsia="Times New Roman" w:hAnsi="Arial" w:cs="Arial"/>
          <w:color w:val="222222"/>
          <w:sz w:val="20"/>
          <w:szCs w:val="20"/>
          <w:shd w:val="clear" w:color="auto" w:fill="FFFFFF"/>
          <w:lang w:eastAsia="en-GB"/>
        </w:rPr>
        <w:t xml:space="preserve">) </w:t>
      </w:r>
      <w:r w:rsidR="00F07C90">
        <w:rPr>
          <w:rFonts w:ascii="Arial" w:eastAsia="Times New Roman" w:hAnsi="Arial" w:cs="Arial"/>
          <w:color w:val="222222"/>
          <w:sz w:val="20"/>
          <w:szCs w:val="20"/>
          <w:shd w:val="clear" w:color="auto" w:fill="FFFFFF"/>
          <w:lang w:eastAsia="en-GB"/>
        </w:rPr>
        <w:t>are able to process</w:t>
      </w:r>
      <w:r w:rsidRPr="001F7671">
        <w:rPr>
          <w:rFonts w:ascii="Arial" w:eastAsia="Times New Roman" w:hAnsi="Arial" w:cs="Arial"/>
          <w:color w:val="222222"/>
          <w:sz w:val="20"/>
          <w:szCs w:val="20"/>
          <w:shd w:val="clear" w:color="auto" w:fill="FFFFFF"/>
          <w:lang w:eastAsia="en-GB"/>
        </w:rPr>
        <w:t> </w:t>
      </w:r>
      <w:proofErr w:type="spellStart"/>
      <w:r w:rsidRPr="001F7671">
        <w:rPr>
          <w:rFonts w:ascii="Courier New" w:eastAsia="Times New Roman" w:hAnsi="Courier New" w:cs="Courier New"/>
          <w:color w:val="222222"/>
          <w:sz w:val="20"/>
          <w:szCs w:val="20"/>
          <w:shd w:val="clear" w:color="auto" w:fill="FFFFFF"/>
          <w:lang w:eastAsia="en-GB"/>
        </w:rPr>
        <w:t>gmx</w:t>
      </w:r>
      <w:proofErr w:type="gramStart"/>
      <w:r w:rsidRPr="001F7671">
        <w:rPr>
          <w:rFonts w:ascii="Courier New" w:eastAsia="Times New Roman" w:hAnsi="Courier New" w:cs="Courier New"/>
          <w:color w:val="222222"/>
          <w:sz w:val="20"/>
          <w:szCs w:val="20"/>
          <w:shd w:val="clear" w:color="auto" w:fill="FFFFFF"/>
          <w:lang w:eastAsia="en-GB"/>
        </w:rPr>
        <w:t>:Anchor</w:t>
      </w:r>
      <w:proofErr w:type="spellEnd"/>
      <w:proofErr w:type="gramEnd"/>
      <w:r w:rsidRPr="001F7671">
        <w:rPr>
          <w:rFonts w:ascii="Arial" w:eastAsia="Times New Roman" w:hAnsi="Arial" w:cs="Arial"/>
          <w:color w:val="222222"/>
          <w:sz w:val="20"/>
          <w:szCs w:val="20"/>
          <w:shd w:val="clear" w:color="auto" w:fill="FFFFFF"/>
          <w:lang w:eastAsia="en-GB"/>
        </w:rPr>
        <w:t> elements. In these cases, the </w:t>
      </w:r>
      <w:proofErr w:type="spellStart"/>
      <w:r w:rsidRPr="001F7671">
        <w:rPr>
          <w:rFonts w:ascii="Courier New" w:eastAsia="Times New Roman" w:hAnsi="Courier New" w:cs="Courier New"/>
          <w:color w:val="222222"/>
          <w:sz w:val="20"/>
          <w:szCs w:val="20"/>
          <w:shd w:val="clear" w:color="auto" w:fill="FFFFFF"/>
          <w:lang w:eastAsia="en-GB"/>
        </w:rPr>
        <w:t>gmx</w:t>
      </w:r>
      <w:proofErr w:type="gramStart"/>
      <w:r w:rsidRPr="001F7671">
        <w:rPr>
          <w:rFonts w:ascii="Courier New" w:eastAsia="Times New Roman" w:hAnsi="Courier New" w:cs="Courier New"/>
          <w:color w:val="222222"/>
          <w:sz w:val="20"/>
          <w:szCs w:val="20"/>
          <w:shd w:val="clear" w:color="auto" w:fill="FFFFFF"/>
          <w:lang w:eastAsia="en-GB"/>
        </w:rPr>
        <w:t>:Anchor</w:t>
      </w:r>
      <w:proofErr w:type="spellEnd"/>
      <w:proofErr w:type="gramEnd"/>
      <w:r w:rsidRPr="001F7671">
        <w:rPr>
          <w:rFonts w:ascii="Courier New" w:eastAsia="Times New Roman" w:hAnsi="Courier New" w:cs="Courier New"/>
          <w:color w:val="222222"/>
          <w:sz w:val="20"/>
          <w:szCs w:val="20"/>
          <w:shd w:val="clear" w:color="auto" w:fill="FFFFFF"/>
          <w:lang w:eastAsia="en-GB"/>
        </w:rPr>
        <w:t> </w:t>
      </w:r>
      <w:r w:rsidRPr="001F7671">
        <w:rPr>
          <w:rFonts w:ascii="Arial" w:eastAsia="Times New Roman" w:hAnsi="Arial" w:cs="Arial"/>
          <w:color w:val="222222"/>
          <w:sz w:val="20"/>
          <w:szCs w:val="20"/>
          <w:shd w:val="clear" w:color="auto" w:fill="FFFFFF"/>
          <w:lang w:eastAsia="en-GB"/>
        </w:rPr>
        <w:t xml:space="preserve">element is </w:t>
      </w:r>
      <w:del w:id="111" w:author="Jeremy" w:date="2011-09-20T20:46:00Z">
        <w:r w:rsidRPr="001F7671" w:rsidDel="001622AA">
          <w:rPr>
            <w:rFonts w:ascii="Arial" w:eastAsia="Times New Roman" w:hAnsi="Arial" w:cs="Arial"/>
            <w:color w:val="222222"/>
            <w:sz w:val="20"/>
            <w:szCs w:val="20"/>
            <w:shd w:val="clear" w:color="auto" w:fill="FFFFFF"/>
            <w:lang w:eastAsia="en-GB"/>
          </w:rPr>
          <w:delText xml:space="preserve">converted </w:delText>
        </w:r>
      </w:del>
      <w:ins w:id="112" w:author="Jeremy" w:date="2011-09-20T20:46:00Z">
        <w:r w:rsidR="001622AA">
          <w:rPr>
            <w:rFonts w:ascii="Arial" w:eastAsia="Times New Roman" w:hAnsi="Arial" w:cs="Arial"/>
            <w:color w:val="222222"/>
            <w:sz w:val="20"/>
            <w:szCs w:val="20"/>
            <w:shd w:val="clear" w:color="auto" w:fill="FFFFFF"/>
            <w:lang w:eastAsia="en-GB"/>
          </w:rPr>
          <w:t>treated</w:t>
        </w:r>
      </w:ins>
      <w:ins w:id="113" w:author="Jeremy" w:date="2011-09-20T20:47:00Z">
        <w:r w:rsidR="001622AA">
          <w:rPr>
            <w:rFonts w:ascii="Arial" w:eastAsia="Times New Roman" w:hAnsi="Arial" w:cs="Arial"/>
            <w:color w:val="222222"/>
            <w:sz w:val="20"/>
            <w:szCs w:val="20"/>
            <w:shd w:val="clear" w:color="auto" w:fill="FFFFFF"/>
            <w:lang w:eastAsia="en-GB"/>
          </w:rPr>
          <w:t xml:space="preserve"> as</w:t>
        </w:r>
      </w:ins>
      <w:del w:id="114" w:author="Jeremy" w:date="2011-09-20T20:47:00Z">
        <w:r w:rsidRPr="001F7671" w:rsidDel="001622AA">
          <w:rPr>
            <w:rFonts w:ascii="Arial" w:eastAsia="Times New Roman" w:hAnsi="Arial" w:cs="Arial"/>
            <w:color w:val="222222"/>
            <w:sz w:val="20"/>
            <w:szCs w:val="20"/>
            <w:shd w:val="clear" w:color="auto" w:fill="FFFFFF"/>
            <w:lang w:eastAsia="en-GB"/>
          </w:rPr>
          <w:delText>to</w:delText>
        </w:r>
      </w:del>
      <w:r w:rsidRPr="001F7671">
        <w:rPr>
          <w:rFonts w:ascii="Arial" w:eastAsia="Times New Roman" w:hAnsi="Arial" w:cs="Arial"/>
          <w:color w:val="222222"/>
          <w:sz w:val="20"/>
          <w:szCs w:val="20"/>
          <w:shd w:val="clear" w:color="auto" w:fill="FFFFFF"/>
          <w:lang w:eastAsia="en-GB"/>
        </w:rPr>
        <w:t xml:space="preserve"> a </w:t>
      </w:r>
      <w:proofErr w:type="spellStart"/>
      <w:r w:rsidRPr="001F7671">
        <w:rPr>
          <w:rFonts w:ascii="Courier New" w:eastAsia="Times New Roman" w:hAnsi="Courier New" w:cs="Courier New"/>
          <w:color w:val="222222"/>
          <w:sz w:val="20"/>
          <w:szCs w:val="20"/>
          <w:shd w:val="clear" w:color="auto" w:fill="FFFFFF"/>
          <w:lang w:eastAsia="en-GB"/>
        </w:rPr>
        <w:t>gco:CharacterString</w:t>
      </w:r>
      <w:proofErr w:type="spellEnd"/>
      <w:r w:rsidRPr="001F7671">
        <w:rPr>
          <w:rFonts w:ascii="Arial" w:eastAsia="Times New Roman" w:hAnsi="Arial" w:cs="Arial"/>
          <w:color w:val="222222"/>
          <w:sz w:val="20"/>
          <w:szCs w:val="20"/>
          <w:shd w:val="clear" w:color="auto" w:fill="FFFFFF"/>
          <w:lang w:eastAsia="en-GB"/>
        </w:rPr>
        <w:t xml:space="preserve"> type, thus </w:t>
      </w:r>
      <w:del w:id="115" w:author="Jeremy" w:date="2011-09-20T20:47:00Z">
        <w:r w:rsidRPr="001F7671" w:rsidDel="001622AA">
          <w:rPr>
            <w:rFonts w:ascii="Arial" w:eastAsia="Times New Roman" w:hAnsi="Arial" w:cs="Arial"/>
            <w:color w:val="222222"/>
            <w:sz w:val="20"/>
            <w:szCs w:val="20"/>
            <w:shd w:val="clear" w:color="auto" w:fill="FFFFFF"/>
            <w:lang w:eastAsia="en-GB"/>
          </w:rPr>
          <w:delText xml:space="preserve">loosing </w:delText>
        </w:r>
      </w:del>
      <w:ins w:id="116" w:author="Jeremy" w:date="2011-09-20T20:47:00Z">
        <w:r w:rsidR="001622AA">
          <w:rPr>
            <w:rFonts w:ascii="Arial" w:eastAsia="Times New Roman" w:hAnsi="Arial" w:cs="Arial"/>
            <w:color w:val="222222"/>
            <w:sz w:val="20"/>
            <w:szCs w:val="20"/>
            <w:shd w:val="clear" w:color="auto" w:fill="FFFFFF"/>
            <w:lang w:eastAsia="en-GB"/>
          </w:rPr>
          <w:t>failing to display</w:t>
        </w:r>
        <w:r w:rsidR="001622AA" w:rsidRPr="001F7671">
          <w:rPr>
            <w:rFonts w:ascii="Arial" w:eastAsia="Times New Roman" w:hAnsi="Arial" w:cs="Arial"/>
            <w:color w:val="222222"/>
            <w:sz w:val="20"/>
            <w:szCs w:val="20"/>
            <w:shd w:val="clear" w:color="auto" w:fill="FFFFFF"/>
            <w:lang w:eastAsia="en-GB"/>
          </w:rPr>
          <w:t xml:space="preserve"> </w:t>
        </w:r>
      </w:ins>
      <w:r w:rsidRPr="001F7671">
        <w:rPr>
          <w:rFonts w:ascii="Arial" w:eastAsia="Times New Roman" w:hAnsi="Arial" w:cs="Arial"/>
          <w:color w:val="222222"/>
          <w:sz w:val="20"/>
          <w:szCs w:val="20"/>
          <w:shd w:val="clear" w:color="auto" w:fill="FFFFFF"/>
          <w:lang w:eastAsia="en-GB"/>
        </w:rPr>
        <w:t xml:space="preserve">information </w:t>
      </w:r>
      <w:r w:rsidR="00F07C90">
        <w:rPr>
          <w:rFonts w:ascii="Arial" w:eastAsia="Times New Roman" w:hAnsi="Arial" w:cs="Arial"/>
          <w:color w:val="222222"/>
          <w:sz w:val="20"/>
          <w:szCs w:val="20"/>
          <w:shd w:val="clear" w:color="auto" w:fill="FFFFFF"/>
          <w:lang w:eastAsia="en-GB"/>
        </w:rPr>
        <w:t>about the reference HTTP URI</w:t>
      </w:r>
      <w:r w:rsidRPr="001F7671">
        <w:rPr>
          <w:rFonts w:ascii="Arial" w:eastAsia="Times New Roman" w:hAnsi="Arial" w:cs="Arial"/>
          <w:color w:val="222222"/>
          <w:sz w:val="20"/>
          <w:szCs w:val="20"/>
          <w:shd w:val="clear" w:color="auto" w:fill="FFFFFF"/>
          <w:lang w:eastAsia="en-GB"/>
        </w:rPr>
        <w:t>.</w:t>
      </w:r>
      <w:r w:rsidRPr="001F7671">
        <w:rPr>
          <w:rFonts w:ascii="Arial" w:eastAsia="Times New Roman" w:hAnsi="Arial" w:cs="Arial"/>
          <w:color w:val="222222"/>
          <w:sz w:val="20"/>
          <w:szCs w:val="20"/>
          <w:shd w:val="clear" w:color="auto" w:fill="FFFFFF"/>
          <w:lang w:eastAsia="en-GB"/>
        </w:rPr>
        <w:br/>
      </w:r>
      <w:r w:rsidRPr="001F7671">
        <w:rPr>
          <w:rFonts w:ascii="Arial" w:eastAsia="Times New Roman" w:hAnsi="Arial" w:cs="Arial"/>
          <w:color w:val="222222"/>
          <w:sz w:val="20"/>
          <w:szCs w:val="20"/>
          <w:shd w:val="clear" w:color="auto" w:fill="FFFFFF"/>
          <w:lang w:eastAsia="en-GB"/>
        </w:rPr>
        <w:br/>
        <w:t xml:space="preserve">To mitigate this, </w:t>
      </w:r>
      <w:r w:rsidR="00F07C90" w:rsidRPr="006F3896">
        <w:rPr>
          <w:rFonts w:ascii="Arial" w:eastAsia="Times New Roman" w:hAnsi="Arial" w:cs="Arial"/>
          <w:color w:val="FF0000"/>
          <w:sz w:val="20"/>
          <w:szCs w:val="20"/>
          <w:shd w:val="clear" w:color="auto" w:fill="FFFFFF"/>
          <w:lang w:eastAsia="en-GB"/>
        </w:rPr>
        <w:t xml:space="preserve">it is recommended </w:t>
      </w:r>
      <w:r w:rsidRPr="006F3896">
        <w:rPr>
          <w:rFonts w:ascii="Arial" w:eastAsia="Times New Roman" w:hAnsi="Arial" w:cs="Arial"/>
          <w:color w:val="FF0000"/>
          <w:sz w:val="20"/>
          <w:szCs w:val="20"/>
          <w:shd w:val="clear" w:color="auto" w:fill="FFFFFF"/>
          <w:lang w:eastAsia="en-GB"/>
        </w:rPr>
        <w:t>to use a </w:t>
      </w:r>
      <w:proofErr w:type="spellStart"/>
      <w:r w:rsidRPr="001F7671">
        <w:rPr>
          <w:rFonts w:ascii="Courier New" w:eastAsia="Times New Roman" w:hAnsi="Courier New" w:cs="Courier New"/>
          <w:color w:val="222222"/>
          <w:sz w:val="20"/>
          <w:szCs w:val="20"/>
          <w:shd w:val="clear" w:color="auto" w:fill="FFFFFF"/>
          <w:lang w:eastAsia="en-GB"/>
        </w:rPr>
        <w:t>gco</w:t>
      </w:r>
      <w:proofErr w:type="gramStart"/>
      <w:r w:rsidRPr="001F7671">
        <w:rPr>
          <w:rFonts w:ascii="Courier New" w:eastAsia="Times New Roman" w:hAnsi="Courier New" w:cs="Courier New"/>
          <w:color w:val="222222"/>
          <w:sz w:val="20"/>
          <w:szCs w:val="20"/>
          <w:shd w:val="clear" w:color="auto" w:fill="FFFFFF"/>
          <w:lang w:eastAsia="en-GB"/>
        </w:rPr>
        <w:t>:CharacterString</w:t>
      </w:r>
      <w:proofErr w:type="spellEnd"/>
      <w:proofErr w:type="gramEnd"/>
      <w:r w:rsidRPr="001F7671">
        <w:rPr>
          <w:rFonts w:ascii="Arial" w:eastAsia="Times New Roman" w:hAnsi="Arial" w:cs="Arial"/>
          <w:color w:val="222222"/>
          <w:sz w:val="20"/>
          <w:szCs w:val="20"/>
          <w:shd w:val="clear" w:color="auto" w:fill="FFFFFF"/>
          <w:lang w:eastAsia="en-GB"/>
        </w:rPr>
        <w:t xml:space="preserve"> element with the HTTP URI included within the free-text delineated with the use of square brackets "[" and "]". </w:t>
      </w:r>
      <w:r w:rsidR="006F3896">
        <w:rPr>
          <w:rFonts w:ascii="Arial" w:eastAsia="Times New Roman" w:hAnsi="Arial" w:cs="Arial"/>
          <w:color w:val="222222"/>
          <w:sz w:val="20"/>
          <w:szCs w:val="20"/>
          <w:shd w:val="clear" w:color="auto" w:fill="FFFFFF"/>
          <w:lang w:eastAsia="en-GB"/>
        </w:rPr>
        <w:t>[</w:t>
      </w:r>
      <w:proofErr w:type="gramStart"/>
      <w:r w:rsidR="006F3896" w:rsidRPr="006F3896">
        <w:rPr>
          <w:rFonts w:ascii="Arial" w:eastAsia="Times New Roman" w:hAnsi="Arial" w:cs="Arial"/>
          <w:color w:val="76923C" w:themeColor="accent3" w:themeShade="BF"/>
          <w:sz w:val="20"/>
          <w:szCs w:val="20"/>
          <w:shd w:val="clear" w:color="auto" w:fill="FFFFFF"/>
          <w:lang w:eastAsia="en-GB"/>
        </w:rPr>
        <w:t>following</w:t>
      </w:r>
      <w:proofErr w:type="gramEnd"/>
      <w:r w:rsidR="006F3896" w:rsidRPr="006F3896">
        <w:rPr>
          <w:rFonts w:ascii="Arial" w:eastAsia="Times New Roman" w:hAnsi="Arial" w:cs="Arial"/>
          <w:color w:val="76923C" w:themeColor="accent3" w:themeShade="BF"/>
          <w:sz w:val="20"/>
          <w:szCs w:val="20"/>
          <w:shd w:val="clear" w:color="auto" w:fill="FFFFFF"/>
          <w:lang w:eastAsia="en-GB"/>
        </w:rPr>
        <w:t xml:space="preserve"> Jean-Pierre’s comment about ‘processing impact’ I have added an explicit recommendation (not mandatory) to use </w:t>
      </w:r>
      <w:proofErr w:type="spellStart"/>
      <w:r w:rsidR="006F3896" w:rsidRPr="006F3896">
        <w:rPr>
          <w:rFonts w:ascii="Courier New" w:eastAsia="Times New Roman" w:hAnsi="Courier New" w:cs="Courier New"/>
          <w:color w:val="76923C" w:themeColor="accent3" w:themeShade="BF"/>
          <w:sz w:val="16"/>
          <w:szCs w:val="20"/>
          <w:shd w:val="clear" w:color="auto" w:fill="FFFFFF"/>
          <w:lang w:eastAsia="en-GB"/>
        </w:rPr>
        <w:t>gco:CharacterString</w:t>
      </w:r>
      <w:proofErr w:type="spellEnd"/>
      <w:r w:rsidR="006F3896" w:rsidRPr="006F3896">
        <w:rPr>
          <w:rFonts w:ascii="Arial" w:eastAsia="Times New Roman" w:hAnsi="Arial" w:cs="Arial"/>
          <w:color w:val="76923C" w:themeColor="accent3" w:themeShade="BF"/>
          <w:sz w:val="16"/>
          <w:szCs w:val="20"/>
          <w:shd w:val="clear" w:color="auto" w:fill="FFFFFF"/>
          <w:lang w:eastAsia="en-GB"/>
        </w:rPr>
        <w:t xml:space="preserve"> </w:t>
      </w:r>
      <w:r w:rsidR="006F3896" w:rsidRPr="006F3896">
        <w:rPr>
          <w:rFonts w:ascii="Arial" w:eastAsia="Times New Roman" w:hAnsi="Arial" w:cs="Arial"/>
          <w:color w:val="76923C" w:themeColor="accent3" w:themeShade="BF"/>
          <w:sz w:val="20"/>
          <w:szCs w:val="20"/>
          <w:shd w:val="clear" w:color="auto" w:fill="FFFFFF"/>
          <w:lang w:eastAsia="en-GB"/>
        </w:rPr>
        <w:t xml:space="preserve">with URI in square brackets. The proposed method is ‘immune’ to the problems about interpreting </w:t>
      </w:r>
      <w:proofErr w:type="spellStart"/>
      <w:r w:rsidR="006F3896" w:rsidRPr="006F3896">
        <w:rPr>
          <w:rFonts w:ascii="Courier New" w:eastAsia="Times New Roman" w:hAnsi="Courier New" w:cs="Courier New"/>
          <w:color w:val="76923C" w:themeColor="accent3" w:themeShade="BF"/>
          <w:sz w:val="16"/>
          <w:szCs w:val="20"/>
          <w:shd w:val="clear" w:color="auto" w:fill="FFFFFF"/>
          <w:lang w:eastAsia="en-GB"/>
        </w:rPr>
        <w:t>gmx</w:t>
      </w:r>
      <w:proofErr w:type="gramStart"/>
      <w:r w:rsidR="006F3896" w:rsidRPr="006F3896">
        <w:rPr>
          <w:rFonts w:ascii="Courier New" w:eastAsia="Times New Roman" w:hAnsi="Courier New" w:cs="Courier New"/>
          <w:color w:val="76923C" w:themeColor="accent3" w:themeShade="BF"/>
          <w:sz w:val="16"/>
          <w:szCs w:val="20"/>
          <w:shd w:val="clear" w:color="auto" w:fill="FFFFFF"/>
          <w:lang w:eastAsia="en-GB"/>
        </w:rPr>
        <w:t>:Anchor</w:t>
      </w:r>
      <w:proofErr w:type="spellEnd"/>
      <w:proofErr w:type="gramEnd"/>
      <w:r w:rsidR="006F3896" w:rsidRPr="006F3896">
        <w:rPr>
          <w:rFonts w:ascii="Arial" w:eastAsia="Times New Roman" w:hAnsi="Arial" w:cs="Arial"/>
          <w:color w:val="76923C" w:themeColor="accent3" w:themeShade="BF"/>
          <w:sz w:val="20"/>
          <w:szCs w:val="20"/>
          <w:shd w:val="clear" w:color="auto" w:fill="FFFFFF"/>
          <w:lang w:eastAsia="en-GB"/>
        </w:rPr>
        <w:t>. However, the problem remains that metadata authors may use either mechanism.</w:t>
      </w:r>
      <w:r w:rsidR="00D94C4A">
        <w:rPr>
          <w:rFonts w:ascii="Arial" w:eastAsia="Times New Roman" w:hAnsi="Arial" w:cs="Arial"/>
          <w:color w:val="76923C" w:themeColor="accent3" w:themeShade="BF"/>
          <w:sz w:val="20"/>
          <w:szCs w:val="20"/>
          <w:shd w:val="clear" w:color="auto" w:fill="FFFFFF"/>
          <w:lang w:eastAsia="en-GB"/>
        </w:rPr>
        <w:t xml:space="preserve"> Manuel also suggests we use a mechanism that works uniformly</w:t>
      </w:r>
      <w:r w:rsidR="006F3896">
        <w:rPr>
          <w:rFonts w:ascii="Arial" w:eastAsia="Times New Roman" w:hAnsi="Arial" w:cs="Arial"/>
          <w:color w:val="222222"/>
          <w:sz w:val="20"/>
          <w:szCs w:val="20"/>
          <w:shd w:val="clear" w:color="auto" w:fill="FFFFFF"/>
          <w:lang w:eastAsia="en-GB"/>
        </w:rPr>
        <w:t>]</w:t>
      </w:r>
    </w:p>
    <w:p w:rsidR="006F3896" w:rsidRDefault="006F3896" w:rsidP="001F7671">
      <w:pPr>
        <w:spacing w:line="240" w:lineRule="auto"/>
        <w:rPr>
          <w:rFonts w:ascii="Arial" w:eastAsia="Times New Roman" w:hAnsi="Arial" w:cs="Arial"/>
          <w:color w:val="222222"/>
          <w:sz w:val="20"/>
          <w:szCs w:val="20"/>
          <w:shd w:val="clear" w:color="auto" w:fill="FFFFFF"/>
          <w:lang w:eastAsia="en-GB"/>
        </w:rPr>
      </w:pPr>
    </w:p>
    <w:p w:rsidR="001F7671" w:rsidRPr="001F7671" w:rsidRDefault="001F7671" w:rsidP="001F7671">
      <w:pPr>
        <w:spacing w:line="240" w:lineRule="auto"/>
        <w:rPr>
          <w:rFonts w:ascii="Arial" w:eastAsia="Times New Roman" w:hAnsi="Arial" w:cs="Arial"/>
          <w:sz w:val="20"/>
          <w:szCs w:val="20"/>
          <w:lang w:eastAsia="en-GB"/>
        </w:rPr>
      </w:pPr>
      <w:r w:rsidRPr="001F7671">
        <w:rPr>
          <w:rFonts w:ascii="Arial" w:eastAsia="Times New Roman" w:hAnsi="Arial" w:cs="Arial"/>
          <w:color w:val="222222"/>
          <w:sz w:val="20"/>
          <w:szCs w:val="20"/>
          <w:shd w:val="clear" w:color="auto" w:fill="FFFFFF"/>
          <w:lang w:eastAsia="en-GB"/>
        </w:rPr>
        <w:t>For example:</w:t>
      </w:r>
    </w:p>
    <w:p w:rsidR="001F7671" w:rsidRPr="001F7671" w:rsidRDefault="001F7671" w:rsidP="001F7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222222"/>
          <w:sz w:val="15"/>
          <w:szCs w:val="15"/>
          <w:shd w:val="clear" w:color="auto" w:fill="FFFFFF"/>
          <w:lang w:eastAsia="en-GB"/>
        </w:rPr>
      </w:pPr>
      <w:r w:rsidRPr="001F7671">
        <w:rPr>
          <w:rFonts w:ascii="Courier New" w:eastAsia="Times New Roman" w:hAnsi="Courier New" w:cs="Courier New"/>
          <w:color w:val="222222"/>
          <w:sz w:val="15"/>
          <w:szCs w:val="15"/>
          <w:shd w:val="clear" w:color="auto" w:fill="FFFFFF"/>
          <w:lang w:eastAsia="en-GB"/>
        </w:rPr>
        <w:t xml:space="preserve">        &lt;</w:t>
      </w:r>
      <w:proofErr w:type="spellStart"/>
      <w:r w:rsidRPr="001F7671">
        <w:rPr>
          <w:rFonts w:ascii="Courier New" w:eastAsia="Times New Roman" w:hAnsi="Courier New" w:cs="Courier New"/>
          <w:color w:val="222222"/>
          <w:sz w:val="15"/>
          <w:szCs w:val="15"/>
          <w:shd w:val="clear" w:color="auto" w:fill="FFFFFF"/>
          <w:lang w:eastAsia="en-GB"/>
        </w:rPr>
        <w:t>gmd</w:t>
      </w:r>
      <w:proofErr w:type="gramStart"/>
      <w:r w:rsidRPr="001F7671">
        <w:rPr>
          <w:rFonts w:ascii="Courier New" w:eastAsia="Times New Roman" w:hAnsi="Courier New" w:cs="Courier New"/>
          <w:color w:val="222222"/>
          <w:sz w:val="15"/>
          <w:szCs w:val="15"/>
          <w:shd w:val="clear" w:color="auto" w:fill="FFFFFF"/>
          <w:lang w:eastAsia="en-GB"/>
        </w:rPr>
        <w:t>:otherConstraints</w:t>
      </w:r>
      <w:proofErr w:type="spellEnd"/>
      <w:proofErr w:type="gramEnd"/>
      <w:r w:rsidRPr="001F7671">
        <w:rPr>
          <w:rFonts w:ascii="Courier New" w:eastAsia="Times New Roman" w:hAnsi="Courier New" w:cs="Courier New"/>
          <w:color w:val="222222"/>
          <w:sz w:val="15"/>
          <w:szCs w:val="15"/>
          <w:shd w:val="clear" w:color="auto" w:fill="FFFFFF"/>
          <w:lang w:eastAsia="en-GB"/>
        </w:rPr>
        <w:t>&gt;</w:t>
      </w:r>
      <w:r w:rsidRPr="001F7671">
        <w:rPr>
          <w:rFonts w:ascii="Courier New" w:eastAsia="Times New Roman" w:hAnsi="Courier New" w:cs="Courier New"/>
          <w:color w:val="222222"/>
          <w:sz w:val="15"/>
          <w:szCs w:val="15"/>
          <w:shd w:val="clear" w:color="auto" w:fill="FFFFFF"/>
          <w:lang w:eastAsia="en-GB"/>
        </w:rPr>
        <w:br/>
        <w:t xml:space="preserve">            &lt;</w:t>
      </w:r>
      <w:proofErr w:type="spellStart"/>
      <w:r w:rsidRPr="001F7671">
        <w:rPr>
          <w:rFonts w:ascii="Courier New" w:eastAsia="Times New Roman" w:hAnsi="Courier New" w:cs="Courier New"/>
          <w:color w:val="222222"/>
          <w:sz w:val="15"/>
          <w:szCs w:val="15"/>
          <w:shd w:val="clear" w:color="auto" w:fill="FFFFFF"/>
          <w:lang w:eastAsia="en-GB"/>
        </w:rPr>
        <w:t>gco:CharacterString</w:t>
      </w:r>
      <w:proofErr w:type="spellEnd"/>
      <w:r w:rsidRPr="001F7671">
        <w:rPr>
          <w:rFonts w:ascii="Courier New" w:eastAsia="Times New Roman" w:hAnsi="Courier New" w:cs="Courier New"/>
          <w:color w:val="222222"/>
          <w:sz w:val="15"/>
          <w:szCs w:val="15"/>
          <w:shd w:val="clear" w:color="auto" w:fill="FFFFFF"/>
          <w:lang w:eastAsia="en-GB"/>
        </w:rPr>
        <w:t>&gt;Access to Buoy Data [</w:t>
      </w:r>
      <w:hyperlink r:id="rId13" w:tgtFrame="_blank" w:history="1">
        <w:r w:rsidRPr="001F7671">
          <w:rPr>
            <w:rFonts w:ascii="Courier New" w:eastAsia="Times New Roman" w:hAnsi="Courier New" w:cs="Courier New"/>
            <w:color w:val="2200CC"/>
            <w:sz w:val="15"/>
            <w:szCs w:val="15"/>
            <w:u w:val="single"/>
            <w:shd w:val="clear" w:color="auto" w:fill="FFFFFF"/>
            <w:lang w:eastAsia="en-GB"/>
          </w:rPr>
          <w:t>http://www.jcommops.org/dbcp/data/access.html</w:t>
        </w:r>
      </w:hyperlink>
      <w:r w:rsidRPr="001F7671">
        <w:rPr>
          <w:rFonts w:ascii="Courier New" w:eastAsia="Times New Roman" w:hAnsi="Courier New" w:cs="Courier New"/>
          <w:color w:val="222222"/>
          <w:sz w:val="15"/>
          <w:szCs w:val="15"/>
          <w:shd w:val="clear" w:color="auto" w:fill="FFFFFF"/>
          <w:lang w:eastAsia="en-GB"/>
        </w:rPr>
        <w:t>]&lt;/gco:CharacterString&gt;</w:t>
      </w:r>
    </w:p>
    <w:p w:rsidR="001F7671" w:rsidRDefault="001F7671" w:rsidP="001F7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222222"/>
          <w:sz w:val="15"/>
          <w:szCs w:val="15"/>
          <w:shd w:val="clear" w:color="auto" w:fill="FFFFFF"/>
          <w:lang w:eastAsia="en-GB"/>
        </w:rPr>
      </w:pPr>
      <w:r w:rsidRPr="001F7671">
        <w:rPr>
          <w:rFonts w:ascii="Courier New" w:eastAsia="Times New Roman" w:hAnsi="Courier New" w:cs="Courier New"/>
          <w:color w:val="222222"/>
          <w:sz w:val="15"/>
          <w:szCs w:val="15"/>
          <w:shd w:val="clear" w:color="auto" w:fill="FFFFFF"/>
          <w:lang w:eastAsia="en-GB"/>
        </w:rPr>
        <w:t xml:space="preserve">        &lt;/</w:t>
      </w:r>
      <w:proofErr w:type="spellStart"/>
      <w:r w:rsidRPr="001F7671">
        <w:rPr>
          <w:rFonts w:ascii="Courier New" w:eastAsia="Times New Roman" w:hAnsi="Courier New" w:cs="Courier New"/>
          <w:color w:val="222222"/>
          <w:sz w:val="15"/>
          <w:szCs w:val="15"/>
          <w:shd w:val="clear" w:color="auto" w:fill="FFFFFF"/>
          <w:lang w:eastAsia="en-GB"/>
        </w:rPr>
        <w:t>gmd</w:t>
      </w:r>
      <w:proofErr w:type="gramStart"/>
      <w:r w:rsidRPr="001F7671">
        <w:rPr>
          <w:rFonts w:ascii="Courier New" w:eastAsia="Times New Roman" w:hAnsi="Courier New" w:cs="Courier New"/>
          <w:color w:val="222222"/>
          <w:sz w:val="15"/>
          <w:szCs w:val="15"/>
          <w:shd w:val="clear" w:color="auto" w:fill="FFFFFF"/>
          <w:lang w:eastAsia="en-GB"/>
        </w:rPr>
        <w:t>:otherConstraints</w:t>
      </w:r>
      <w:proofErr w:type="spellEnd"/>
      <w:proofErr w:type="gramEnd"/>
      <w:r w:rsidRPr="001F7671">
        <w:rPr>
          <w:rFonts w:ascii="Courier New" w:eastAsia="Times New Roman" w:hAnsi="Courier New" w:cs="Courier New"/>
          <w:color w:val="222222"/>
          <w:sz w:val="15"/>
          <w:szCs w:val="15"/>
          <w:shd w:val="clear" w:color="auto" w:fill="FFFFFF"/>
          <w:lang w:eastAsia="en-GB"/>
        </w:rPr>
        <w:t>&gt;</w:t>
      </w:r>
    </w:p>
    <w:p w:rsidR="00F07C90" w:rsidRDefault="00F07C90" w:rsidP="00F07C90">
      <w:pPr>
        <w:rPr>
          <w:ins w:id="117" w:author="Jeremy" w:date="2011-09-20T20:48:00Z"/>
          <w:shd w:val="clear" w:color="auto" w:fill="FFFFFF"/>
          <w:lang w:eastAsia="en-GB"/>
        </w:rPr>
      </w:pPr>
    </w:p>
    <w:p w:rsidR="001622AA" w:rsidRDefault="001622AA" w:rsidP="00F07C90">
      <w:pPr>
        <w:rPr>
          <w:ins w:id="118" w:author="Jeremy" w:date="2011-09-20T20:48:00Z"/>
          <w:shd w:val="clear" w:color="auto" w:fill="FFFFFF"/>
          <w:lang w:eastAsia="en-GB"/>
        </w:rPr>
      </w:pPr>
      <w:ins w:id="119" w:author="Jeremy" w:date="2011-09-20T20:49:00Z">
        <w:r>
          <w:rPr>
            <w:shd w:val="clear" w:color="auto" w:fill="FFFFFF"/>
            <w:lang w:eastAsia="en-GB"/>
          </w:rPr>
          <w:t>C</w:t>
        </w:r>
      </w:ins>
      <w:ins w:id="120" w:author="Jeremy" w:date="2011-09-20T20:48:00Z">
        <w:r>
          <w:rPr>
            <w:shd w:val="clear" w:color="auto" w:fill="FFFFFF"/>
            <w:lang w:eastAsia="en-GB"/>
          </w:rPr>
          <w:t xml:space="preserve">ompliance with WMO Core Metadata profile </w:t>
        </w:r>
      </w:ins>
      <w:ins w:id="121" w:author="Jeremy" w:date="2011-09-20T20:49:00Z">
        <w:r>
          <w:rPr>
            <w:shd w:val="clear" w:color="auto" w:fill="FFFFFF"/>
            <w:lang w:eastAsia="en-GB"/>
          </w:rPr>
          <w:t>shall</w:t>
        </w:r>
      </w:ins>
      <w:ins w:id="122" w:author="Jeremy" w:date="2011-09-20T20:48:00Z">
        <w:r>
          <w:rPr>
            <w:shd w:val="clear" w:color="auto" w:fill="FFFFFF"/>
            <w:lang w:eastAsia="en-GB"/>
          </w:rPr>
          <w:t xml:space="preserve"> not</w:t>
        </w:r>
      </w:ins>
      <w:ins w:id="123" w:author="Jeremy" w:date="2011-09-20T20:49:00Z">
        <w:r>
          <w:rPr>
            <w:shd w:val="clear" w:color="auto" w:fill="FFFFFF"/>
            <w:lang w:eastAsia="en-GB"/>
          </w:rPr>
          <w:t xml:space="preserve"> preclude the use of </w:t>
        </w:r>
        <w:proofErr w:type="spellStart"/>
        <w:r>
          <w:rPr>
            <w:shd w:val="clear" w:color="auto" w:fill="FFFFFF"/>
            <w:lang w:eastAsia="en-GB"/>
          </w:rPr>
          <w:t>gmx</w:t>
        </w:r>
        <w:proofErr w:type="gramStart"/>
        <w:r>
          <w:rPr>
            <w:shd w:val="clear" w:color="auto" w:fill="FFFFFF"/>
            <w:lang w:eastAsia="en-GB"/>
          </w:rPr>
          <w:t>:Anchor</w:t>
        </w:r>
        <w:proofErr w:type="spellEnd"/>
        <w:proofErr w:type="gramEnd"/>
        <w:r>
          <w:rPr>
            <w:shd w:val="clear" w:color="auto" w:fill="FFFFFF"/>
            <w:lang w:eastAsia="en-GB"/>
          </w:rPr>
          <w:t xml:space="preserve">; i.e. metadata records that use </w:t>
        </w:r>
        <w:proofErr w:type="spellStart"/>
        <w:r>
          <w:rPr>
            <w:shd w:val="clear" w:color="auto" w:fill="FFFFFF"/>
            <w:lang w:eastAsia="en-GB"/>
          </w:rPr>
          <w:t>gmx:Anchor</w:t>
        </w:r>
        <w:proofErr w:type="spellEnd"/>
        <w:r>
          <w:rPr>
            <w:shd w:val="clear" w:color="auto" w:fill="FFFFFF"/>
            <w:lang w:eastAsia="en-GB"/>
          </w:rPr>
          <w:t xml:space="preserve"> shall be deemed acceptable. </w:t>
        </w:r>
      </w:ins>
      <w:ins w:id="124" w:author="Jeremy" w:date="2011-09-20T20:50:00Z">
        <w:r>
          <w:rPr>
            <w:shd w:val="clear" w:color="auto" w:fill="FFFFFF"/>
            <w:lang w:eastAsia="en-GB"/>
          </w:rPr>
          <w:t xml:space="preserve">Publishers </w:t>
        </w:r>
      </w:ins>
      <w:ins w:id="125" w:author="Jeremy" w:date="2011-09-20T20:53:00Z">
        <w:r>
          <w:rPr>
            <w:shd w:val="clear" w:color="auto" w:fill="FFFFFF"/>
            <w:lang w:eastAsia="en-GB"/>
          </w:rPr>
          <w:t>who</w:t>
        </w:r>
      </w:ins>
      <w:ins w:id="126" w:author="Jeremy" w:date="2011-09-20T20:50:00Z">
        <w:r>
          <w:rPr>
            <w:shd w:val="clear" w:color="auto" w:fill="FFFFFF"/>
            <w:lang w:eastAsia="en-GB"/>
          </w:rPr>
          <w:t xml:space="preserve"> choose to use </w:t>
        </w:r>
        <w:proofErr w:type="spellStart"/>
        <w:r>
          <w:rPr>
            <w:shd w:val="clear" w:color="auto" w:fill="FFFFFF"/>
            <w:lang w:eastAsia="en-GB"/>
          </w:rPr>
          <w:t>gmx</w:t>
        </w:r>
        <w:proofErr w:type="gramStart"/>
        <w:r>
          <w:rPr>
            <w:shd w:val="clear" w:color="auto" w:fill="FFFFFF"/>
            <w:lang w:eastAsia="en-GB"/>
          </w:rPr>
          <w:t>:Anchor</w:t>
        </w:r>
        <w:proofErr w:type="spellEnd"/>
        <w:proofErr w:type="gramEnd"/>
        <w:r>
          <w:rPr>
            <w:shd w:val="clear" w:color="auto" w:fill="FFFFFF"/>
            <w:lang w:eastAsia="en-GB"/>
          </w:rPr>
          <w:t xml:space="preserve"> should understand that any information specified within the </w:t>
        </w:r>
        <w:proofErr w:type="spellStart"/>
        <w:r>
          <w:rPr>
            <w:shd w:val="clear" w:color="auto" w:fill="FFFFFF"/>
            <w:lang w:eastAsia="en-GB"/>
          </w:rPr>
          <w:t>gmx:Anchor</w:t>
        </w:r>
        <w:proofErr w:type="spellEnd"/>
        <w:r>
          <w:rPr>
            <w:shd w:val="clear" w:color="auto" w:fill="FFFFFF"/>
            <w:lang w:eastAsia="en-GB"/>
          </w:rPr>
          <w:t xml:space="preserve"> </w:t>
        </w:r>
        <w:proofErr w:type="spellStart"/>
        <w:r>
          <w:rPr>
            <w:shd w:val="clear" w:color="auto" w:fill="FFFFFF"/>
            <w:lang w:eastAsia="en-GB"/>
          </w:rPr>
          <w:t>xlink</w:t>
        </w:r>
        <w:proofErr w:type="spellEnd"/>
        <w:r>
          <w:rPr>
            <w:shd w:val="clear" w:color="auto" w:fill="FFFFFF"/>
            <w:lang w:eastAsia="en-GB"/>
          </w:rPr>
          <w:t xml:space="preserve"> attribute</w:t>
        </w:r>
      </w:ins>
      <w:ins w:id="127" w:author="Jeremy" w:date="2011-09-20T20:53:00Z">
        <w:r>
          <w:rPr>
            <w:shd w:val="clear" w:color="auto" w:fill="FFFFFF"/>
            <w:lang w:eastAsia="en-GB"/>
          </w:rPr>
          <w:t>, such as the URI for additional license information, may not be displayed in all GISC catalogue implementations.</w:t>
        </w:r>
      </w:ins>
      <w:ins w:id="128" w:author="Jeremy" w:date="2011-09-20T20:50:00Z">
        <w:r>
          <w:rPr>
            <w:shd w:val="clear" w:color="auto" w:fill="FFFFFF"/>
            <w:lang w:eastAsia="en-GB"/>
          </w:rPr>
          <w:t xml:space="preserve"> </w:t>
        </w:r>
      </w:ins>
      <w:ins w:id="129" w:author="Jeremy" w:date="2011-09-20T20:48:00Z">
        <w:r>
          <w:rPr>
            <w:shd w:val="clear" w:color="auto" w:fill="FFFFFF"/>
            <w:lang w:eastAsia="en-GB"/>
          </w:rPr>
          <w:t xml:space="preserve"> </w:t>
        </w:r>
      </w:ins>
    </w:p>
    <w:p w:rsidR="001622AA" w:rsidRDefault="001622AA" w:rsidP="00F07C90">
      <w:pPr>
        <w:rPr>
          <w:ins w:id="130" w:author="Jeremy" w:date="2011-09-20T20:47:00Z"/>
          <w:shd w:val="clear" w:color="auto" w:fill="FFFFFF"/>
          <w:lang w:eastAsia="en-GB"/>
        </w:rPr>
      </w:pPr>
    </w:p>
    <w:p w:rsidR="001622AA" w:rsidRDefault="001622AA" w:rsidP="00F07C90">
      <w:pPr>
        <w:rPr>
          <w:ins w:id="131" w:author="Jeremy" w:date="2011-09-20T20:47:00Z"/>
          <w:shd w:val="clear" w:color="auto" w:fill="FFFFFF"/>
          <w:lang w:eastAsia="en-GB"/>
        </w:rPr>
      </w:pPr>
      <w:ins w:id="132" w:author="Jeremy" w:date="2011-09-20T20:47:00Z">
        <w:r>
          <w:rPr>
            <w:shd w:val="clear" w:color="auto" w:fill="FFFFFF"/>
            <w:lang w:eastAsia="en-GB"/>
          </w:rPr>
          <w:t>In the medium term</w:t>
        </w:r>
      </w:ins>
      <w:ins w:id="133" w:author="Jeremy" w:date="2011-09-20T21:46:00Z">
        <w:r w:rsidR="00902F3A">
          <w:rPr>
            <w:shd w:val="clear" w:color="auto" w:fill="FFFFFF"/>
            <w:lang w:eastAsia="en-GB"/>
          </w:rPr>
          <w:t xml:space="preserve"> (6 – 12 months)</w:t>
        </w:r>
      </w:ins>
      <w:ins w:id="134" w:author="Jeremy" w:date="2011-09-20T20:55:00Z">
        <w:r w:rsidR="005271C9">
          <w:rPr>
            <w:shd w:val="clear" w:color="auto" w:fill="FFFFFF"/>
            <w:lang w:eastAsia="en-GB"/>
          </w:rPr>
          <w:t xml:space="preserve">, it is anticipated that GISCs shall improve handling of </w:t>
        </w:r>
        <w:proofErr w:type="spellStart"/>
        <w:r w:rsidR="005271C9">
          <w:rPr>
            <w:shd w:val="clear" w:color="auto" w:fill="FFFFFF"/>
            <w:lang w:eastAsia="en-GB"/>
          </w:rPr>
          <w:t>gmx</w:t>
        </w:r>
        <w:proofErr w:type="gramStart"/>
        <w:r w:rsidR="005271C9">
          <w:rPr>
            <w:shd w:val="clear" w:color="auto" w:fill="FFFFFF"/>
            <w:lang w:eastAsia="en-GB"/>
          </w:rPr>
          <w:t>:Anchor</w:t>
        </w:r>
        <w:proofErr w:type="spellEnd"/>
        <w:proofErr w:type="gramEnd"/>
        <w:r w:rsidR="005271C9">
          <w:rPr>
            <w:shd w:val="clear" w:color="auto" w:fill="FFFFFF"/>
            <w:lang w:eastAsia="en-GB"/>
          </w:rPr>
          <w:t xml:space="preserve"> such that URIs</w:t>
        </w:r>
      </w:ins>
      <w:ins w:id="135" w:author="Jeremy" w:date="2011-09-20T20:47:00Z">
        <w:r>
          <w:rPr>
            <w:shd w:val="clear" w:color="auto" w:fill="FFFFFF"/>
            <w:lang w:eastAsia="en-GB"/>
          </w:rPr>
          <w:t xml:space="preserve"> </w:t>
        </w:r>
      </w:ins>
      <w:ins w:id="136" w:author="Jeremy" w:date="2011-09-20T20:56:00Z">
        <w:r w:rsidR="005271C9">
          <w:rPr>
            <w:shd w:val="clear" w:color="auto" w:fill="FFFFFF"/>
            <w:lang w:eastAsia="en-GB"/>
          </w:rPr>
          <w:t xml:space="preserve">expressed via the </w:t>
        </w:r>
        <w:proofErr w:type="spellStart"/>
        <w:r w:rsidR="005271C9">
          <w:rPr>
            <w:shd w:val="clear" w:color="auto" w:fill="FFFFFF"/>
            <w:lang w:eastAsia="en-GB"/>
          </w:rPr>
          <w:t>xlink</w:t>
        </w:r>
        <w:proofErr w:type="spellEnd"/>
        <w:r w:rsidR="005271C9">
          <w:rPr>
            <w:shd w:val="clear" w:color="auto" w:fill="FFFFFF"/>
            <w:lang w:eastAsia="en-GB"/>
          </w:rPr>
          <w:t xml:space="preserve"> attribute are displayed correctly</w:t>
        </w:r>
      </w:ins>
      <w:ins w:id="137" w:author="Jeremy" w:date="2011-09-20T21:09:00Z">
        <w:r w:rsidR="00182143">
          <w:rPr>
            <w:rStyle w:val="FootnoteReference"/>
            <w:shd w:val="clear" w:color="auto" w:fill="FFFFFF"/>
            <w:lang w:eastAsia="en-GB"/>
          </w:rPr>
          <w:footnoteReference w:id="1"/>
        </w:r>
      </w:ins>
      <w:ins w:id="144" w:author="Jeremy" w:date="2011-09-20T20:56:00Z">
        <w:r w:rsidR="005271C9">
          <w:rPr>
            <w:shd w:val="clear" w:color="auto" w:fill="FFFFFF"/>
            <w:lang w:eastAsia="en-GB"/>
          </w:rPr>
          <w:t>.</w:t>
        </w:r>
      </w:ins>
    </w:p>
    <w:p w:rsidR="001622AA" w:rsidRDefault="001622AA" w:rsidP="00F07C90">
      <w:pPr>
        <w:rPr>
          <w:shd w:val="clear" w:color="auto" w:fill="FFFFFF"/>
          <w:lang w:eastAsia="en-GB"/>
        </w:rPr>
      </w:pPr>
    </w:p>
    <w:p w:rsidR="006F3896" w:rsidRPr="006F3896" w:rsidRDefault="00F07C90" w:rsidP="006F3896">
      <w:pPr>
        <w:rPr>
          <w:shd w:val="clear" w:color="auto" w:fill="FFFFFF"/>
          <w:lang w:eastAsia="en-GB"/>
        </w:rPr>
      </w:pPr>
      <w:r w:rsidRPr="006F3896">
        <w:rPr>
          <w:color w:val="FF0000"/>
          <w:shd w:val="clear" w:color="auto" w:fill="FFFFFF"/>
          <w:lang w:eastAsia="en-GB"/>
        </w:rPr>
        <w:t xml:space="preserve">Note that the ISO19115:2012 revision proposes to make the data policy citation explicit using a new element of type </w:t>
      </w:r>
      <w:proofErr w:type="spellStart"/>
      <w:r w:rsidRPr="006F3896">
        <w:rPr>
          <w:color w:val="FF0000"/>
          <w:shd w:val="clear" w:color="auto" w:fill="FFFFFF"/>
          <w:lang w:eastAsia="en-GB"/>
        </w:rPr>
        <w:t>CI_Citation</w:t>
      </w:r>
      <w:proofErr w:type="spellEnd"/>
      <w:r>
        <w:rPr>
          <w:shd w:val="clear" w:color="auto" w:fill="FFFFFF"/>
          <w:lang w:eastAsia="en-GB"/>
        </w:rPr>
        <w:t>. [</w:t>
      </w:r>
      <w:proofErr w:type="gramStart"/>
      <w:r w:rsidRPr="006F3896">
        <w:rPr>
          <w:color w:val="76923C" w:themeColor="accent3" w:themeShade="BF"/>
          <w:shd w:val="clear" w:color="auto" w:fill="FFFFFF"/>
          <w:lang w:eastAsia="en-GB"/>
        </w:rPr>
        <w:t>source</w:t>
      </w:r>
      <w:proofErr w:type="gramEnd"/>
      <w:r w:rsidRPr="006F3896">
        <w:rPr>
          <w:color w:val="76923C" w:themeColor="accent3" w:themeShade="BF"/>
          <w:shd w:val="clear" w:color="auto" w:fill="FFFFFF"/>
          <w:lang w:eastAsia="en-GB"/>
        </w:rPr>
        <w:t>: Ted</w:t>
      </w:r>
      <w:r>
        <w:rPr>
          <w:shd w:val="clear" w:color="auto" w:fill="FFFFFF"/>
          <w:lang w:eastAsia="en-GB"/>
        </w:rPr>
        <w:t>]</w:t>
      </w:r>
    </w:p>
    <w:p w:rsidR="006F3896" w:rsidRPr="006F3896" w:rsidRDefault="006F3896" w:rsidP="001F7671">
      <w:pPr>
        <w:spacing w:line="240" w:lineRule="auto"/>
        <w:rPr>
          <w:rFonts w:ascii="Arial" w:eastAsia="Times New Roman" w:hAnsi="Arial" w:cs="Arial"/>
          <w:bCs/>
          <w:color w:val="222222"/>
          <w:sz w:val="20"/>
          <w:szCs w:val="20"/>
          <w:shd w:val="clear" w:color="auto" w:fill="FFFFFF"/>
          <w:lang w:eastAsia="en-GB"/>
        </w:rPr>
      </w:pPr>
    </w:p>
    <w:p w:rsidR="001F7671" w:rsidRDefault="001F7671" w:rsidP="001F7671">
      <w:pPr>
        <w:spacing w:line="240" w:lineRule="auto"/>
        <w:rPr>
          <w:rFonts w:ascii="Arial" w:eastAsia="Times New Roman" w:hAnsi="Arial" w:cs="Arial"/>
          <w:color w:val="222222"/>
          <w:sz w:val="20"/>
          <w:szCs w:val="20"/>
          <w:shd w:val="clear" w:color="auto" w:fill="FFFFFF"/>
          <w:lang w:eastAsia="en-GB"/>
        </w:rPr>
      </w:pPr>
      <w:r w:rsidRPr="001F7671">
        <w:rPr>
          <w:rFonts w:ascii="Arial" w:eastAsia="Times New Roman" w:hAnsi="Arial" w:cs="Arial"/>
          <w:b/>
          <w:bCs/>
          <w:color w:val="222222"/>
          <w:sz w:val="20"/>
          <w:szCs w:val="20"/>
          <w:shd w:val="clear" w:color="auto" w:fill="FFFFFF"/>
          <w:lang w:eastAsia="en-GB"/>
        </w:rPr>
        <w:t>RECOMMENDATION 6</w:t>
      </w:r>
      <w:r w:rsidRPr="001F7671">
        <w:rPr>
          <w:rFonts w:ascii="Arial" w:eastAsia="Times New Roman" w:hAnsi="Arial" w:cs="Arial"/>
          <w:b/>
          <w:bCs/>
          <w:color w:val="222222"/>
          <w:sz w:val="20"/>
          <w:szCs w:val="20"/>
          <w:shd w:val="clear" w:color="auto" w:fill="FFFFFF"/>
          <w:lang w:eastAsia="en-GB"/>
        </w:rPr>
        <w:br/>
      </w:r>
      <w:r>
        <w:rPr>
          <w:rFonts w:ascii="Arial" w:eastAsia="Times New Roman" w:hAnsi="Arial" w:cs="Arial"/>
          <w:color w:val="222222"/>
          <w:sz w:val="20"/>
          <w:szCs w:val="20"/>
          <w:shd w:val="clear" w:color="auto" w:fill="FFFFFF"/>
          <w:lang w:eastAsia="en-GB"/>
        </w:rPr>
        <w:t>Removed</w:t>
      </w:r>
    </w:p>
    <w:p w:rsidR="006F3896" w:rsidRDefault="006F3896" w:rsidP="001F7671">
      <w:pPr>
        <w:spacing w:line="240" w:lineRule="auto"/>
        <w:rPr>
          <w:rFonts w:ascii="Arial" w:eastAsia="Times New Roman" w:hAnsi="Arial" w:cs="Arial"/>
          <w:color w:val="222222"/>
          <w:sz w:val="20"/>
          <w:szCs w:val="20"/>
          <w:shd w:val="clear" w:color="auto" w:fill="FFFFFF"/>
          <w:lang w:eastAsia="en-GB"/>
        </w:rPr>
      </w:pPr>
    </w:p>
    <w:p w:rsidR="001F7671" w:rsidRPr="001F7671" w:rsidRDefault="001F7671" w:rsidP="001F7671">
      <w:pPr>
        <w:spacing w:line="240" w:lineRule="auto"/>
        <w:rPr>
          <w:rFonts w:ascii="Arial" w:eastAsia="Times New Roman" w:hAnsi="Arial" w:cs="Arial"/>
          <w:color w:val="222222"/>
          <w:sz w:val="20"/>
          <w:szCs w:val="20"/>
          <w:shd w:val="clear" w:color="auto" w:fill="FFFFFF"/>
          <w:lang w:eastAsia="en-GB"/>
        </w:rPr>
      </w:pPr>
      <w:r>
        <w:rPr>
          <w:rFonts w:ascii="Arial" w:eastAsia="Times New Roman" w:hAnsi="Arial" w:cs="Arial"/>
          <w:color w:val="222222"/>
          <w:sz w:val="20"/>
          <w:szCs w:val="20"/>
          <w:shd w:val="clear" w:color="auto" w:fill="FFFFFF"/>
          <w:lang w:eastAsia="en-GB"/>
        </w:rPr>
        <w:t>[</w:t>
      </w:r>
      <w:proofErr w:type="gramStart"/>
      <w:r w:rsidRPr="001F7671">
        <w:rPr>
          <w:rFonts w:ascii="Arial" w:eastAsia="Times New Roman" w:hAnsi="Arial" w:cs="Arial"/>
          <w:color w:val="76923C" w:themeColor="accent3" w:themeShade="BF"/>
          <w:sz w:val="20"/>
          <w:szCs w:val="20"/>
          <w:shd w:val="clear" w:color="auto" w:fill="FFFFFF"/>
          <w:lang w:eastAsia="en-GB"/>
        </w:rPr>
        <w:t>replaced</w:t>
      </w:r>
      <w:proofErr w:type="gramEnd"/>
      <w:r w:rsidRPr="001F7671">
        <w:rPr>
          <w:rFonts w:ascii="Arial" w:eastAsia="Times New Roman" w:hAnsi="Arial" w:cs="Arial"/>
          <w:color w:val="76923C" w:themeColor="accent3" w:themeShade="BF"/>
          <w:sz w:val="20"/>
          <w:szCs w:val="20"/>
          <w:shd w:val="clear" w:color="auto" w:fill="FFFFFF"/>
          <w:lang w:eastAsia="en-GB"/>
        </w:rPr>
        <w:t xml:space="preserve"> by RECOMMENDATION 10</w:t>
      </w:r>
      <w:r>
        <w:rPr>
          <w:rFonts w:ascii="Arial" w:eastAsia="Times New Roman" w:hAnsi="Arial" w:cs="Arial"/>
          <w:color w:val="222222"/>
          <w:sz w:val="20"/>
          <w:szCs w:val="20"/>
          <w:shd w:val="clear" w:color="auto" w:fill="FFFFFF"/>
          <w:lang w:eastAsia="en-GB"/>
        </w:rPr>
        <w:t>]</w:t>
      </w:r>
    </w:p>
    <w:p w:rsidR="001F7671" w:rsidRDefault="001F7671" w:rsidP="001F7671">
      <w:pPr>
        <w:spacing w:after="240" w:line="240" w:lineRule="auto"/>
        <w:rPr>
          <w:rFonts w:ascii="Arial" w:eastAsia="Times New Roman" w:hAnsi="Arial" w:cs="Arial"/>
          <w:color w:val="222222"/>
          <w:sz w:val="20"/>
          <w:szCs w:val="20"/>
          <w:shd w:val="clear" w:color="auto" w:fill="FFFFFF"/>
          <w:lang w:eastAsia="en-GB"/>
        </w:rPr>
      </w:pPr>
      <w:r w:rsidRPr="001F7671">
        <w:rPr>
          <w:rFonts w:ascii="Arial" w:eastAsia="Times New Roman" w:hAnsi="Arial" w:cs="Arial"/>
          <w:b/>
          <w:bCs/>
          <w:color w:val="222222"/>
          <w:sz w:val="20"/>
          <w:szCs w:val="20"/>
          <w:shd w:val="clear" w:color="auto" w:fill="FFFFFF"/>
          <w:lang w:eastAsia="en-GB"/>
        </w:rPr>
        <w:br/>
        <w:t>RECOMMENDATION 7</w:t>
      </w:r>
      <w:r w:rsidRPr="001F7671">
        <w:rPr>
          <w:rFonts w:ascii="Arial" w:eastAsia="Times New Roman" w:hAnsi="Arial" w:cs="Arial"/>
          <w:b/>
          <w:bCs/>
          <w:color w:val="222222"/>
          <w:sz w:val="20"/>
          <w:szCs w:val="20"/>
          <w:shd w:val="clear" w:color="auto" w:fill="FFFFFF"/>
          <w:lang w:eastAsia="en-GB"/>
        </w:rPr>
        <w:br/>
      </w:r>
      <w:proofErr w:type="gramStart"/>
      <w:r w:rsidRPr="001F7671">
        <w:rPr>
          <w:rFonts w:ascii="Arial" w:eastAsia="Times New Roman" w:hAnsi="Arial" w:cs="Arial"/>
          <w:color w:val="222222"/>
          <w:sz w:val="20"/>
          <w:szCs w:val="20"/>
          <w:shd w:val="clear" w:color="auto" w:fill="FFFFFF"/>
          <w:lang w:eastAsia="en-GB"/>
        </w:rPr>
        <w:t>The</w:t>
      </w:r>
      <w:proofErr w:type="gramEnd"/>
      <w:r w:rsidRPr="001F7671">
        <w:rPr>
          <w:rFonts w:ascii="Arial" w:eastAsia="Times New Roman" w:hAnsi="Arial" w:cs="Arial"/>
          <w:color w:val="222222"/>
          <w:sz w:val="20"/>
          <w:szCs w:val="20"/>
          <w:shd w:val="clear" w:color="auto" w:fill="FFFFFF"/>
          <w:lang w:eastAsia="en-GB"/>
        </w:rPr>
        <w:t xml:space="preserve"> GTS Priority (aka GTS Product Category Code) shall be expressed using the follow</w:t>
      </w:r>
      <w:r w:rsidR="006F3896">
        <w:rPr>
          <w:rFonts w:ascii="Arial" w:eastAsia="Times New Roman" w:hAnsi="Arial" w:cs="Arial"/>
          <w:color w:val="222222"/>
          <w:sz w:val="20"/>
          <w:szCs w:val="20"/>
          <w:shd w:val="clear" w:color="auto" w:fill="FFFFFF"/>
          <w:lang w:eastAsia="en-GB"/>
        </w:rPr>
        <w:t>ing controlled vocabulary: "</w:t>
      </w:r>
      <w:r w:rsidR="006F3896" w:rsidRPr="0063323C">
        <w:rPr>
          <w:rFonts w:ascii="Arial" w:eastAsia="Times New Roman" w:hAnsi="Arial" w:cs="Arial"/>
          <w:color w:val="FF0000"/>
          <w:sz w:val="20"/>
          <w:szCs w:val="20"/>
          <w:shd w:val="clear" w:color="auto" w:fill="FFFFFF"/>
          <w:lang w:eastAsia="en-GB"/>
        </w:rPr>
        <w:t>GTSPriority1</w:t>
      </w:r>
      <w:r w:rsidR="006F3896">
        <w:rPr>
          <w:rFonts w:ascii="Arial" w:eastAsia="Times New Roman" w:hAnsi="Arial" w:cs="Arial"/>
          <w:color w:val="222222"/>
          <w:sz w:val="20"/>
          <w:szCs w:val="20"/>
          <w:shd w:val="clear" w:color="auto" w:fill="FFFFFF"/>
          <w:lang w:eastAsia="en-GB"/>
        </w:rPr>
        <w:t>", "</w:t>
      </w:r>
      <w:r w:rsidR="006F3896" w:rsidRPr="0063323C">
        <w:rPr>
          <w:rFonts w:ascii="Arial" w:eastAsia="Times New Roman" w:hAnsi="Arial" w:cs="Arial"/>
          <w:color w:val="FF0000"/>
          <w:sz w:val="20"/>
          <w:szCs w:val="20"/>
          <w:shd w:val="clear" w:color="auto" w:fill="FFFFFF"/>
          <w:lang w:eastAsia="en-GB"/>
        </w:rPr>
        <w:t>GTSPriority</w:t>
      </w:r>
      <w:r w:rsidRPr="0063323C">
        <w:rPr>
          <w:rFonts w:ascii="Arial" w:eastAsia="Times New Roman" w:hAnsi="Arial" w:cs="Arial"/>
          <w:color w:val="FF0000"/>
          <w:sz w:val="20"/>
          <w:szCs w:val="20"/>
          <w:shd w:val="clear" w:color="auto" w:fill="FFFFFF"/>
          <w:lang w:eastAsia="en-GB"/>
        </w:rPr>
        <w:t>2</w:t>
      </w:r>
      <w:r w:rsidRPr="001F7671">
        <w:rPr>
          <w:rFonts w:ascii="Arial" w:eastAsia="Times New Roman" w:hAnsi="Arial" w:cs="Arial"/>
          <w:color w:val="222222"/>
          <w:sz w:val="20"/>
          <w:szCs w:val="20"/>
          <w:shd w:val="clear" w:color="auto" w:fill="FFFFFF"/>
          <w:lang w:eastAsia="en-GB"/>
        </w:rPr>
        <w:t>", "</w:t>
      </w:r>
      <w:r w:rsidRPr="0063323C">
        <w:rPr>
          <w:rFonts w:ascii="Arial" w:eastAsia="Times New Roman" w:hAnsi="Arial" w:cs="Arial"/>
          <w:color w:val="FF0000"/>
          <w:sz w:val="20"/>
          <w:szCs w:val="20"/>
          <w:shd w:val="clear" w:color="auto" w:fill="FFFFFF"/>
          <w:lang w:eastAsia="en-GB"/>
        </w:rPr>
        <w:t>GTS</w:t>
      </w:r>
      <w:r w:rsidR="006F3896" w:rsidRPr="0063323C">
        <w:rPr>
          <w:rFonts w:ascii="Arial" w:eastAsia="Times New Roman" w:hAnsi="Arial" w:cs="Arial"/>
          <w:color w:val="FF0000"/>
          <w:sz w:val="20"/>
          <w:szCs w:val="20"/>
          <w:shd w:val="clear" w:color="auto" w:fill="FFFFFF"/>
          <w:lang w:eastAsia="en-GB"/>
        </w:rPr>
        <w:t>Priority3</w:t>
      </w:r>
      <w:r w:rsidR="006F3896">
        <w:rPr>
          <w:rFonts w:ascii="Arial" w:eastAsia="Times New Roman" w:hAnsi="Arial" w:cs="Arial"/>
          <w:color w:val="222222"/>
          <w:sz w:val="20"/>
          <w:szCs w:val="20"/>
          <w:shd w:val="clear" w:color="auto" w:fill="FFFFFF"/>
          <w:lang w:eastAsia="en-GB"/>
        </w:rPr>
        <w:t>" and "</w:t>
      </w:r>
      <w:r w:rsidR="006F3896" w:rsidRPr="0063323C">
        <w:rPr>
          <w:rFonts w:ascii="Arial" w:eastAsia="Times New Roman" w:hAnsi="Arial" w:cs="Arial"/>
          <w:color w:val="FF0000"/>
          <w:sz w:val="20"/>
          <w:szCs w:val="20"/>
          <w:shd w:val="clear" w:color="auto" w:fill="FFFFFF"/>
          <w:lang w:eastAsia="en-GB"/>
        </w:rPr>
        <w:t>GTSPriority</w:t>
      </w:r>
      <w:r w:rsidRPr="0063323C">
        <w:rPr>
          <w:rFonts w:ascii="Arial" w:eastAsia="Times New Roman" w:hAnsi="Arial" w:cs="Arial"/>
          <w:color w:val="FF0000"/>
          <w:sz w:val="20"/>
          <w:szCs w:val="20"/>
          <w:shd w:val="clear" w:color="auto" w:fill="FFFFFF"/>
          <w:lang w:eastAsia="en-GB"/>
        </w:rPr>
        <w:t>4</w:t>
      </w:r>
      <w:r w:rsidRPr="001F7671">
        <w:rPr>
          <w:rFonts w:ascii="Arial" w:eastAsia="Times New Roman" w:hAnsi="Arial" w:cs="Arial"/>
          <w:color w:val="222222"/>
          <w:sz w:val="20"/>
          <w:szCs w:val="20"/>
          <w:shd w:val="clear" w:color="auto" w:fill="FFFFFF"/>
          <w:lang w:eastAsia="en-GB"/>
        </w:rPr>
        <w:t>".</w:t>
      </w:r>
    </w:p>
    <w:p w:rsidR="0063323C" w:rsidRDefault="0063323C" w:rsidP="0063323C">
      <w:pPr>
        <w:spacing w:line="240" w:lineRule="auto"/>
        <w:rPr>
          <w:rFonts w:ascii="Arial" w:eastAsia="Times New Roman" w:hAnsi="Arial" w:cs="Arial"/>
          <w:color w:val="222222"/>
          <w:sz w:val="20"/>
          <w:szCs w:val="20"/>
          <w:shd w:val="clear" w:color="auto" w:fill="FFFFFF"/>
          <w:lang w:eastAsia="en-GB"/>
        </w:rPr>
      </w:pPr>
      <w:r>
        <w:rPr>
          <w:rFonts w:ascii="Arial" w:eastAsia="Times New Roman" w:hAnsi="Arial" w:cs="Arial"/>
          <w:color w:val="222222"/>
          <w:sz w:val="20"/>
          <w:szCs w:val="20"/>
          <w:shd w:val="clear" w:color="auto" w:fill="FFFFFF"/>
          <w:lang w:eastAsia="en-GB"/>
        </w:rPr>
        <w:t>[</w:t>
      </w:r>
      <w:proofErr w:type="gramStart"/>
      <w:r w:rsidRPr="00406BE5">
        <w:rPr>
          <w:rFonts w:ascii="Arial" w:eastAsia="Times New Roman" w:hAnsi="Arial" w:cs="Arial"/>
          <w:color w:val="76923C" w:themeColor="accent3" w:themeShade="BF"/>
          <w:sz w:val="20"/>
          <w:szCs w:val="20"/>
          <w:shd w:val="clear" w:color="auto" w:fill="FFFFFF"/>
          <w:lang w:eastAsia="en-GB"/>
        </w:rPr>
        <w:t>following</w:t>
      </w:r>
      <w:proofErr w:type="gramEnd"/>
      <w:r w:rsidRPr="00406BE5">
        <w:rPr>
          <w:rFonts w:ascii="Arial" w:eastAsia="Times New Roman" w:hAnsi="Arial" w:cs="Arial"/>
          <w:color w:val="76923C" w:themeColor="accent3" w:themeShade="BF"/>
          <w:sz w:val="20"/>
          <w:szCs w:val="20"/>
          <w:shd w:val="clear" w:color="auto" w:fill="FFFFFF"/>
          <w:lang w:eastAsia="en-GB"/>
        </w:rPr>
        <w:t xml:space="preserve"> the suggestion by </w:t>
      </w:r>
      <w:proofErr w:type="spellStart"/>
      <w:r w:rsidRPr="00406BE5">
        <w:rPr>
          <w:rFonts w:ascii="Arial" w:eastAsia="Times New Roman" w:hAnsi="Arial" w:cs="Arial"/>
          <w:color w:val="76923C" w:themeColor="accent3" w:themeShade="BF"/>
          <w:sz w:val="20"/>
          <w:szCs w:val="20"/>
          <w:shd w:val="clear" w:color="auto" w:fill="FFFFFF"/>
          <w:lang w:eastAsia="en-GB"/>
        </w:rPr>
        <w:t>Jurgen</w:t>
      </w:r>
      <w:proofErr w:type="spellEnd"/>
      <w:r w:rsidRPr="00406BE5">
        <w:rPr>
          <w:rFonts w:ascii="Arial" w:eastAsia="Times New Roman" w:hAnsi="Arial" w:cs="Arial"/>
          <w:color w:val="76923C" w:themeColor="accent3" w:themeShade="BF"/>
          <w:sz w:val="20"/>
          <w:szCs w:val="20"/>
          <w:shd w:val="clear" w:color="auto" w:fill="FFFFFF"/>
          <w:lang w:eastAsia="en-GB"/>
        </w:rPr>
        <w:t xml:space="preserve"> and Ted, the vocabulary has been changed to use the </w:t>
      </w:r>
      <w:proofErr w:type="spellStart"/>
      <w:r w:rsidRPr="00406BE5">
        <w:rPr>
          <w:rFonts w:ascii="Courier New" w:eastAsia="Times New Roman" w:hAnsi="Courier New" w:cs="Courier New"/>
          <w:color w:val="76923C" w:themeColor="accent3" w:themeShade="BF"/>
          <w:sz w:val="16"/>
          <w:szCs w:val="20"/>
          <w:shd w:val="clear" w:color="auto" w:fill="FFFFFF"/>
          <w:lang w:eastAsia="en-GB"/>
        </w:rPr>
        <w:t>gml:identifier</w:t>
      </w:r>
      <w:proofErr w:type="spellEnd"/>
      <w:r w:rsidRPr="00406BE5">
        <w:rPr>
          <w:rFonts w:ascii="Arial" w:eastAsia="Times New Roman" w:hAnsi="Arial" w:cs="Arial"/>
          <w:color w:val="76923C" w:themeColor="accent3" w:themeShade="BF"/>
          <w:sz w:val="16"/>
          <w:szCs w:val="20"/>
          <w:shd w:val="clear" w:color="auto" w:fill="FFFFFF"/>
          <w:lang w:eastAsia="en-GB"/>
        </w:rPr>
        <w:t xml:space="preserve"> </w:t>
      </w:r>
      <w:r w:rsidRPr="00406BE5">
        <w:rPr>
          <w:rFonts w:ascii="Arial" w:eastAsia="Times New Roman" w:hAnsi="Arial" w:cs="Arial"/>
          <w:color w:val="76923C" w:themeColor="accent3" w:themeShade="BF"/>
          <w:sz w:val="20"/>
          <w:szCs w:val="20"/>
          <w:shd w:val="clear" w:color="auto" w:fill="FFFFFF"/>
          <w:lang w:eastAsia="en-GB"/>
        </w:rPr>
        <w:t xml:space="preserve">field from the </w:t>
      </w:r>
      <w:proofErr w:type="spellStart"/>
      <w:r w:rsidRPr="00406BE5">
        <w:rPr>
          <w:rFonts w:ascii="Arial" w:eastAsia="Times New Roman" w:hAnsi="Arial" w:cs="Arial"/>
          <w:color w:val="76923C" w:themeColor="accent3" w:themeShade="BF"/>
          <w:sz w:val="20"/>
          <w:szCs w:val="20"/>
          <w:shd w:val="clear" w:color="auto" w:fill="FFFFFF"/>
          <w:lang w:eastAsia="en-GB"/>
        </w:rPr>
        <w:t>codelist</w:t>
      </w:r>
      <w:proofErr w:type="spellEnd"/>
      <w:r>
        <w:rPr>
          <w:rFonts w:ascii="Arial" w:eastAsia="Times New Roman" w:hAnsi="Arial" w:cs="Arial"/>
          <w:color w:val="222222"/>
          <w:sz w:val="20"/>
          <w:szCs w:val="20"/>
          <w:shd w:val="clear" w:color="auto" w:fill="FFFFFF"/>
          <w:lang w:eastAsia="en-GB"/>
        </w:rPr>
        <w:t>]</w:t>
      </w:r>
    </w:p>
    <w:p w:rsidR="0063323C" w:rsidRPr="0063323C" w:rsidRDefault="0063323C" w:rsidP="0063323C">
      <w:pPr>
        <w:spacing w:line="240" w:lineRule="auto"/>
        <w:rPr>
          <w:rFonts w:ascii="Arial" w:eastAsia="Times New Roman" w:hAnsi="Arial" w:cs="Arial"/>
          <w:color w:val="222222"/>
          <w:sz w:val="20"/>
          <w:szCs w:val="20"/>
          <w:shd w:val="clear" w:color="auto" w:fill="FFFFFF"/>
          <w:lang w:eastAsia="en-GB"/>
        </w:rPr>
      </w:pPr>
    </w:p>
    <w:tbl>
      <w:tblPr>
        <w:tblW w:w="14955" w:type="dxa"/>
        <w:tblCellMar>
          <w:left w:w="0" w:type="dxa"/>
          <w:right w:w="0" w:type="dxa"/>
        </w:tblCellMar>
        <w:tblLook w:val="04A0" w:firstRow="1" w:lastRow="0" w:firstColumn="1" w:lastColumn="0" w:noHBand="0" w:noVBand="1"/>
      </w:tblPr>
      <w:tblGrid>
        <w:gridCol w:w="556"/>
        <w:gridCol w:w="4147"/>
        <w:gridCol w:w="2970"/>
        <w:gridCol w:w="7282"/>
      </w:tblGrid>
      <w:tr w:rsidR="001F7671" w:rsidRPr="001F7671" w:rsidTr="001F7671">
        <w:tc>
          <w:tcPr>
            <w:tcW w:w="364" w:type="dxa"/>
            <w:tcBorders>
              <w:top w:val="single" w:sz="12" w:space="0" w:color="auto"/>
              <w:left w:val="single" w:sz="12" w:space="0" w:color="auto"/>
              <w:bottom w:val="single" w:sz="12"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r w:rsidRPr="001F7671">
              <w:rPr>
                <w:rFonts w:eastAsia="Times New Roman" w:cstheme="minorHAnsi"/>
                <w:b/>
                <w:bCs/>
                <w:sz w:val="20"/>
                <w:szCs w:val="20"/>
                <w:lang w:eastAsia="en-GB"/>
              </w:rPr>
              <w:t> </w:t>
            </w:r>
          </w:p>
        </w:tc>
        <w:tc>
          <w:tcPr>
            <w:tcW w:w="2154" w:type="dxa"/>
            <w:tcBorders>
              <w:top w:val="single" w:sz="12" w:space="0" w:color="auto"/>
              <w:left w:val="nil"/>
              <w:bottom w:val="single" w:sz="12"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r w:rsidRPr="001F7671">
              <w:rPr>
                <w:rFonts w:eastAsia="Times New Roman" w:cstheme="minorHAnsi"/>
                <w:b/>
                <w:bCs/>
                <w:sz w:val="20"/>
                <w:szCs w:val="20"/>
                <w:lang w:eastAsia="en-GB"/>
              </w:rPr>
              <w:t>Name</w:t>
            </w:r>
          </w:p>
        </w:tc>
        <w:tc>
          <w:tcPr>
            <w:tcW w:w="1948" w:type="dxa"/>
            <w:tcBorders>
              <w:top w:val="single" w:sz="12" w:space="0" w:color="auto"/>
              <w:left w:val="nil"/>
              <w:bottom w:val="single" w:sz="12"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r w:rsidRPr="001F7671">
              <w:rPr>
                <w:rFonts w:eastAsia="Times New Roman" w:cstheme="minorHAnsi"/>
                <w:b/>
                <w:bCs/>
                <w:sz w:val="20"/>
                <w:szCs w:val="20"/>
                <w:lang w:eastAsia="en-GB"/>
              </w:rPr>
              <w:t>Domain Code</w:t>
            </w:r>
          </w:p>
        </w:tc>
        <w:tc>
          <w:tcPr>
            <w:tcW w:w="4776" w:type="dxa"/>
            <w:tcBorders>
              <w:top w:val="single" w:sz="12" w:space="0" w:color="auto"/>
              <w:left w:val="nil"/>
              <w:bottom w:val="single" w:sz="12" w:space="0" w:color="auto"/>
              <w:right w:val="single" w:sz="12"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r w:rsidRPr="001F7671">
              <w:rPr>
                <w:rFonts w:eastAsia="Times New Roman" w:cstheme="minorHAnsi"/>
                <w:b/>
                <w:bCs/>
                <w:sz w:val="20"/>
                <w:szCs w:val="20"/>
                <w:lang w:eastAsia="en-GB"/>
              </w:rPr>
              <w:t>Definition</w:t>
            </w:r>
          </w:p>
        </w:tc>
      </w:tr>
      <w:tr w:rsidR="001F7671" w:rsidRPr="001F7671" w:rsidTr="001F7671">
        <w:tc>
          <w:tcPr>
            <w:tcW w:w="364"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1.</w:t>
            </w:r>
          </w:p>
        </w:tc>
        <w:tc>
          <w:tcPr>
            <w:tcW w:w="2154"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proofErr w:type="spellStart"/>
            <w:r w:rsidRPr="001F7671">
              <w:rPr>
                <w:rFonts w:eastAsia="Times New Roman" w:cstheme="minorHAnsi"/>
                <w:sz w:val="18"/>
                <w:szCs w:val="18"/>
                <w:lang w:eastAsia="en-GB"/>
              </w:rPr>
              <w:t>WMO_GTS_ProductCategoryCode</w:t>
            </w:r>
            <w:proofErr w:type="spellEnd"/>
          </w:p>
        </w:tc>
        <w:tc>
          <w:tcPr>
            <w:tcW w:w="1948"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proofErr w:type="spellStart"/>
            <w:r w:rsidRPr="001F7671">
              <w:rPr>
                <w:rFonts w:eastAsia="Times New Roman" w:cstheme="minorHAnsi"/>
                <w:sz w:val="18"/>
                <w:szCs w:val="18"/>
                <w:lang w:eastAsia="en-GB"/>
              </w:rPr>
              <w:t>WMO_GTSCatCd</w:t>
            </w:r>
            <w:proofErr w:type="spellEnd"/>
          </w:p>
        </w:tc>
        <w:tc>
          <w:tcPr>
            <w:tcW w:w="4776"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Product category used for prioritising messages on the WMO Global Telecommunications System (GTS)</w:t>
            </w:r>
          </w:p>
        </w:tc>
      </w:tr>
      <w:tr w:rsidR="001F7671" w:rsidRPr="001F7671" w:rsidTr="001F7671">
        <w:tc>
          <w:tcPr>
            <w:tcW w:w="3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2.</w:t>
            </w:r>
          </w:p>
        </w:tc>
        <w:tc>
          <w:tcPr>
            <w:tcW w:w="2154" w:type="dxa"/>
            <w:tcBorders>
              <w:top w:val="nil"/>
              <w:left w:val="nil"/>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GTS Priority 1</w:t>
            </w:r>
          </w:p>
        </w:tc>
        <w:tc>
          <w:tcPr>
            <w:tcW w:w="1948" w:type="dxa"/>
            <w:tcBorders>
              <w:top w:val="nil"/>
              <w:left w:val="nil"/>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r w:rsidRPr="001F7671">
              <w:rPr>
                <w:rFonts w:eastAsia="Times New Roman" w:cstheme="minorHAnsi"/>
                <w:sz w:val="18"/>
                <w:szCs w:val="18"/>
                <w:lang w:eastAsia="en-GB"/>
              </w:rPr>
              <w:t>001</w:t>
            </w:r>
          </w:p>
        </w:tc>
        <w:tc>
          <w:tcPr>
            <w:tcW w:w="4776" w:type="dxa"/>
            <w:tcBorders>
              <w:top w:val="nil"/>
              <w:left w:val="nil"/>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GTS Priority 1 – highest priority products</w:t>
            </w:r>
          </w:p>
        </w:tc>
      </w:tr>
      <w:tr w:rsidR="001F7671" w:rsidRPr="001F7671" w:rsidTr="001F7671">
        <w:tc>
          <w:tcPr>
            <w:tcW w:w="3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3.</w:t>
            </w:r>
          </w:p>
        </w:tc>
        <w:tc>
          <w:tcPr>
            <w:tcW w:w="2154" w:type="dxa"/>
            <w:tcBorders>
              <w:top w:val="nil"/>
              <w:left w:val="nil"/>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GTS Priority 2</w:t>
            </w:r>
          </w:p>
        </w:tc>
        <w:tc>
          <w:tcPr>
            <w:tcW w:w="1948" w:type="dxa"/>
            <w:tcBorders>
              <w:top w:val="nil"/>
              <w:left w:val="nil"/>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r w:rsidRPr="001F7671">
              <w:rPr>
                <w:rFonts w:eastAsia="Times New Roman" w:cstheme="minorHAnsi"/>
                <w:sz w:val="18"/>
                <w:szCs w:val="18"/>
                <w:lang w:eastAsia="en-GB"/>
              </w:rPr>
              <w:t>002</w:t>
            </w:r>
          </w:p>
        </w:tc>
        <w:tc>
          <w:tcPr>
            <w:tcW w:w="4776" w:type="dxa"/>
            <w:tcBorders>
              <w:top w:val="nil"/>
              <w:left w:val="nil"/>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GTS Priority 2</w:t>
            </w:r>
          </w:p>
        </w:tc>
      </w:tr>
      <w:tr w:rsidR="001F7671" w:rsidRPr="001F7671" w:rsidTr="001F7671">
        <w:tc>
          <w:tcPr>
            <w:tcW w:w="3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4.</w:t>
            </w:r>
          </w:p>
        </w:tc>
        <w:tc>
          <w:tcPr>
            <w:tcW w:w="2154" w:type="dxa"/>
            <w:tcBorders>
              <w:top w:val="nil"/>
              <w:left w:val="nil"/>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GTS Priority 3</w:t>
            </w:r>
          </w:p>
        </w:tc>
        <w:tc>
          <w:tcPr>
            <w:tcW w:w="1948" w:type="dxa"/>
            <w:tcBorders>
              <w:top w:val="nil"/>
              <w:left w:val="nil"/>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r w:rsidRPr="001F7671">
              <w:rPr>
                <w:rFonts w:eastAsia="Times New Roman" w:cstheme="minorHAnsi"/>
                <w:sz w:val="18"/>
                <w:szCs w:val="18"/>
                <w:lang w:eastAsia="en-GB"/>
              </w:rPr>
              <w:t>003</w:t>
            </w:r>
          </w:p>
        </w:tc>
        <w:tc>
          <w:tcPr>
            <w:tcW w:w="4776" w:type="dxa"/>
            <w:tcBorders>
              <w:top w:val="nil"/>
              <w:left w:val="nil"/>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GTS Priority 3</w:t>
            </w:r>
          </w:p>
        </w:tc>
      </w:tr>
      <w:tr w:rsidR="001F7671" w:rsidRPr="001F7671" w:rsidTr="001F7671">
        <w:tc>
          <w:tcPr>
            <w:tcW w:w="3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5.</w:t>
            </w:r>
          </w:p>
        </w:tc>
        <w:tc>
          <w:tcPr>
            <w:tcW w:w="2154" w:type="dxa"/>
            <w:tcBorders>
              <w:top w:val="nil"/>
              <w:left w:val="nil"/>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GTS Priority 4</w:t>
            </w:r>
          </w:p>
        </w:tc>
        <w:tc>
          <w:tcPr>
            <w:tcW w:w="1948" w:type="dxa"/>
            <w:tcBorders>
              <w:top w:val="nil"/>
              <w:left w:val="nil"/>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jc w:val="center"/>
              <w:rPr>
                <w:rFonts w:eastAsia="Times New Roman" w:cstheme="minorHAnsi"/>
                <w:sz w:val="24"/>
                <w:szCs w:val="24"/>
                <w:lang w:eastAsia="en-GB"/>
              </w:rPr>
            </w:pPr>
            <w:r w:rsidRPr="001F7671">
              <w:rPr>
                <w:rFonts w:eastAsia="Times New Roman" w:cstheme="minorHAnsi"/>
                <w:sz w:val="18"/>
                <w:szCs w:val="18"/>
                <w:lang w:eastAsia="en-GB"/>
              </w:rPr>
              <w:t>004</w:t>
            </w:r>
          </w:p>
        </w:tc>
        <w:tc>
          <w:tcPr>
            <w:tcW w:w="4776" w:type="dxa"/>
            <w:tcBorders>
              <w:top w:val="nil"/>
              <w:left w:val="nil"/>
              <w:bottom w:val="single" w:sz="8" w:space="0" w:color="auto"/>
              <w:right w:val="single" w:sz="8" w:space="0" w:color="auto"/>
            </w:tcBorders>
            <w:tcMar>
              <w:top w:w="0" w:type="dxa"/>
              <w:left w:w="108" w:type="dxa"/>
              <w:bottom w:w="0" w:type="dxa"/>
              <w:right w:w="108" w:type="dxa"/>
            </w:tcMar>
            <w:hideMark/>
          </w:tcPr>
          <w:p w:rsidR="001F7671" w:rsidRPr="001F7671" w:rsidRDefault="001F7671" w:rsidP="001F7671">
            <w:pPr>
              <w:spacing w:before="100" w:beforeAutospacing="1" w:line="240" w:lineRule="auto"/>
              <w:rPr>
                <w:rFonts w:eastAsia="Times New Roman" w:cstheme="minorHAnsi"/>
                <w:sz w:val="24"/>
                <w:szCs w:val="24"/>
                <w:lang w:eastAsia="en-GB"/>
              </w:rPr>
            </w:pPr>
            <w:r w:rsidRPr="001F7671">
              <w:rPr>
                <w:rFonts w:eastAsia="Times New Roman" w:cstheme="minorHAnsi"/>
                <w:sz w:val="18"/>
                <w:szCs w:val="18"/>
                <w:lang w:eastAsia="en-GB"/>
              </w:rPr>
              <w:t>GTS Priority 4</w:t>
            </w:r>
          </w:p>
        </w:tc>
      </w:tr>
    </w:tbl>
    <w:p w:rsidR="001F7671" w:rsidRDefault="001F7671" w:rsidP="001F7671">
      <w:pPr>
        <w:rPr>
          <w:shd w:val="clear" w:color="auto" w:fill="FFFFFF"/>
          <w:lang w:eastAsia="en-GB"/>
        </w:rPr>
      </w:pPr>
    </w:p>
    <w:p w:rsidR="0063323C" w:rsidRDefault="001F7671" w:rsidP="001F7671">
      <w:pPr>
        <w:rPr>
          <w:rFonts w:eastAsia="Times New Roman" w:cstheme="minorHAnsi"/>
          <w:color w:val="222222"/>
          <w:sz w:val="24"/>
          <w:szCs w:val="24"/>
          <w:shd w:val="clear" w:color="auto" w:fill="FFFFFF"/>
          <w:lang w:eastAsia="en-GB"/>
        </w:rPr>
      </w:pPr>
      <w:r w:rsidRPr="001F7671">
        <w:rPr>
          <w:shd w:val="clear" w:color="auto" w:fill="FFFFFF"/>
          <w:lang w:eastAsia="en-GB"/>
        </w:rPr>
        <w:t xml:space="preserve">The XML implementation of this controlled vocabulary is expressed as </w:t>
      </w:r>
      <w:proofErr w:type="gramStart"/>
      <w:r w:rsidRPr="001F7671">
        <w:rPr>
          <w:shd w:val="clear" w:color="auto" w:fill="FFFFFF"/>
          <w:lang w:eastAsia="en-GB"/>
        </w:rPr>
        <w:t xml:space="preserve">a </w:t>
      </w:r>
      <w:proofErr w:type="spellStart"/>
      <w:r w:rsidRPr="001F7671">
        <w:rPr>
          <w:shd w:val="clear" w:color="auto" w:fill="FFFFFF"/>
          <w:lang w:eastAsia="en-GB"/>
        </w:rPr>
        <w:t>codelist</w:t>
      </w:r>
      <w:proofErr w:type="spellEnd"/>
      <w:proofErr w:type="gramEnd"/>
      <w:r w:rsidRPr="001F7671">
        <w:rPr>
          <w:shd w:val="clear" w:color="auto" w:fill="FFFFFF"/>
          <w:lang w:eastAsia="en-GB"/>
        </w:rPr>
        <w:t xml:space="preserve">. </w:t>
      </w:r>
      <w:r w:rsidR="0063323C">
        <w:rPr>
          <w:rFonts w:eastAsia="Times New Roman" w:cstheme="minorHAnsi"/>
          <w:color w:val="222222"/>
          <w:sz w:val="24"/>
          <w:szCs w:val="24"/>
          <w:shd w:val="clear" w:color="auto" w:fill="FFFFFF"/>
          <w:lang w:eastAsia="en-GB"/>
        </w:rPr>
        <w:t xml:space="preserve">The XML </w:t>
      </w:r>
      <w:proofErr w:type="spellStart"/>
      <w:r w:rsidR="0063323C">
        <w:rPr>
          <w:rFonts w:eastAsia="Times New Roman" w:cstheme="minorHAnsi"/>
          <w:color w:val="222222"/>
          <w:sz w:val="24"/>
          <w:szCs w:val="24"/>
          <w:shd w:val="clear" w:color="auto" w:fill="FFFFFF"/>
          <w:lang w:eastAsia="en-GB"/>
        </w:rPr>
        <w:t>codelist</w:t>
      </w:r>
      <w:proofErr w:type="spellEnd"/>
      <w:r w:rsidR="0063323C">
        <w:rPr>
          <w:rFonts w:eastAsia="Times New Roman" w:cstheme="minorHAnsi"/>
          <w:color w:val="222222"/>
          <w:sz w:val="24"/>
          <w:szCs w:val="24"/>
          <w:shd w:val="clear" w:color="auto" w:fill="FFFFFF"/>
          <w:lang w:eastAsia="en-GB"/>
        </w:rPr>
        <w:t xml:space="preserve"> dictionary is included below for reference:</w:t>
      </w:r>
    </w:p>
    <w:p w:rsidR="006E732D" w:rsidRDefault="006E732D" w:rsidP="001F7671">
      <w:pPr>
        <w:rPr>
          <w:rFonts w:eastAsia="Times New Roman" w:cstheme="minorHAnsi"/>
          <w:color w:val="222222"/>
          <w:sz w:val="24"/>
          <w:szCs w:val="24"/>
          <w:shd w:val="clear" w:color="auto" w:fill="FFFFFF"/>
          <w:lang w:eastAsia="en-GB"/>
        </w:rPr>
      </w:pP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gmx</w:t>
      </w:r>
      <w:proofErr w:type="gramStart"/>
      <w:r w:rsidRPr="006E732D">
        <w:rPr>
          <w:rFonts w:ascii="Courier New" w:eastAsia="Times New Roman" w:hAnsi="Courier New" w:cs="Courier New"/>
          <w:color w:val="000000"/>
          <w:sz w:val="16"/>
          <w:szCs w:val="20"/>
          <w:lang w:eastAsia="en-GB"/>
        </w:rPr>
        <w:t>:CodeListDictionary</w:t>
      </w:r>
      <w:proofErr w:type="spellEnd"/>
      <w:proofErr w:type="gramEnd"/>
      <w:r w:rsidRPr="006E732D">
        <w:rPr>
          <w:rFonts w:ascii="Courier New" w:eastAsia="Times New Roman" w:hAnsi="Courier New" w:cs="Courier New"/>
          <w:color w:val="000000"/>
          <w:sz w:val="16"/>
          <w:szCs w:val="20"/>
          <w:lang w:eastAsia="en-GB"/>
        </w:rPr>
        <w:t> </w:t>
      </w:r>
      <w:proofErr w:type="spellStart"/>
      <w:r w:rsidRPr="006E732D">
        <w:rPr>
          <w:rFonts w:ascii="Courier New" w:eastAsia="Times New Roman" w:hAnsi="Courier New" w:cs="Courier New"/>
          <w:color w:val="000000"/>
          <w:sz w:val="16"/>
          <w:szCs w:val="20"/>
          <w:lang w:eastAsia="en-GB"/>
        </w:rPr>
        <w:t>gml:id</w:t>
      </w:r>
      <w:proofErr w:type="spellEnd"/>
      <w:r w:rsidRPr="006E732D">
        <w:rPr>
          <w:rFonts w:ascii="Courier New" w:eastAsia="Times New Roman" w:hAnsi="Courier New" w:cs="Courier New"/>
          <w:color w:val="000000"/>
          <w:sz w:val="16"/>
          <w:szCs w:val="20"/>
          <w:lang w:eastAsia="en-GB"/>
        </w:rPr>
        <w:t>="</w:t>
      </w:r>
      <w:proofErr w:type="spellStart"/>
      <w:r w:rsidRPr="006E732D">
        <w:rPr>
          <w:rFonts w:ascii="Courier New" w:eastAsia="Times New Roman" w:hAnsi="Courier New" w:cs="Courier New"/>
          <w:color w:val="000000"/>
          <w:sz w:val="16"/>
          <w:szCs w:val="20"/>
          <w:lang w:eastAsia="en-GB"/>
        </w:rPr>
        <w:t>WMO_GTSProductCategoryCode</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proofErr w:type="gramStart"/>
      <w:r w:rsidRPr="006E732D">
        <w:rPr>
          <w:rFonts w:ascii="Courier New" w:eastAsia="Times New Roman" w:hAnsi="Courier New" w:cs="Courier New"/>
          <w:color w:val="000000"/>
          <w:sz w:val="16"/>
          <w:szCs w:val="20"/>
          <w:lang w:eastAsia="en-GB"/>
        </w:rPr>
        <w:t>gml:</w:t>
      </w:r>
      <w:proofErr w:type="gramEnd"/>
      <w:r w:rsidRPr="006E732D">
        <w:rPr>
          <w:rFonts w:ascii="Courier New" w:eastAsia="Times New Roman" w:hAnsi="Courier New" w:cs="Courier New"/>
          <w:color w:val="000000"/>
          <w:sz w:val="16"/>
          <w:szCs w:val="20"/>
          <w:lang w:eastAsia="en-GB"/>
        </w:rPr>
        <w:t>description</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Product category used for prioritising messages on the WMO Global Telecommunications System (GTS)</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w:t>
      </w:r>
      <w:proofErr w:type="gramStart"/>
      <w:r w:rsidRPr="006E732D">
        <w:rPr>
          <w:rFonts w:ascii="Courier New" w:eastAsia="Times New Roman" w:hAnsi="Courier New" w:cs="Courier New"/>
          <w:color w:val="000000"/>
          <w:sz w:val="16"/>
          <w:szCs w:val="20"/>
          <w:lang w:eastAsia="en-GB"/>
        </w:rPr>
        <w:t>:description</w:t>
      </w:r>
      <w:proofErr w:type="spellEnd"/>
      <w:proofErr w:type="gram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w:t>
      </w:r>
      <w:proofErr w:type="gramStart"/>
      <w:r w:rsidRPr="006E732D">
        <w:rPr>
          <w:rFonts w:ascii="Courier New" w:eastAsia="Times New Roman" w:hAnsi="Courier New" w:cs="Courier New"/>
          <w:color w:val="000000"/>
          <w:sz w:val="16"/>
          <w:szCs w:val="20"/>
          <w:lang w:eastAsia="en-GB"/>
        </w:rPr>
        <w:t>:identifier</w:t>
      </w:r>
      <w:proofErr w:type="spellEnd"/>
      <w:proofErr w:type="gramEnd"/>
      <w:r w:rsidRPr="006E732D">
        <w:rPr>
          <w:rFonts w:ascii="Courier New" w:eastAsia="Times New Roman" w:hAnsi="Courier New" w:cs="Courier New"/>
          <w:color w:val="000000"/>
          <w:sz w:val="16"/>
          <w:szCs w:val="20"/>
          <w:lang w:eastAsia="en-GB"/>
        </w:rPr>
        <w:t> </w:t>
      </w:r>
      <w:proofErr w:type="spellStart"/>
      <w:r w:rsidRPr="006E732D">
        <w:rPr>
          <w:rFonts w:ascii="Courier New" w:eastAsia="Times New Roman" w:hAnsi="Courier New" w:cs="Courier New"/>
          <w:color w:val="000000"/>
          <w:sz w:val="16"/>
          <w:szCs w:val="20"/>
          <w:lang w:eastAsia="en-GB"/>
        </w:rPr>
        <w:t>codeSpace</w:t>
      </w:r>
      <w:proofErr w:type="spellEnd"/>
      <w:r w:rsidRPr="006E732D">
        <w:rPr>
          <w:rFonts w:ascii="Courier New" w:eastAsia="Times New Roman" w:hAnsi="Courier New" w:cs="Courier New"/>
          <w:color w:val="000000"/>
          <w:sz w:val="16"/>
          <w:szCs w:val="20"/>
          <w:lang w:eastAsia="en-GB"/>
        </w:rPr>
        <w:t>="WMO Core Metadata Profile"&gt;</w:t>
      </w:r>
      <w:proofErr w:type="spellStart"/>
      <w:r w:rsidRPr="006E732D">
        <w:rPr>
          <w:rFonts w:ascii="Courier New" w:eastAsia="Times New Roman" w:hAnsi="Courier New" w:cs="Courier New"/>
          <w:color w:val="000000"/>
          <w:sz w:val="16"/>
          <w:szCs w:val="20"/>
          <w:lang w:eastAsia="en-GB"/>
        </w:rPr>
        <w:t>WMO_GTSProductCategoryCode</w:t>
      </w:r>
      <w:proofErr w:type="spellEnd"/>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gml:identifier</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proofErr w:type="gramStart"/>
      <w:r w:rsidRPr="006E732D">
        <w:rPr>
          <w:rFonts w:ascii="Courier New" w:eastAsia="Times New Roman" w:hAnsi="Courier New" w:cs="Courier New"/>
          <w:color w:val="000000"/>
          <w:sz w:val="16"/>
          <w:szCs w:val="20"/>
          <w:lang w:eastAsia="en-GB"/>
        </w:rPr>
        <w:t>gmx:</w:t>
      </w:r>
      <w:proofErr w:type="gramEnd"/>
      <w:r w:rsidRPr="006E732D">
        <w:rPr>
          <w:rFonts w:ascii="Courier New" w:eastAsia="Times New Roman" w:hAnsi="Courier New" w:cs="Courier New"/>
          <w:color w:val="000000"/>
          <w:sz w:val="16"/>
          <w:szCs w:val="20"/>
          <w:lang w:eastAsia="en-GB"/>
        </w:rPr>
        <w:t>codeEntry</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gmx</w:t>
      </w:r>
      <w:proofErr w:type="gramStart"/>
      <w:r w:rsidRPr="006E732D">
        <w:rPr>
          <w:rFonts w:ascii="Courier New" w:eastAsia="Times New Roman" w:hAnsi="Courier New" w:cs="Courier New"/>
          <w:color w:val="000000"/>
          <w:sz w:val="16"/>
          <w:szCs w:val="20"/>
          <w:lang w:eastAsia="en-GB"/>
        </w:rPr>
        <w:t>:CodeDefinition</w:t>
      </w:r>
      <w:proofErr w:type="spellEnd"/>
      <w:proofErr w:type="gramEnd"/>
      <w:r w:rsidRPr="006E732D">
        <w:rPr>
          <w:rFonts w:ascii="Courier New" w:eastAsia="Times New Roman" w:hAnsi="Courier New" w:cs="Courier New"/>
          <w:color w:val="000000"/>
          <w:sz w:val="16"/>
          <w:szCs w:val="20"/>
          <w:lang w:eastAsia="en-GB"/>
        </w:rPr>
        <w:t> </w:t>
      </w:r>
      <w:proofErr w:type="spellStart"/>
      <w:r w:rsidRPr="006E732D">
        <w:rPr>
          <w:rFonts w:ascii="Courier New" w:eastAsia="Times New Roman" w:hAnsi="Courier New" w:cs="Courier New"/>
          <w:color w:val="000000"/>
          <w:sz w:val="16"/>
          <w:szCs w:val="20"/>
          <w:lang w:eastAsia="en-GB"/>
        </w:rPr>
        <w:t>gml:id</w:t>
      </w:r>
      <w:proofErr w:type="spellEnd"/>
      <w:r w:rsidRPr="006E732D">
        <w:rPr>
          <w:rFonts w:ascii="Courier New" w:eastAsia="Times New Roman" w:hAnsi="Courier New" w:cs="Courier New"/>
          <w:color w:val="000000"/>
          <w:sz w:val="16"/>
          <w:szCs w:val="20"/>
          <w:lang w:eastAsia="en-GB"/>
        </w:rPr>
        <w:t>="WMO_GTSProductCategoryCode_1"&gt;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w:t>
      </w:r>
      <w:proofErr w:type="gramStart"/>
      <w:r w:rsidRPr="006E732D">
        <w:rPr>
          <w:rFonts w:ascii="Courier New" w:eastAsia="Times New Roman" w:hAnsi="Courier New" w:cs="Courier New"/>
          <w:color w:val="000000"/>
          <w:sz w:val="16"/>
          <w:szCs w:val="20"/>
          <w:lang w:eastAsia="en-GB"/>
        </w:rPr>
        <w:t>:description</w:t>
      </w:r>
      <w:proofErr w:type="spellEnd"/>
      <w:proofErr w:type="gramEnd"/>
      <w:r w:rsidRPr="006E732D">
        <w:rPr>
          <w:rFonts w:ascii="Courier New" w:eastAsia="Times New Roman" w:hAnsi="Courier New" w:cs="Courier New"/>
          <w:color w:val="000000"/>
          <w:sz w:val="16"/>
          <w:szCs w:val="20"/>
          <w:lang w:eastAsia="en-GB"/>
        </w:rPr>
        <w:t>&gt;GTS Priority 1 – highest priority products&lt;/</w:t>
      </w:r>
      <w:proofErr w:type="spellStart"/>
      <w:r w:rsidRPr="006E732D">
        <w:rPr>
          <w:rFonts w:ascii="Courier New" w:eastAsia="Times New Roman" w:hAnsi="Courier New" w:cs="Courier New"/>
          <w:color w:val="000000"/>
          <w:sz w:val="16"/>
          <w:szCs w:val="20"/>
          <w:lang w:eastAsia="en-GB"/>
        </w:rPr>
        <w:t>gml:description</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w:t>
      </w:r>
      <w:proofErr w:type="gramStart"/>
      <w:r w:rsidRPr="006E732D">
        <w:rPr>
          <w:rFonts w:ascii="Courier New" w:eastAsia="Times New Roman" w:hAnsi="Courier New" w:cs="Courier New"/>
          <w:color w:val="000000"/>
          <w:sz w:val="16"/>
          <w:szCs w:val="20"/>
          <w:lang w:eastAsia="en-GB"/>
        </w:rPr>
        <w:t>:identifier</w:t>
      </w:r>
      <w:proofErr w:type="spellEnd"/>
      <w:proofErr w:type="gramEnd"/>
      <w:r w:rsidRPr="006E732D">
        <w:rPr>
          <w:rFonts w:ascii="Courier New" w:eastAsia="Times New Roman" w:hAnsi="Courier New" w:cs="Courier New"/>
          <w:color w:val="000000"/>
          <w:sz w:val="16"/>
          <w:szCs w:val="20"/>
          <w:lang w:eastAsia="en-GB"/>
        </w:rPr>
        <w:t> </w:t>
      </w:r>
      <w:proofErr w:type="spellStart"/>
      <w:r w:rsidRPr="006E732D">
        <w:rPr>
          <w:rFonts w:ascii="Courier New" w:eastAsia="Times New Roman" w:hAnsi="Courier New" w:cs="Courier New"/>
          <w:color w:val="000000"/>
          <w:sz w:val="16"/>
          <w:szCs w:val="20"/>
          <w:lang w:eastAsia="en-GB"/>
        </w:rPr>
        <w:t>codeSpace</w:t>
      </w:r>
      <w:proofErr w:type="spellEnd"/>
      <w:r w:rsidRPr="006E732D">
        <w:rPr>
          <w:rFonts w:ascii="Courier New" w:eastAsia="Times New Roman" w:hAnsi="Courier New" w:cs="Courier New"/>
          <w:color w:val="000000"/>
          <w:sz w:val="16"/>
          <w:szCs w:val="20"/>
          <w:lang w:eastAsia="en-GB"/>
        </w:rPr>
        <w:t>="WMO Core Metadata Profile"&gt;</w:t>
      </w:r>
      <w:r w:rsidRPr="006E732D">
        <w:rPr>
          <w:rFonts w:ascii="Courier New" w:eastAsia="Times New Roman" w:hAnsi="Courier New" w:cs="Courier New"/>
          <w:color w:val="FF0000"/>
          <w:sz w:val="16"/>
          <w:szCs w:val="20"/>
          <w:lang w:eastAsia="en-GB"/>
        </w:rPr>
        <w:t>GTSPriority1</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gml:identifier</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w:t>
      </w:r>
      <w:proofErr w:type="gramStart"/>
      <w:r w:rsidRPr="006E732D">
        <w:rPr>
          <w:rFonts w:ascii="Courier New" w:eastAsia="Times New Roman" w:hAnsi="Courier New" w:cs="Courier New"/>
          <w:color w:val="000000"/>
          <w:sz w:val="16"/>
          <w:szCs w:val="20"/>
          <w:lang w:eastAsia="en-GB"/>
        </w:rPr>
        <w:t>:name</w:t>
      </w:r>
      <w:proofErr w:type="spellEnd"/>
      <w:proofErr w:type="gramEnd"/>
      <w:r w:rsidRPr="006E732D">
        <w:rPr>
          <w:rFonts w:ascii="Courier New" w:eastAsia="Times New Roman" w:hAnsi="Courier New" w:cs="Courier New"/>
          <w:color w:val="000000"/>
          <w:sz w:val="16"/>
          <w:szCs w:val="20"/>
          <w:lang w:eastAsia="en-GB"/>
        </w:rPr>
        <w:t>&gt;GTS Priority 1&lt;/</w:t>
      </w:r>
      <w:proofErr w:type="spellStart"/>
      <w:r w:rsidRPr="006E732D">
        <w:rPr>
          <w:rFonts w:ascii="Courier New" w:eastAsia="Times New Roman" w:hAnsi="Courier New" w:cs="Courier New"/>
          <w:color w:val="000000"/>
          <w:sz w:val="16"/>
          <w:szCs w:val="20"/>
          <w:lang w:eastAsia="en-GB"/>
        </w:rPr>
        <w:t>gml:name</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gmx</w:t>
      </w:r>
      <w:proofErr w:type="gramStart"/>
      <w:r w:rsidRPr="006E732D">
        <w:rPr>
          <w:rFonts w:ascii="Courier New" w:eastAsia="Times New Roman" w:hAnsi="Courier New" w:cs="Courier New"/>
          <w:color w:val="000000"/>
          <w:sz w:val="16"/>
          <w:szCs w:val="20"/>
          <w:lang w:eastAsia="en-GB"/>
        </w:rPr>
        <w:t>:CodeDefinition</w:t>
      </w:r>
      <w:proofErr w:type="spellEnd"/>
      <w:proofErr w:type="gram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gmx</w:t>
      </w:r>
      <w:proofErr w:type="gramStart"/>
      <w:r w:rsidRPr="006E732D">
        <w:rPr>
          <w:rFonts w:ascii="Courier New" w:eastAsia="Times New Roman" w:hAnsi="Courier New" w:cs="Courier New"/>
          <w:color w:val="000000"/>
          <w:sz w:val="16"/>
          <w:szCs w:val="20"/>
          <w:lang w:eastAsia="en-GB"/>
        </w:rPr>
        <w:t>:codeEntry</w:t>
      </w:r>
      <w:proofErr w:type="spellEnd"/>
      <w:proofErr w:type="gram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proofErr w:type="gramStart"/>
      <w:r w:rsidRPr="006E732D">
        <w:rPr>
          <w:rFonts w:ascii="Courier New" w:eastAsia="Times New Roman" w:hAnsi="Courier New" w:cs="Courier New"/>
          <w:color w:val="000000"/>
          <w:sz w:val="16"/>
          <w:szCs w:val="20"/>
          <w:lang w:eastAsia="en-GB"/>
        </w:rPr>
        <w:t>gmx:</w:t>
      </w:r>
      <w:proofErr w:type="gramEnd"/>
      <w:r w:rsidRPr="006E732D">
        <w:rPr>
          <w:rFonts w:ascii="Courier New" w:eastAsia="Times New Roman" w:hAnsi="Courier New" w:cs="Courier New"/>
          <w:color w:val="000000"/>
          <w:sz w:val="16"/>
          <w:szCs w:val="20"/>
          <w:lang w:eastAsia="en-GB"/>
        </w:rPr>
        <w:t>codeEntry</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gmx</w:t>
      </w:r>
      <w:proofErr w:type="gramStart"/>
      <w:r w:rsidRPr="006E732D">
        <w:rPr>
          <w:rFonts w:ascii="Courier New" w:eastAsia="Times New Roman" w:hAnsi="Courier New" w:cs="Courier New"/>
          <w:color w:val="000000"/>
          <w:sz w:val="16"/>
          <w:szCs w:val="20"/>
          <w:lang w:eastAsia="en-GB"/>
        </w:rPr>
        <w:t>:CodeDefinition</w:t>
      </w:r>
      <w:proofErr w:type="spellEnd"/>
      <w:proofErr w:type="gramEnd"/>
      <w:r w:rsidRPr="006E732D">
        <w:rPr>
          <w:rFonts w:ascii="Courier New" w:eastAsia="Times New Roman" w:hAnsi="Courier New" w:cs="Courier New"/>
          <w:color w:val="000000"/>
          <w:sz w:val="16"/>
          <w:szCs w:val="20"/>
          <w:lang w:eastAsia="en-GB"/>
        </w:rPr>
        <w:t> </w:t>
      </w:r>
      <w:proofErr w:type="spellStart"/>
      <w:r w:rsidRPr="006E732D">
        <w:rPr>
          <w:rFonts w:ascii="Courier New" w:eastAsia="Times New Roman" w:hAnsi="Courier New" w:cs="Courier New"/>
          <w:color w:val="000000"/>
          <w:sz w:val="16"/>
          <w:szCs w:val="20"/>
          <w:lang w:eastAsia="en-GB"/>
        </w:rPr>
        <w:t>gml:id</w:t>
      </w:r>
      <w:proofErr w:type="spellEnd"/>
      <w:r w:rsidRPr="006E732D">
        <w:rPr>
          <w:rFonts w:ascii="Courier New" w:eastAsia="Times New Roman" w:hAnsi="Courier New" w:cs="Courier New"/>
          <w:color w:val="000000"/>
          <w:sz w:val="16"/>
          <w:szCs w:val="20"/>
          <w:lang w:eastAsia="en-GB"/>
        </w:rPr>
        <w:t>="WMO_GTSProductCategoryCode_2"&gt;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w:t>
      </w:r>
      <w:proofErr w:type="gramStart"/>
      <w:r w:rsidRPr="006E732D">
        <w:rPr>
          <w:rFonts w:ascii="Courier New" w:eastAsia="Times New Roman" w:hAnsi="Courier New" w:cs="Courier New"/>
          <w:color w:val="000000"/>
          <w:sz w:val="16"/>
          <w:szCs w:val="20"/>
          <w:lang w:eastAsia="en-GB"/>
        </w:rPr>
        <w:t>:description</w:t>
      </w:r>
      <w:proofErr w:type="spellEnd"/>
      <w:proofErr w:type="gramEnd"/>
      <w:r w:rsidRPr="006E732D">
        <w:rPr>
          <w:rFonts w:ascii="Courier New" w:eastAsia="Times New Roman" w:hAnsi="Courier New" w:cs="Courier New"/>
          <w:color w:val="000000"/>
          <w:sz w:val="16"/>
          <w:szCs w:val="20"/>
          <w:lang w:eastAsia="en-GB"/>
        </w:rPr>
        <w:t>&gt;GTS Priority 2&lt;/</w:t>
      </w:r>
      <w:proofErr w:type="spellStart"/>
      <w:r w:rsidRPr="006E732D">
        <w:rPr>
          <w:rFonts w:ascii="Courier New" w:eastAsia="Times New Roman" w:hAnsi="Courier New" w:cs="Courier New"/>
          <w:color w:val="000000"/>
          <w:sz w:val="16"/>
          <w:szCs w:val="20"/>
          <w:lang w:eastAsia="en-GB"/>
        </w:rPr>
        <w:t>gml:description</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w:t>
      </w:r>
      <w:proofErr w:type="gramStart"/>
      <w:r w:rsidRPr="006E732D">
        <w:rPr>
          <w:rFonts w:ascii="Courier New" w:eastAsia="Times New Roman" w:hAnsi="Courier New" w:cs="Courier New"/>
          <w:color w:val="000000"/>
          <w:sz w:val="16"/>
          <w:szCs w:val="20"/>
          <w:lang w:eastAsia="en-GB"/>
        </w:rPr>
        <w:t>:identifier</w:t>
      </w:r>
      <w:proofErr w:type="spellEnd"/>
      <w:proofErr w:type="gramEnd"/>
      <w:r w:rsidRPr="006E732D">
        <w:rPr>
          <w:rFonts w:ascii="Courier New" w:eastAsia="Times New Roman" w:hAnsi="Courier New" w:cs="Courier New"/>
          <w:color w:val="000000"/>
          <w:sz w:val="16"/>
          <w:szCs w:val="20"/>
          <w:lang w:eastAsia="en-GB"/>
        </w:rPr>
        <w:t> </w:t>
      </w:r>
      <w:proofErr w:type="spellStart"/>
      <w:r w:rsidRPr="006E732D">
        <w:rPr>
          <w:rFonts w:ascii="Courier New" w:eastAsia="Times New Roman" w:hAnsi="Courier New" w:cs="Courier New"/>
          <w:color w:val="000000"/>
          <w:sz w:val="16"/>
          <w:szCs w:val="20"/>
          <w:lang w:eastAsia="en-GB"/>
        </w:rPr>
        <w:t>codeSpace</w:t>
      </w:r>
      <w:proofErr w:type="spellEnd"/>
      <w:r w:rsidRPr="006E732D">
        <w:rPr>
          <w:rFonts w:ascii="Courier New" w:eastAsia="Times New Roman" w:hAnsi="Courier New" w:cs="Courier New"/>
          <w:color w:val="000000"/>
          <w:sz w:val="16"/>
          <w:szCs w:val="20"/>
          <w:lang w:eastAsia="en-GB"/>
        </w:rPr>
        <w:t>="WMO Core Metadata Profile"&gt;</w:t>
      </w:r>
      <w:r w:rsidRPr="006E732D">
        <w:rPr>
          <w:rFonts w:ascii="Courier New" w:eastAsia="Times New Roman" w:hAnsi="Courier New" w:cs="Courier New"/>
          <w:color w:val="FF0000"/>
          <w:sz w:val="16"/>
          <w:szCs w:val="20"/>
          <w:lang w:eastAsia="en-GB"/>
        </w:rPr>
        <w:t>GTSPriority2</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gml:identifier</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lastRenderedPageBreak/>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w:t>
      </w:r>
      <w:proofErr w:type="gramStart"/>
      <w:r w:rsidRPr="006E732D">
        <w:rPr>
          <w:rFonts w:ascii="Courier New" w:eastAsia="Times New Roman" w:hAnsi="Courier New" w:cs="Courier New"/>
          <w:color w:val="000000"/>
          <w:sz w:val="16"/>
          <w:szCs w:val="20"/>
          <w:lang w:eastAsia="en-GB"/>
        </w:rPr>
        <w:t>:name</w:t>
      </w:r>
      <w:proofErr w:type="spellEnd"/>
      <w:proofErr w:type="gramEnd"/>
      <w:r w:rsidRPr="006E732D">
        <w:rPr>
          <w:rFonts w:ascii="Courier New" w:eastAsia="Times New Roman" w:hAnsi="Courier New" w:cs="Courier New"/>
          <w:color w:val="000000"/>
          <w:sz w:val="16"/>
          <w:szCs w:val="20"/>
          <w:lang w:eastAsia="en-GB"/>
        </w:rPr>
        <w:t>&gt;GTS Priority 2&lt;/</w:t>
      </w:r>
      <w:proofErr w:type="spellStart"/>
      <w:r w:rsidRPr="006E732D">
        <w:rPr>
          <w:rFonts w:ascii="Courier New" w:eastAsia="Times New Roman" w:hAnsi="Courier New" w:cs="Courier New"/>
          <w:color w:val="000000"/>
          <w:sz w:val="16"/>
          <w:szCs w:val="20"/>
          <w:lang w:eastAsia="en-GB"/>
        </w:rPr>
        <w:t>gml:name</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gmx</w:t>
      </w:r>
      <w:proofErr w:type="gramStart"/>
      <w:r w:rsidRPr="006E732D">
        <w:rPr>
          <w:rFonts w:ascii="Courier New" w:eastAsia="Times New Roman" w:hAnsi="Courier New" w:cs="Courier New"/>
          <w:color w:val="000000"/>
          <w:sz w:val="16"/>
          <w:szCs w:val="20"/>
          <w:lang w:eastAsia="en-GB"/>
        </w:rPr>
        <w:t>:CodeDefinition</w:t>
      </w:r>
      <w:proofErr w:type="spellEnd"/>
      <w:proofErr w:type="gram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gmx</w:t>
      </w:r>
      <w:proofErr w:type="gramStart"/>
      <w:r w:rsidRPr="006E732D">
        <w:rPr>
          <w:rFonts w:ascii="Courier New" w:eastAsia="Times New Roman" w:hAnsi="Courier New" w:cs="Courier New"/>
          <w:color w:val="000000"/>
          <w:sz w:val="16"/>
          <w:szCs w:val="20"/>
          <w:lang w:eastAsia="en-GB"/>
        </w:rPr>
        <w:t>:codeEntry</w:t>
      </w:r>
      <w:proofErr w:type="spellEnd"/>
      <w:proofErr w:type="gram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proofErr w:type="gramStart"/>
      <w:r w:rsidRPr="006E732D">
        <w:rPr>
          <w:rFonts w:ascii="Courier New" w:eastAsia="Times New Roman" w:hAnsi="Courier New" w:cs="Courier New"/>
          <w:color w:val="000000"/>
          <w:sz w:val="16"/>
          <w:szCs w:val="20"/>
          <w:lang w:eastAsia="en-GB"/>
        </w:rPr>
        <w:t>gmx:</w:t>
      </w:r>
      <w:proofErr w:type="gramEnd"/>
      <w:r w:rsidRPr="006E732D">
        <w:rPr>
          <w:rFonts w:ascii="Courier New" w:eastAsia="Times New Roman" w:hAnsi="Courier New" w:cs="Courier New"/>
          <w:color w:val="000000"/>
          <w:sz w:val="16"/>
          <w:szCs w:val="20"/>
          <w:lang w:eastAsia="en-GB"/>
        </w:rPr>
        <w:t>codeEntry</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gmx</w:t>
      </w:r>
      <w:proofErr w:type="gramStart"/>
      <w:r w:rsidRPr="006E732D">
        <w:rPr>
          <w:rFonts w:ascii="Courier New" w:eastAsia="Times New Roman" w:hAnsi="Courier New" w:cs="Courier New"/>
          <w:color w:val="000000"/>
          <w:sz w:val="16"/>
          <w:szCs w:val="20"/>
          <w:lang w:eastAsia="en-GB"/>
        </w:rPr>
        <w:t>:CodeDefinition</w:t>
      </w:r>
      <w:proofErr w:type="spellEnd"/>
      <w:proofErr w:type="gramEnd"/>
      <w:r w:rsidRPr="006E732D">
        <w:rPr>
          <w:rFonts w:ascii="Courier New" w:eastAsia="Times New Roman" w:hAnsi="Courier New" w:cs="Courier New"/>
          <w:color w:val="000000"/>
          <w:sz w:val="16"/>
          <w:szCs w:val="20"/>
          <w:lang w:eastAsia="en-GB"/>
        </w:rPr>
        <w:t> </w:t>
      </w:r>
      <w:proofErr w:type="spellStart"/>
      <w:r w:rsidRPr="006E732D">
        <w:rPr>
          <w:rFonts w:ascii="Courier New" w:eastAsia="Times New Roman" w:hAnsi="Courier New" w:cs="Courier New"/>
          <w:color w:val="000000"/>
          <w:sz w:val="16"/>
          <w:szCs w:val="20"/>
          <w:lang w:eastAsia="en-GB"/>
        </w:rPr>
        <w:t>gml:id</w:t>
      </w:r>
      <w:proofErr w:type="spellEnd"/>
      <w:r w:rsidRPr="006E732D">
        <w:rPr>
          <w:rFonts w:ascii="Courier New" w:eastAsia="Times New Roman" w:hAnsi="Courier New" w:cs="Courier New"/>
          <w:color w:val="000000"/>
          <w:sz w:val="16"/>
          <w:szCs w:val="20"/>
          <w:lang w:eastAsia="en-GB"/>
        </w:rPr>
        <w:t>="WMO_GTSProductCategoryCode_3"&gt;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w:t>
      </w:r>
      <w:proofErr w:type="gramStart"/>
      <w:r w:rsidRPr="006E732D">
        <w:rPr>
          <w:rFonts w:ascii="Courier New" w:eastAsia="Times New Roman" w:hAnsi="Courier New" w:cs="Courier New"/>
          <w:color w:val="000000"/>
          <w:sz w:val="16"/>
          <w:szCs w:val="20"/>
          <w:lang w:eastAsia="en-GB"/>
        </w:rPr>
        <w:t>:description</w:t>
      </w:r>
      <w:proofErr w:type="spellEnd"/>
      <w:proofErr w:type="gramEnd"/>
      <w:r w:rsidRPr="006E732D">
        <w:rPr>
          <w:rFonts w:ascii="Courier New" w:eastAsia="Times New Roman" w:hAnsi="Courier New" w:cs="Courier New"/>
          <w:color w:val="000000"/>
          <w:sz w:val="16"/>
          <w:szCs w:val="20"/>
          <w:lang w:eastAsia="en-GB"/>
        </w:rPr>
        <w:t>&gt;GTS Priority 3&lt;/</w:t>
      </w:r>
      <w:proofErr w:type="spellStart"/>
      <w:r w:rsidRPr="006E732D">
        <w:rPr>
          <w:rFonts w:ascii="Courier New" w:eastAsia="Times New Roman" w:hAnsi="Courier New" w:cs="Courier New"/>
          <w:color w:val="000000"/>
          <w:sz w:val="16"/>
          <w:szCs w:val="20"/>
          <w:lang w:eastAsia="en-GB"/>
        </w:rPr>
        <w:t>gml:description</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w:t>
      </w:r>
      <w:proofErr w:type="gramStart"/>
      <w:r w:rsidRPr="006E732D">
        <w:rPr>
          <w:rFonts w:ascii="Courier New" w:eastAsia="Times New Roman" w:hAnsi="Courier New" w:cs="Courier New"/>
          <w:color w:val="000000"/>
          <w:sz w:val="16"/>
          <w:szCs w:val="20"/>
          <w:lang w:eastAsia="en-GB"/>
        </w:rPr>
        <w:t>:identifier</w:t>
      </w:r>
      <w:proofErr w:type="spellEnd"/>
      <w:proofErr w:type="gramEnd"/>
      <w:r w:rsidRPr="006E732D">
        <w:rPr>
          <w:rFonts w:ascii="Courier New" w:eastAsia="Times New Roman" w:hAnsi="Courier New" w:cs="Courier New"/>
          <w:color w:val="000000"/>
          <w:sz w:val="16"/>
          <w:szCs w:val="20"/>
          <w:lang w:eastAsia="en-GB"/>
        </w:rPr>
        <w:t> </w:t>
      </w:r>
      <w:proofErr w:type="spellStart"/>
      <w:r w:rsidRPr="006E732D">
        <w:rPr>
          <w:rFonts w:ascii="Courier New" w:eastAsia="Times New Roman" w:hAnsi="Courier New" w:cs="Courier New"/>
          <w:color w:val="000000"/>
          <w:sz w:val="16"/>
          <w:szCs w:val="20"/>
          <w:lang w:eastAsia="en-GB"/>
        </w:rPr>
        <w:t>codeSpace</w:t>
      </w:r>
      <w:proofErr w:type="spellEnd"/>
      <w:r w:rsidRPr="006E732D">
        <w:rPr>
          <w:rFonts w:ascii="Courier New" w:eastAsia="Times New Roman" w:hAnsi="Courier New" w:cs="Courier New"/>
          <w:color w:val="000000"/>
          <w:sz w:val="16"/>
          <w:szCs w:val="20"/>
          <w:lang w:eastAsia="en-GB"/>
        </w:rPr>
        <w:t>="WMO Core Metadata Profile"&gt;</w:t>
      </w:r>
      <w:r w:rsidRPr="006E732D">
        <w:rPr>
          <w:rFonts w:ascii="Courier New" w:eastAsia="Times New Roman" w:hAnsi="Courier New" w:cs="Courier New"/>
          <w:color w:val="FF0000"/>
          <w:sz w:val="16"/>
          <w:szCs w:val="20"/>
          <w:lang w:eastAsia="en-GB"/>
        </w:rPr>
        <w:t>GTSPriority3</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gml:identifier</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w:t>
      </w:r>
      <w:proofErr w:type="gramStart"/>
      <w:r w:rsidRPr="006E732D">
        <w:rPr>
          <w:rFonts w:ascii="Courier New" w:eastAsia="Times New Roman" w:hAnsi="Courier New" w:cs="Courier New"/>
          <w:color w:val="000000"/>
          <w:sz w:val="16"/>
          <w:szCs w:val="20"/>
          <w:lang w:eastAsia="en-GB"/>
        </w:rPr>
        <w:t>:name</w:t>
      </w:r>
      <w:proofErr w:type="spellEnd"/>
      <w:proofErr w:type="gramEnd"/>
      <w:r w:rsidRPr="006E732D">
        <w:rPr>
          <w:rFonts w:ascii="Courier New" w:eastAsia="Times New Roman" w:hAnsi="Courier New" w:cs="Courier New"/>
          <w:color w:val="000000"/>
          <w:sz w:val="16"/>
          <w:szCs w:val="20"/>
          <w:lang w:eastAsia="en-GB"/>
        </w:rPr>
        <w:t>&gt;GTS Priority 3&lt;/</w:t>
      </w:r>
      <w:proofErr w:type="spellStart"/>
      <w:r w:rsidRPr="006E732D">
        <w:rPr>
          <w:rFonts w:ascii="Courier New" w:eastAsia="Times New Roman" w:hAnsi="Courier New" w:cs="Courier New"/>
          <w:color w:val="000000"/>
          <w:sz w:val="16"/>
          <w:szCs w:val="20"/>
          <w:lang w:eastAsia="en-GB"/>
        </w:rPr>
        <w:t>gml:name</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gmx</w:t>
      </w:r>
      <w:proofErr w:type="gramStart"/>
      <w:r w:rsidRPr="006E732D">
        <w:rPr>
          <w:rFonts w:ascii="Courier New" w:eastAsia="Times New Roman" w:hAnsi="Courier New" w:cs="Courier New"/>
          <w:color w:val="000000"/>
          <w:sz w:val="16"/>
          <w:szCs w:val="20"/>
          <w:lang w:eastAsia="en-GB"/>
        </w:rPr>
        <w:t>:CodeDefinition</w:t>
      </w:r>
      <w:proofErr w:type="spellEnd"/>
      <w:proofErr w:type="gram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gmx</w:t>
      </w:r>
      <w:proofErr w:type="gramStart"/>
      <w:r w:rsidRPr="006E732D">
        <w:rPr>
          <w:rFonts w:ascii="Courier New" w:eastAsia="Times New Roman" w:hAnsi="Courier New" w:cs="Courier New"/>
          <w:color w:val="000000"/>
          <w:sz w:val="16"/>
          <w:szCs w:val="20"/>
          <w:lang w:eastAsia="en-GB"/>
        </w:rPr>
        <w:t>:codeEntry</w:t>
      </w:r>
      <w:proofErr w:type="spellEnd"/>
      <w:proofErr w:type="gram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proofErr w:type="gramStart"/>
      <w:r w:rsidRPr="006E732D">
        <w:rPr>
          <w:rFonts w:ascii="Courier New" w:eastAsia="Times New Roman" w:hAnsi="Courier New" w:cs="Courier New"/>
          <w:color w:val="000000"/>
          <w:sz w:val="16"/>
          <w:szCs w:val="20"/>
          <w:lang w:eastAsia="en-GB"/>
        </w:rPr>
        <w:t>gmx:</w:t>
      </w:r>
      <w:proofErr w:type="gramEnd"/>
      <w:r w:rsidRPr="006E732D">
        <w:rPr>
          <w:rFonts w:ascii="Courier New" w:eastAsia="Times New Roman" w:hAnsi="Courier New" w:cs="Courier New"/>
          <w:color w:val="000000"/>
          <w:sz w:val="16"/>
          <w:szCs w:val="20"/>
          <w:lang w:eastAsia="en-GB"/>
        </w:rPr>
        <w:t>codeEntry</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gmx</w:t>
      </w:r>
      <w:proofErr w:type="gramStart"/>
      <w:r w:rsidRPr="006E732D">
        <w:rPr>
          <w:rFonts w:ascii="Courier New" w:eastAsia="Times New Roman" w:hAnsi="Courier New" w:cs="Courier New"/>
          <w:color w:val="000000"/>
          <w:sz w:val="16"/>
          <w:szCs w:val="20"/>
          <w:lang w:eastAsia="en-GB"/>
        </w:rPr>
        <w:t>:CodeDefinition</w:t>
      </w:r>
      <w:proofErr w:type="spellEnd"/>
      <w:proofErr w:type="gramEnd"/>
      <w:r w:rsidRPr="006E732D">
        <w:rPr>
          <w:rFonts w:ascii="Courier New" w:eastAsia="Times New Roman" w:hAnsi="Courier New" w:cs="Courier New"/>
          <w:color w:val="000000"/>
          <w:sz w:val="16"/>
          <w:szCs w:val="20"/>
          <w:lang w:eastAsia="en-GB"/>
        </w:rPr>
        <w:t> </w:t>
      </w:r>
      <w:proofErr w:type="spellStart"/>
      <w:r w:rsidRPr="006E732D">
        <w:rPr>
          <w:rFonts w:ascii="Courier New" w:eastAsia="Times New Roman" w:hAnsi="Courier New" w:cs="Courier New"/>
          <w:color w:val="000000"/>
          <w:sz w:val="16"/>
          <w:szCs w:val="20"/>
          <w:lang w:eastAsia="en-GB"/>
        </w:rPr>
        <w:t>gml:id</w:t>
      </w:r>
      <w:proofErr w:type="spellEnd"/>
      <w:r w:rsidRPr="006E732D">
        <w:rPr>
          <w:rFonts w:ascii="Courier New" w:eastAsia="Times New Roman" w:hAnsi="Courier New" w:cs="Courier New"/>
          <w:color w:val="000000"/>
          <w:sz w:val="16"/>
          <w:szCs w:val="20"/>
          <w:lang w:eastAsia="en-GB"/>
        </w:rPr>
        <w:t>="WMO_GTSProductCategoryCode_4"&gt;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w:t>
      </w:r>
      <w:proofErr w:type="gramStart"/>
      <w:r w:rsidRPr="006E732D">
        <w:rPr>
          <w:rFonts w:ascii="Courier New" w:eastAsia="Times New Roman" w:hAnsi="Courier New" w:cs="Courier New"/>
          <w:color w:val="000000"/>
          <w:sz w:val="16"/>
          <w:szCs w:val="20"/>
          <w:lang w:eastAsia="en-GB"/>
        </w:rPr>
        <w:t>:description</w:t>
      </w:r>
      <w:proofErr w:type="spellEnd"/>
      <w:proofErr w:type="gramEnd"/>
      <w:r w:rsidRPr="006E732D">
        <w:rPr>
          <w:rFonts w:ascii="Courier New" w:eastAsia="Times New Roman" w:hAnsi="Courier New" w:cs="Courier New"/>
          <w:color w:val="000000"/>
          <w:sz w:val="16"/>
          <w:szCs w:val="20"/>
          <w:lang w:eastAsia="en-GB"/>
        </w:rPr>
        <w:t>&gt;GTS Priority 4&lt;/</w:t>
      </w:r>
      <w:proofErr w:type="spellStart"/>
      <w:r w:rsidRPr="006E732D">
        <w:rPr>
          <w:rFonts w:ascii="Courier New" w:eastAsia="Times New Roman" w:hAnsi="Courier New" w:cs="Courier New"/>
          <w:color w:val="000000"/>
          <w:sz w:val="16"/>
          <w:szCs w:val="20"/>
          <w:lang w:eastAsia="en-GB"/>
        </w:rPr>
        <w:t>gml:description</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w:t>
      </w:r>
      <w:proofErr w:type="gramStart"/>
      <w:r w:rsidRPr="006E732D">
        <w:rPr>
          <w:rFonts w:ascii="Courier New" w:eastAsia="Times New Roman" w:hAnsi="Courier New" w:cs="Courier New"/>
          <w:color w:val="000000"/>
          <w:sz w:val="16"/>
          <w:szCs w:val="20"/>
          <w:lang w:eastAsia="en-GB"/>
        </w:rPr>
        <w:t>:identifier</w:t>
      </w:r>
      <w:proofErr w:type="spellEnd"/>
      <w:proofErr w:type="gramEnd"/>
      <w:r w:rsidRPr="006E732D">
        <w:rPr>
          <w:rFonts w:ascii="Courier New" w:eastAsia="Times New Roman" w:hAnsi="Courier New" w:cs="Courier New"/>
          <w:color w:val="000000"/>
          <w:sz w:val="16"/>
          <w:szCs w:val="20"/>
          <w:lang w:eastAsia="en-GB"/>
        </w:rPr>
        <w:t> </w:t>
      </w:r>
      <w:proofErr w:type="spellStart"/>
      <w:r w:rsidRPr="006E732D">
        <w:rPr>
          <w:rFonts w:ascii="Courier New" w:eastAsia="Times New Roman" w:hAnsi="Courier New" w:cs="Courier New"/>
          <w:color w:val="000000"/>
          <w:sz w:val="16"/>
          <w:szCs w:val="20"/>
          <w:lang w:eastAsia="en-GB"/>
        </w:rPr>
        <w:t>codeSpace</w:t>
      </w:r>
      <w:proofErr w:type="spellEnd"/>
      <w:r w:rsidRPr="006E732D">
        <w:rPr>
          <w:rFonts w:ascii="Courier New" w:eastAsia="Times New Roman" w:hAnsi="Courier New" w:cs="Courier New"/>
          <w:color w:val="000000"/>
          <w:sz w:val="16"/>
          <w:szCs w:val="20"/>
          <w:lang w:eastAsia="en-GB"/>
        </w:rPr>
        <w:t>="WMO Core Metadata Profile"&gt;</w:t>
      </w:r>
      <w:r w:rsidRPr="006E732D">
        <w:rPr>
          <w:rFonts w:ascii="Courier New" w:eastAsia="Times New Roman" w:hAnsi="Courier New" w:cs="Courier New"/>
          <w:color w:val="FF0000"/>
          <w:sz w:val="16"/>
          <w:szCs w:val="20"/>
          <w:lang w:eastAsia="en-GB"/>
        </w:rPr>
        <w:t>GTSPriority4</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gml:identifier</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gml</w:t>
      </w:r>
      <w:proofErr w:type="gramStart"/>
      <w:r w:rsidRPr="006E732D">
        <w:rPr>
          <w:rFonts w:ascii="Courier New" w:eastAsia="Times New Roman" w:hAnsi="Courier New" w:cs="Courier New"/>
          <w:color w:val="000000"/>
          <w:sz w:val="16"/>
          <w:szCs w:val="20"/>
          <w:lang w:eastAsia="en-GB"/>
        </w:rPr>
        <w:t>:name</w:t>
      </w:r>
      <w:proofErr w:type="spellEnd"/>
      <w:proofErr w:type="gramEnd"/>
      <w:r w:rsidRPr="006E732D">
        <w:rPr>
          <w:rFonts w:ascii="Courier New" w:eastAsia="Times New Roman" w:hAnsi="Courier New" w:cs="Courier New"/>
          <w:color w:val="000000"/>
          <w:sz w:val="16"/>
          <w:szCs w:val="20"/>
          <w:lang w:eastAsia="en-GB"/>
        </w:rPr>
        <w:t>&gt;GTS Priority 4&lt;/</w:t>
      </w:r>
      <w:proofErr w:type="spellStart"/>
      <w:r w:rsidRPr="006E732D">
        <w:rPr>
          <w:rFonts w:ascii="Courier New" w:eastAsia="Times New Roman" w:hAnsi="Courier New" w:cs="Courier New"/>
          <w:color w:val="000000"/>
          <w:sz w:val="16"/>
          <w:szCs w:val="20"/>
          <w:lang w:eastAsia="en-GB"/>
        </w:rPr>
        <w:t>gml:name</w:t>
      </w:r>
      <w:proofErr w:type="spell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gmx</w:t>
      </w:r>
      <w:proofErr w:type="gramStart"/>
      <w:r w:rsidRPr="006E732D">
        <w:rPr>
          <w:rFonts w:ascii="Courier New" w:eastAsia="Times New Roman" w:hAnsi="Courier New" w:cs="Courier New"/>
          <w:color w:val="000000"/>
          <w:sz w:val="16"/>
          <w:szCs w:val="20"/>
          <w:lang w:eastAsia="en-GB"/>
        </w:rPr>
        <w:t>:CodeDefinition</w:t>
      </w:r>
      <w:proofErr w:type="spellEnd"/>
      <w:proofErr w:type="gram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Pr>
          <w:rFonts w:ascii="Courier New" w:eastAsia="Times New Roman" w:hAnsi="Courier New" w:cs="Courier New"/>
          <w:color w:val="000000"/>
          <w:sz w:val="16"/>
          <w:szCs w:val="20"/>
          <w:lang w:eastAsia="en-GB"/>
        </w:rPr>
        <w:t xml:space="preserve">    </w:t>
      </w: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gmx</w:t>
      </w:r>
      <w:proofErr w:type="gramStart"/>
      <w:r w:rsidRPr="006E732D">
        <w:rPr>
          <w:rFonts w:ascii="Courier New" w:eastAsia="Times New Roman" w:hAnsi="Courier New" w:cs="Courier New"/>
          <w:color w:val="000000"/>
          <w:sz w:val="16"/>
          <w:szCs w:val="20"/>
          <w:lang w:eastAsia="en-GB"/>
        </w:rPr>
        <w:t>:codeEntry</w:t>
      </w:r>
      <w:proofErr w:type="spellEnd"/>
      <w:proofErr w:type="gramEnd"/>
      <w:r w:rsidRPr="006E732D">
        <w:rPr>
          <w:rFonts w:ascii="Courier New" w:eastAsia="Times New Roman" w:hAnsi="Courier New" w:cs="Courier New"/>
          <w:color w:val="000000"/>
          <w:sz w:val="16"/>
          <w:szCs w:val="20"/>
          <w:lang w:eastAsia="en-GB"/>
        </w:rPr>
        <w:t>&gt;</w:t>
      </w:r>
    </w:p>
    <w:p w:rsidR="006E732D" w:rsidRPr="006E732D" w:rsidRDefault="006E732D" w:rsidP="006E732D">
      <w:pPr>
        <w:spacing w:line="240" w:lineRule="auto"/>
        <w:ind w:left="720"/>
        <w:rPr>
          <w:rFonts w:ascii="Courier New" w:eastAsia="Times New Roman" w:hAnsi="Courier New" w:cs="Courier New"/>
          <w:color w:val="000000"/>
          <w:sz w:val="16"/>
          <w:szCs w:val="20"/>
          <w:lang w:eastAsia="en-GB"/>
        </w:rPr>
      </w:pPr>
      <w:r w:rsidRPr="006E732D">
        <w:rPr>
          <w:rFonts w:ascii="Courier New" w:eastAsia="Times New Roman" w:hAnsi="Courier New" w:cs="Courier New"/>
          <w:color w:val="000000"/>
          <w:sz w:val="16"/>
          <w:szCs w:val="20"/>
          <w:lang w:eastAsia="en-GB"/>
        </w:rPr>
        <w:t>&lt;/</w:t>
      </w:r>
      <w:proofErr w:type="spellStart"/>
      <w:r w:rsidRPr="006E732D">
        <w:rPr>
          <w:rFonts w:ascii="Courier New" w:eastAsia="Times New Roman" w:hAnsi="Courier New" w:cs="Courier New"/>
          <w:color w:val="000000"/>
          <w:sz w:val="16"/>
          <w:szCs w:val="20"/>
          <w:lang w:eastAsia="en-GB"/>
        </w:rPr>
        <w:t>gmx</w:t>
      </w:r>
      <w:proofErr w:type="gramStart"/>
      <w:r w:rsidRPr="006E732D">
        <w:rPr>
          <w:rFonts w:ascii="Courier New" w:eastAsia="Times New Roman" w:hAnsi="Courier New" w:cs="Courier New"/>
          <w:color w:val="000000"/>
          <w:sz w:val="16"/>
          <w:szCs w:val="20"/>
          <w:lang w:eastAsia="en-GB"/>
        </w:rPr>
        <w:t>:CodeListDictionary</w:t>
      </w:r>
      <w:proofErr w:type="spellEnd"/>
      <w:proofErr w:type="gramEnd"/>
      <w:r w:rsidRPr="006E732D">
        <w:rPr>
          <w:rFonts w:ascii="Courier New" w:eastAsia="Times New Roman" w:hAnsi="Courier New" w:cs="Courier New"/>
          <w:color w:val="000000"/>
          <w:sz w:val="16"/>
          <w:szCs w:val="20"/>
          <w:lang w:eastAsia="en-GB"/>
        </w:rPr>
        <w:t>&gt;</w:t>
      </w:r>
    </w:p>
    <w:p w:rsidR="006E732D" w:rsidRDefault="006E732D" w:rsidP="001F7671">
      <w:pPr>
        <w:rPr>
          <w:shd w:val="clear" w:color="auto" w:fill="FFFFFF"/>
          <w:lang w:eastAsia="en-GB"/>
        </w:rPr>
      </w:pPr>
    </w:p>
    <w:p w:rsidR="006E732D" w:rsidRDefault="006E732D" w:rsidP="001F7671">
      <w:pPr>
        <w:rPr>
          <w:shd w:val="clear" w:color="auto" w:fill="FFFFFF"/>
          <w:lang w:eastAsia="en-GB"/>
        </w:rPr>
      </w:pPr>
      <w:r>
        <w:rPr>
          <w:rFonts w:eastAsia="Times New Roman" w:cstheme="minorHAnsi"/>
          <w:color w:val="222222"/>
          <w:sz w:val="24"/>
          <w:szCs w:val="24"/>
          <w:shd w:val="clear" w:color="auto" w:fill="FFFFFF"/>
          <w:lang w:eastAsia="en-GB"/>
        </w:rPr>
        <w:t>[</w:t>
      </w:r>
      <w:proofErr w:type="gramStart"/>
      <w:r w:rsidRPr="00263BD9">
        <w:rPr>
          <w:rFonts w:eastAsia="Times New Roman" w:cstheme="minorHAnsi"/>
          <w:color w:val="76923C" w:themeColor="accent3" w:themeShade="BF"/>
          <w:sz w:val="24"/>
          <w:szCs w:val="24"/>
          <w:shd w:val="clear" w:color="auto" w:fill="FFFFFF"/>
          <w:lang w:eastAsia="en-GB"/>
        </w:rPr>
        <w:t>given</w:t>
      </w:r>
      <w:proofErr w:type="gramEnd"/>
      <w:r w:rsidRPr="00263BD9">
        <w:rPr>
          <w:rFonts w:eastAsia="Times New Roman" w:cstheme="minorHAnsi"/>
          <w:color w:val="76923C" w:themeColor="accent3" w:themeShade="BF"/>
          <w:sz w:val="24"/>
          <w:szCs w:val="24"/>
          <w:shd w:val="clear" w:color="auto" w:fill="FFFFFF"/>
          <w:lang w:eastAsia="en-GB"/>
        </w:rPr>
        <w:t xml:space="preserve"> that </w:t>
      </w:r>
      <w:proofErr w:type="spellStart"/>
      <w:r w:rsidRPr="00263BD9">
        <w:rPr>
          <w:rFonts w:eastAsia="Times New Roman" w:cstheme="minorHAnsi"/>
          <w:color w:val="76923C" w:themeColor="accent3" w:themeShade="BF"/>
          <w:sz w:val="24"/>
          <w:szCs w:val="24"/>
          <w:shd w:val="clear" w:color="auto" w:fill="FFFFFF"/>
          <w:lang w:eastAsia="en-GB"/>
        </w:rPr>
        <w:t>Jurgen</w:t>
      </w:r>
      <w:proofErr w:type="spellEnd"/>
      <w:r w:rsidRPr="00263BD9">
        <w:rPr>
          <w:rFonts w:eastAsia="Times New Roman" w:cstheme="minorHAnsi"/>
          <w:color w:val="76923C" w:themeColor="accent3" w:themeShade="BF"/>
          <w:sz w:val="24"/>
          <w:szCs w:val="24"/>
          <w:shd w:val="clear" w:color="auto" w:fill="FFFFFF"/>
          <w:lang w:eastAsia="en-GB"/>
        </w:rPr>
        <w:t xml:space="preserve"> and Ted suggest use of the </w:t>
      </w:r>
      <w:proofErr w:type="spellStart"/>
      <w:r w:rsidRPr="00263BD9">
        <w:rPr>
          <w:rFonts w:ascii="Courier New" w:eastAsia="Times New Roman" w:hAnsi="Courier New" w:cs="Courier New"/>
          <w:color w:val="76923C" w:themeColor="accent3" w:themeShade="BF"/>
          <w:sz w:val="16"/>
          <w:szCs w:val="24"/>
          <w:shd w:val="clear" w:color="auto" w:fill="FFFFFF"/>
          <w:lang w:eastAsia="en-GB"/>
        </w:rPr>
        <w:t>gml:identifier</w:t>
      </w:r>
      <w:proofErr w:type="spellEnd"/>
      <w:r w:rsidRPr="00263BD9">
        <w:rPr>
          <w:rFonts w:eastAsia="Times New Roman" w:cstheme="minorHAnsi"/>
          <w:color w:val="76923C" w:themeColor="accent3" w:themeShade="BF"/>
          <w:sz w:val="16"/>
          <w:szCs w:val="24"/>
          <w:shd w:val="clear" w:color="auto" w:fill="FFFFFF"/>
          <w:lang w:eastAsia="en-GB"/>
        </w:rPr>
        <w:t xml:space="preserve"> </w:t>
      </w:r>
      <w:r w:rsidRPr="00263BD9">
        <w:rPr>
          <w:rFonts w:eastAsia="Times New Roman" w:cstheme="minorHAnsi"/>
          <w:color w:val="76923C" w:themeColor="accent3" w:themeShade="BF"/>
          <w:sz w:val="24"/>
          <w:szCs w:val="24"/>
          <w:shd w:val="clear" w:color="auto" w:fill="FFFFFF"/>
          <w:lang w:eastAsia="en-GB"/>
        </w:rPr>
        <w:t xml:space="preserve">element from the </w:t>
      </w:r>
      <w:proofErr w:type="spellStart"/>
      <w:r w:rsidRPr="00263BD9">
        <w:rPr>
          <w:rFonts w:eastAsia="Times New Roman" w:cstheme="minorHAnsi"/>
          <w:color w:val="76923C" w:themeColor="accent3" w:themeShade="BF"/>
          <w:sz w:val="24"/>
          <w:szCs w:val="24"/>
          <w:shd w:val="clear" w:color="auto" w:fill="FFFFFF"/>
          <w:lang w:eastAsia="en-GB"/>
        </w:rPr>
        <w:t>codelist</w:t>
      </w:r>
      <w:proofErr w:type="spellEnd"/>
      <w:r w:rsidRPr="00263BD9">
        <w:rPr>
          <w:rFonts w:eastAsia="Times New Roman" w:cstheme="minorHAnsi"/>
          <w:color w:val="76923C" w:themeColor="accent3" w:themeShade="BF"/>
          <w:sz w:val="24"/>
          <w:szCs w:val="24"/>
          <w:shd w:val="clear" w:color="auto" w:fill="FFFFFF"/>
          <w:lang w:eastAsia="en-GB"/>
        </w:rPr>
        <w:t xml:space="preserve">, the </w:t>
      </w:r>
      <w:proofErr w:type="spellStart"/>
      <w:r w:rsidRPr="00263BD9">
        <w:rPr>
          <w:rFonts w:ascii="Courier New" w:eastAsia="Times New Roman" w:hAnsi="Courier New" w:cs="Courier New"/>
          <w:color w:val="76923C" w:themeColor="accent3" w:themeShade="BF"/>
          <w:sz w:val="16"/>
          <w:szCs w:val="24"/>
          <w:shd w:val="clear" w:color="auto" w:fill="FFFFFF"/>
          <w:lang w:eastAsia="en-GB"/>
        </w:rPr>
        <w:t>gml:identifier</w:t>
      </w:r>
      <w:proofErr w:type="spellEnd"/>
      <w:r w:rsidRPr="00263BD9">
        <w:rPr>
          <w:rFonts w:eastAsia="Times New Roman" w:cstheme="minorHAnsi"/>
          <w:color w:val="76923C" w:themeColor="accent3" w:themeShade="BF"/>
          <w:sz w:val="24"/>
          <w:szCs w:val="24"/>
          <w:shd w:val="clear" w:color="auto" w:fill="FFFFFF"/>
          <w:lang w:eastAsia="en-GB"/>
        </w:rPr>
        <w:t xml:space="preserve"> field has been amended to provide additional clarity; i.e. changed from “</w:t>
      </w:r>
      <w:r>
        <w:rPr>
          <w:rFonts w:eastAsia="Times New Roman" w:cstheme="minorHAnsi"/>
          <w:color w:val="76923C" w:themeColor="accent3" w:themeShade="BF"/>
          <w:sz w:val="24"/>
          <w:szCs w:val="24"/>
          <w:shd w:val="clear" w:color="auto" w:fill="FFFFFF"/>
          <w:lang w:eastAsia="en-GB"/>
        </w:rPr>
        <w:t>2</w:t>
      </w:r>
      <w:r w:rsidRPr="00263BD9">
        <w:rPr>
          <w:rFonts w:eastAsia="Times New Roman" w:cstheme="minorHAnsi"/>
          <w:color w:val="76923C" w:themeColor="accent3" w:themeShade="BF"/>
          <w:sz w:val="24"/>
          <w:szCs w:val="24"/>
          <w:shd w:val="clear" w:color="auto" w:fill="FFFFFF"/>
          <w:lang w:eastAsia="en-GB"/>
        </w:rPr>
        <w:t>” to “</w:t>
      </w:r>
      <w:r>
        <w:rPr>
          <w:rFonts w:eastAsia="Times New Roman" w:cstheme="minorHAnsi"/>
          <w:color w:val="76923C" w:themeColor="accent3" w:themeShade="BF"/>
          <w:sz w:val="24"/>
          <w:szCs w:val="24"/>
          <w:shd w:val="clear" w:color="auto" w:fill="FFFFFF"/>
          <w:lang w:eastAsia="en-GB"/>
        </w:rPr>
        <w:t>GTSPriority2</w:t>
      </w:r>
      <w:r w:rsidRPr="00263BD9">
        <w:rPr>
          <w:rFonts w:eastAsia="Times New Roman" w:cstheme="minorHAnsi"/>
          <w:color w:val="76923C" w:themeColor="accent3" w:themeShade="BF"/>
          <w:sz w:val="24"/>
          <w:szCs w:val="24"/>
          <w:shd w:val="clear" w:color="auto" w:fill="FFFFFF"/>
          <w:lang w:eastAsia="en-GB"/>
        </w:rPr>
        <w:t>”</w:t>
      </w:r>
      <w:r>
        <w:rPr>
          <w:rFonts w:eastAsia="Times New Roman" w:cstheme="minorHAnsi"/>
          <w:color w:val="222222"/>
          <w:sz w:val="24"/>
          <w:szCs w:val="24"/>
          <w:shd w:val="clear" w:color="auto" w:fill="FFFFFF"/>
          <w:lang w:eastAsia="en-GB"/>
        </w:rPr>
        <w:t>]</w:t>
      </w:r>
    </w:p>
    <w:p w:rsidR="0063323C" w:rsidRDefault="0063323C" w:rsidP="001F7671">
      <w:pPr>
        <w:rPr>
          <w:shd w:val="clear" w:color="auto" w:fill="FFFFFF"/>
          <w:lang w:eastAsia="en-GB"/>
        </w:rPr>
      </w:pPr>
    </w:p>
    <w:p w:rsidR="001F7671" w:rsidRPr="001F7671" w:rsidRDefault="006E732D" w:rsidP="001F7671">
      <w:pPr>
        <w:rPr>
          <w:lang w:eastAsia="en-GB"/>
        </w:rPr>
      </w:pPr>
      <w:r>
        <w:rPr>
          <w:shd w:val="clear" w:color="auto" w:fill="FFFFFF"/>
          <w:lang w:eastAsia="en-GB"/>
        </w:rPr>
        <w:t xml:space="preserve">The </w:t>
      </w:r>
      <w:proofErr w:type="spellStart"/>
      <w:r>
        <w:rPr>
          <w:shd w:val="clear" w:color="auto" w:fill="FFFFFF"/>
          <w:lang w:eastAsia="en-GB"/>
        </w:rPr>
        <w:t>codelist</w:t>
      </w:r>
      <w:proofErr w:type="spellEnd"/>
      <w:r w:rsidR="001F7671" w:rsidRPr="001F7671">
        <w:rPr>
          <w:shd w:val="clear" w:color="auto" w:fill="FFFFFF"/>
          <w:lang w:eastAsia="en-GB"/>
        </w:rPr>
        <w:t xml:space="preserve"> can be found in the </w:t>
      </w:r>
      <w:proofErr w:type="spellStart"/>
      <w:r w:rsidR="001F7671" w:rsidRPr="001F7671">
        <w:rPr>
          <w:shd w:val="clear" w:color="auto" w:fill="FFFFFF"/>
          <w:lang w:eastAsia="en-GB"/>
        </w:rPr>
        <w:t>codelist</w:t>
      </w:r>
      <w:proofErr w:type="spellEnd"/>
      <w:r w:rsidR="001F7671" w:rsidRPr="001F7671">
        <w:rPr>
          <w:shd w:val="clear" w:color="auto" w:fill="FFFFFF"/>
          <w:lang w:eastAsia="en-GB"/>
        </w:rPr>
        <w:t xml:space="preserve"> dictionary </w:t>
      </w:r>
      <w:hyperlink r:id="rId14" w:tgtFrame="_blank" w:history="1">
        <w:r w:rsidR="001F7671" w:rsidRPr="001F7671">
          <w:rPr>
            <w:color w:val="2200CC"/>
            <w:u w:val="single"/>
            <w:shd w:val="clear" w:color="auto" w:fill="FFFFFF"/>
            <w:lang w:eastAsia="en-GB"/>
          </w:rPr>
          <w:t>http://wis.wmo.int/2010/metadata/version_1-2/WMOCodelists.xml</w:t>
        </w:r>
      </w:hyperlink>
    </w:p>
    <w:p w:rsidR="006E732D" w:rsidRDefault="006E732D" w:rsidP="001F7671">
      <w:pPr>
        <w:spacing w:line="240" w:lineRule="auto"/>
        <w:rPr>
          <w:rFonts w:ascii="Arial" w:eastAsia="Times New Roman" w:hAnsi="Arial" w:cs="Arial"/>
          <w:b/>
          <w:bCs/>
          <w:color w:val="222222"/>
          <w:sz w:val="20"/>
          <w:szCs w:val="20"/>
          <w:shd w:val="clear" w:color="auto" w:fill="FFFFFF"/>
          <w:lang w:eastAsia="en-GB"/>
        </w:rPr>
      </w:pPr>
    </w:p>
    <w:p w:rsidR="006E732D" w:rsidRPr="001F7671" w:rsidRDefault="006E732D" w:rsidP="006E732D">
      <w:pPr>
        <w:spacing w:line="240" w:lineRule="auto"/>
        <w:rPr>
          <w:rFonts w:eastAsia="Times New Roman" w:cstheme="minorHAnsi"/>
          <w:sz w:val="24"/>
          <w:szCs w:val="24"/>
          <w:lang w:eastAsia="en-GB"/>
        </w:rPr>
      </w:pPr>
      <w:r w:rsidRPr="001F7671">
        <w:rPr>
          <w:rFonts w:ascii="Arial" w:eastAsia="Times New Roman" w:hAnsi="Arial" w:cs="Arial"/>
          <w:b/>
          <w:bCs/>
          <w:color w:val="0000FF"/>
          <w:sz w:val="20"/>
          <w:szCs w:val="20"/>
          <w:shd w:val="clear" w:color="auto" w:fill="FFFF00"/>
          <w:lang w:eastAsia="en-GB"/>
        </w:rPr>
        <w:t>ACTION R</w:t>
      </w:r>
      <w:r>
        <w:rPr>
          <w:rFonts w:ascii="Arial" w:eastAsia="Times New Roman" w:hAnsi="Arial" w:cs="Arial"/>
          <w:b/>
          <w:bCs/>
          <w:color w:val="0000FF"/>
          <w:sz w:val="20"/>
          <w:szCs w:val="20"/>
          <w:shd w:val="clear" w:color="auto" w:fill="FFFF00"/>
          <w:lang w:eastAsia="en-GB"/>
        </w:rPr>
        <w:t>7.1</w:t>
      </w:r>
      <w:r w:rsidRPr="001F7671">
        <w:rPr>
          <w:rFonts w:ascii="Arial" w:eastAsia="Times New Roman" w:hAnsi="Arial" w:cs="Arial"/>
          <w:color w:val="0000FF"/>
          <w:sz w:val="20"/>
          <w:szCs w:val="20"/>
          <w:shd w:val="clear" w:color="auto" w:fill="FFFFFF"/>
          <w:lang w:eastAsia="en-GB"/>
        </w:rPr>
        <w:t> </w:t>
      </w:r>
      <w:r>
        <w:rPr>
          <w:rFonts w:ascii="Arial" w:eastAsia="Times New Roman" w:hAnsi="Arial" w:cs="Arial"/>
          <w:color w:val="0000FF"/>
          <w:sz w:val="20"/>
          <w:szCs w:val="20"/>
          <w:shd w:val="clear" w:color="auto" w:fill="FFFFFF"/>
          <w:lang w:eastAsia="en-GB"/>
        </w:rPr>
        <w:t xml:space="preserve">Amend </w:t>
      </w:r>
      <w:proofErr w:type="gramStart"/>
      <w:r>
        <w:rPr>
          <w:rFonts w:ascii="Arial" w:eastAsia="Times New Roman" w:hAnsi="Arial" w:cs="Arial"/>
          <w:color w:val="0000FF"/>
          <w:sz w:val="20"/>
          <w:szCs w:val="20"/>
          <w:shd w:val="clear" w:color="auto" w:fill="FFFFFF"/>
          <w:lang w:eastAsia="en-GB"/>
        </w:rPr>
        <w:t xml:space="preserve">the </w:t>
      </w:r>
      <w:proofErr w:type="spellStart"/>
      <w:r>
        <w:rPr>
          <w:rFonts w:ascii="Arial" w:eastAsia="Times New Roman" w:hAnsi="Arial" w:cs="Arial"/>
          <w:color w:val="0000FF"/>
          <w:sz w:val="20"/>
          <w:szCs w:val="20"/>
          <w:shd w:val="clear" w:color="auto" w:fill="FFFFFF"/>
          <w:lang w:eastAsia="en-GB"/>
        </w:rPr>
        <w:t>codelist</w:t>
      </w:r>
      <w:proofErr w:type="spellEnd"/>
      <w:proofErr w:type="gramEnd"/>
      <w:r>
        <w:rPr>
          <w:rFonts w:ascii="Arial" w:eastAsia="Times New Roman" w:hAnsi="Arial" w:cs="Arial"/>
          <w:color w:val="0000FF"/>
          <w:sz w:val="20"/>
          <w:szCs w:val="20"/>
          <w:shd w:val="clear" w:color="auto" w:fill="FFFFFF"/>
          <w:lang w:eastAsia="en-GB"/>
        </w:rPr>
        <w:t xml:space="preserve"> at wis.wmo.int with the changes proposed above</w:t>
      </w:r>
      <w:r w:rsidRPr="001F7671">
        <w:rPr>
          <w:rFonts w:ascii="Arial" w:eastAsia="Times New Roman" w:hAnsi="Arial" w:cs="Arial"/>
          <w:color w:val="0000FF"/>
          <w:sz w:val="20"/>
          <w:szCs w:val="20"/>
          <w:shd w:val="clear" w:color="auto" w:fill="FFFFFF"/>
          <w:lang w:eastAsia="en-GB"/>
        </w:rPr>
        <w:t>.</w:t>
      </w:r>
      <w:r w:rsidRPr="001F7671">
        <w:rPr>
          <w:rFonts w:ascii="Arial" w:eastAsia="Times New Roman" w:hAnsi="Arial" w:cs="Arial"/>
          <w:color w:val="222222"/>
          <w:sz w:val="20"/>
          <w:szCs w:val="20"/>
          <w:shd w:val="clear" w:color="auto" w:fill="FFFFFF"/>
          <w:lang w:eastAsia="en-GB"/>
        </w:rPr>
        <w:t>  </w:t>
      </w:r>
    </w:p>
    <w:p w:rsidR="001F7671" w:rsidRPr="001F7671" w:rsidRDefault="001F7671" w:rsidP="001F7671">
      <w:pPr>
        <w:spacing w:line="240" w:lineRule="auto"/>
        <w:rPr>
          <w:rFonts w:ascii="Courier New" w:eastAsia="Times New Roman" w:hAnsi="Courier New" w:cs="Courier New"/>
          <w:sz w:val="20"/>
          <w:szCs w:val="20"/>
          <w:lang w:eastAsia="en-GB"/>
        </w:rPr>
      </w:pPr>
      <w:r w:rsidRPr="001F7671">
        <w:rPr>
          <w:rFonts w:ascii="Arial" w:eastAsia="Times New Roman" w:hAnsi="Arial" w:cs="Arial"/>
          <w:b/>
          <w:bCs/>
          <w:color w:val="222222"/>
          <w:sz w:val="20"/>
          <w:szCs w:val="20"/>
          <w:shd w:val="clear" w:color="auto" w:fill="FFFFFF"/>
          <w:lang w:eastAsia="en-GB"/>
        </w:rPr>
        <w:br/>
        <w:t>RECOMMENDATION 8</w:t>
      </w:r>
      <w:r w:rsidRPr="001F7671">
        <w:rPr>
          <w:rFonts w:ascii="Arial" w:eastAsia="Times New Roman" w:hAnsi="Arial" w:cs="Arial"/>
          <w:color w:val="222222"/>
          <w:sz w:val="20"/>
          <w:szCs w:val="20"/>
          <w:shd w:val="clear" w:color="auto" w:fill="FFFFFF"/>
          <w:lang w:eastAsia="en-GB"/>
        </w:rPr>
        <w:br/>
      </w:r>
      <w:r w:rsidRPr="001F7671">
        <w:t>Removed</w:t>
      </w:r>
    </w:p>
    <w:p w:rsidR="001F7671" w:rsidRPr="001F7671" w:rsidRDefault="001F7671" w:rsidP="001F7671">
      <w:pPr>
        <w:spacing w:after="240" w:line="240" w:lineRule="auto"/>
        <w:rPr>
          <w:rFonts w:ascii="Arial" w:eastAsia="Times New Roman" w:hAnsi="Arial" w:cs="Arial"/>
          <w:bCs/>
          <w:color w:val="222222"/>
          <w:sz w:val="20"/>
          <w:szCs w:val="20"/>
          <w:shd w:val="clear" w:color="auto" w:fill="FFFFFF"/>
          <w:lang w:eastAsia="en-GB"/>
        </w:rPr>
      </w:pPr>
      <w:r w:rsidRPr="001F7671">
        <w:rPr>
          <w:rFonts w:ascii="Arial" w:eastAsia="Times New Roman" w:hAnsi="Arial" w:cs="Arial"/>
          <w:bCs/>
          <w:color w:val="222222"/>
          <w:sz w:val="20"/>
          <w:szCs w:val="20"/>
          <w:shd w:val="clear" w:color="auto" w:fill="FFFFFF"/>
          <w:lang w:eastAsia="en-GB"/>
        </w:rPr>
        <w:t>[</w:t>
      </w:r>
      <w:proofErr w:type="gramStart"/>
      <w:r w:rsidRPr="001F7671">
        <w:rPr>
          <w:rFonts w:ascii="Arial" w:eastAsia="Times New Roman" w:hAnsi="Arial" w:cs="Arial"/>
          <w:bCs/>
          <w:color w:val="76923C" w:themeColor="accent3" w:themeShade="BF"/>
          <w:sz w:val="20"/>
          <w:szCs w:val="20"/>
          <w:shd w:val="clear" w:color="auto" w:fill="FFFFFF"/>
          <w:lang w:eastAsia="en-GB"/>
        </w:rPr>
        <w:t>replaced</w:t>
      </w:r>
      <w:proofErr w:type="gramEnd"/>
      <w:r w:rsidRPr="001F7671">
        <w:rPr>
          <w:rFonts w:ascii="Arial" w:eastAsia="Times New Roman" w:hAnsi="Arial" w:cs="Arial"/>
          <w:bCs/>
          <w:color w:val="76923C" w:themeColor="accent3" w:themeShade="BF"/>
          <w:sz w:val="20"/>
          <w:szCs w:val="20"/>
          <w:shd w:val="clear" w:color="auto" w:fill="FFFFFF"/>
          <w:lang w:eastAsia="en-GB"/>
        </w:rPr>
        <w:t xml:space="preserve"> by RECOMMENDATION 10</w:t>
      </w:r>
      <w:r w:rsidRPr="001F7671">
        <w:rPr>
          <w:rFonts w:ascii="Arial" w:eastAsia="Times New Roman" w:hAnsi="Arial" w:cs="Arial"/>
          <w:bCs/>
          <w:color w:val="222222"/>
          <w:sz w:val="20"/>
          <w:szCs w:val="20"/>
          <w:shd w:val="clear" w:color="auto" w:fill="FFFFFF"/>
          <w:lang w:eastAsia="en-GB"/>
        </w:rPr>
        <w:t>]</w:t>
      </w:r>
    </w:p>
    <w:p w:rsidR="006401C2" w:rsidRDefault="001F7671" w:rsidP="006401C2">
      <w:pPr>
        <w:spacing w:line="240" w:lineRule="auto"/>
        <w:rPr>
          <w:ins w:id="145" w:author="Jeremy" w:date="2011-09-20T22:29:00Z"/>
          <w:rFonts w:ascii="Arial" w:eastAsia="Times New Roman" w:hAnsi="Arial" w:cs="Arial"/>
          <w:b/>
          <w:bCs/>
          <w:color w:val="222222"/>
          <w:sz w:val="20"/>
          <w:szCs w:val="20"/>
          <w:shd w:val="clear" w:color="auto" w:fill="FFFFFF"/>
          <w:lang w:eastAsia="en-GB"/>
        </w:rPr>
      </w:pPr>
      <w:r w:rsidRPr="001F7671">
        <w:rPr>
          <w:rFonts w:ascii="Arial" w:eastAsia="Times New Roman" w:hAnsi="Arial" w:cs="Arial"/>
          <w:b/>
          <w:bCs/>
          <w:color w:val="222222"/>
          <w:sz w:val="20"/>
          <w:szCs w:val="20"/>
          <w:shd w:val="clear" w:color="auto" w:fill="FFFFFF"/>
          <w:lang w:eastAsia="en-GB"/>
        </w:rPr>
        <w:t>RECOMMENDATION 9</w:t>
      </w:r>
    </w:p>
    <w:p w:rsidR="006401C2" w:rsidRDefault="006401C2" w:rsidP="006401C2">
      <w:pPr>
        <w:spacing w:line="240" w:lineRule="auto"/>
        <w:rPr>
          <w:ins w:id="146" w:author="Jeremy" w:date="2011-09-20T22:30:00Z"/>
          <w:rFonts w:ascii="Arial" w:eastAsia="Times New Roman" w:hAnsi="Arial" w:cs="Arial"/>
          <w:color w:val="222222"/>
          <w:sz w:val="20"/>
          <w:szCs w:val="20"/>
          <w:shd w:val="clear" w:color="auto" w:fill="FFFFFF"/>
          <w:lang w:eastAsia="en-GB"/>
        </w:rPr>
      </w:pPr>
      <w:ins w:id="147" w:author="Jeremy" w:date="2011-09-20T22:30:00Z">
        <w:r>
          <w:rPr>
            <w:rFonts w:ascii="Arial" w:eastAsia="Times New Roman" w:hAnsi="Arial" w:cs="Arial"/>
            <w:color w:val="222222"/>
            <w:sz w:val="20"/>
            <w:szCs w:val="20"/>
            <w:shd w:val="clear" w:color="auto" w:fill="FFFFFF"/>
            <w:lang w:eastAsia="en-GB"/>
          </w:rPr>
          <w:t>Removed</w:t>
        </w:r>
      </w:ins>
    </w:p>
    <w:p w:rsidR="001F7671" w:rsidRDefault="006401C2" w:rsidP="001F7671">
      <w:pPr>
        <w:spacing w:after="240" w:line="240" w:lineRule="auto"/>
        <w:rPr>
          <w:rFonts w:ascii="Arial" w:eastAsia="Times New Roman" w:hAnsi="Arial" w:cs="Arial"/>
          <w:color w:val="222222"/>
          <w:sz w:val="20"/>
          <w:szCs w:val="20"/>
          <w:shd w:val="clear" w:color="auto" w:fill="FFFFFF"/>
          <w:lang w:eastAsia="en-GB"/>
        </w:rPr>
      </w:pPr>
      <w:ins w:id="148" w:author="Jeremy" w:date="2011-09-20T22:31:00Z">
        <w:r>
          <w:rPr>
            <w:rFonts w:ascii="Arial" w:eastAsia="Times New Roman" w:hAnsi="Arial" w:cs="Arial"/>
            <w:color w:val="222222"/>
            <w:sz w:val="20"/>
            <w:szCs w:val="20"/>
            <w:shd w:val="clear" w:color="auto" w:fill="FFFFFF"/>
            <w:lang w:eastAsia="en-GB"/>
          </w:rPr>
          <w:t>[</w:t>
        </w:r>
        <w:proofErr w:type="gramStart"/>
        <w:r w:rsidRPr="006401C2">
          <w:rPr>
            <w:rFonts w:ascii="Arial" w:eastAsia="Times New Roman" w:hAnsi="Arial" w:cs="Arial"/>
            <w:color w:val="76923C" w:themeColor="accent3" w:themeShade="BF"/>
            <w:sz w:val="20"/>
            <w:szCs w:val="20"/>
            <w:shd w:val="clear" w:color="auto" w:fill="FFFFFF"/>
            <w:lang w:eastAsia="en-GB"/>
          </w:rPr>
          <w:t>replaced</w:t>
        </w:r>
        <w:proofErr w:type="gramEnd"/>
        <w:r w:rsidRPr="006401C2">
          <w:rPr>
            <w:rFonts w:ascii="Arial" w:eastAsia="Times New Roman" w:hAnsi="Arial" w:cs="Arial"/>
            <w:color w:val="76923C" w:themeColor="accent3" w:themeShade="BF"/>
            <w:sz w:val="20"/>
            <w:szCs w:val="20"/>
            <w:shd w:val="clear" w:color="auto" w:fill="FFFFFF"/>
            <w:lang w:eastAsia="en-GB"/>
          </w:rPr>
          <w:t xml:space="preserve"> by RECOMMENDATION 13</w:t>
        </w:r>
        <w:r>
          <w:rPr>
            <w:rFonts w:ascii="Arial" w:eastAsia="Times New Roman" w:hAnsi="Arial" w:cs="Arial"/>
            <w:color w:val="222222"/>
            <w:sz w:val="20"/>
            <w:szCs w:val="20"/>
            <w:shd w:val="clear" w:color="auto" w:fill="FFFFFF"/>
            <w:lang w:eastAsia="en-GB"/>
          </w:rPr>
          <w:t>]</w:t>
        </w:r>
      </w:ins>
      <w:r w:rsidR="001F7671" w:rsidRPr="001F7671">
        <w:rPr>
          <w:rFonts w:ascii="Arial" w:eastAsia="Times New Roman" w:hAnsi="Arial" w:cs="Arial"/>
          <w:color w:val="222222"/>
          <w:sz w:val="20"/>
          <w:szCs w:val="20"/>
          <w:shd w:val="clear" w:color="auto" w:fill="FFFFFF"/>
          <w:lang w:eastAsia="en-GB"/>
        </w:rPr>
        <w:br/>
      </w:r>
      <w:del w:id="149" w:author="Jeremy" w:date="2011-09-20T22:32:00Z">
        <w:r w:rsidR="001F7671" w:rsidRPr="001F7671" w:rsidDel="006401C2">
          <w:rPr>
            <w:rFonts w:ascii="Arial" w:eastAsia="Times New Roman" w:hAnsi="Arial" w:cs="Arial"/>
            <w:color w:val="222222"/>
            <w:sz w:val="20"/>
            <w:szCs w:val="20"/>
            <w:shd w:val="clear" w:color="auto" w:fill="FFFFFF"/>
            <w:lang w:eastAsia="en-GB"/>
          </w:rPr>
          <w:delText>Metadata for</w:delText>
        </w:r>
        <w:r w:rsidR="006E732D" w:rsidDel="006401C2">
          <w:rPr>
            <w:rFonts w:ascii="Arial" w:eastAsia="Times New Roman" w:hAnsi="Arial" w:cs="Arial"/>
            <w:color w:val="222222"/>
            <w:sz w:val="20"/>
            <w:szCs w:val="20"/>
            <w:shd w:val="clear" w:color="auto" w:fill="FFFFFF"/>
            <w:lang w:eastAsia="en-GB"/>
          </w:rPr>
          <w:delText xml:space="preserve"> </w:delText>
        </w:r>
        <w:r w:rsidR="001F7671" w:rsidRPr="001F7671" w:rsidDel="006401C2">
          <w:rPr>
            <w:rFonts w:ascii="Arial" w:eastAsia="Times New Roman" w:hAnsi="Arial" w:cs="Arial"/>
            <w:color w:val="222222"/>
            <w:sz w:val="20"/>
            <w:szCs w:val="20"/>
            <w:shd w:val="clear" w:color="auto" w:fill="FFFFFF"/>
            <w:lang w:eastAsia="en-GB"/>
          </w:rPr>
          <w:delText>GTS products (i.e. those submitted for routine</w:delText>
        </w:r>
        <w:r w:rsidR="006E732D" w:rsidDel="006401C2">
          <w:rPr>
            <w:rFonts w:ascii="Arial" w:eastAsia="Times New Roman" w:hAnsi="Arial" w:cs="Arial"/>
            <w:color w:val="222222"/>
            <w:sz w:val="20"/>
            <w:szCs w:val="20"/>
            <w:shd w:val="clear" w:color="auto" w:fill="FFFFFF"/>
            <w:lang w:eastAsia="en-GB"/>
          </w:rPr>
          <w:delText xml:space="preserve"> </w:delText>
        </w:r>
        <w:r w:rsidR="006E732D" w:rsidRPr="00F061AF" w:rsidDel="006401C2">
          <w:rPr>
            <w:rFonts w:ascii="Arial" w:eastAsia="Times New Roman" w:hAnsi="Arial" w:cs="Arial"/>
            <w:color w:val="FF0000"/>
            <w:sz w:val="20"/>
            <w:szCs w:val="20"/>
            <w:shd w:val="clear" w:color="auto" w:fill="FFFFFF"/>
            <w:lang w:eastAsia="en-GB"/>
          </w:rPr>
          <w:delText>global</w:delText>
        </w:r>
        <w:r w:rsidR="001F7671" w:rsidRPr="00F061AF" w:rsidDel="006401C2">
          <w:rPr>
            <w:rFonts w:ascii="Arial" w:eastAsia="Times New Roman" w:hAnsi="Arial" w:cs="Arial"/>
            <w:color w:val="FF0000"/>
            <w:sz w:val="20"/>
            <w:szCs w:val="20"/>
            <w:shd w:val="clear" w:color="auto" w:fill="FFFFFF"/>
            <w:lang w:eastAsia="en-GB"/>
          </w:rPr>
          <w:delText xml:space="preserve"> </w:delText>
        </w:r>
        <w:r w:rsidR="001F7671" w:rsidRPr="001F7671" w:rsidDel="006401C2">
          <w:rPr>
            <w:rFonts w:ascii="Arial" w:eastAsia="Times New Roman" w:hAnsi="Arial" w:cs="Arial"/>
            <w:color w:val="222222"/>
            <w:sz w:val="20"/>
            <w:szCs w:val="20"/>
            <w:shd w:val="clear" w:color="auto" w:fill="FFFFFF"/>
            <w:lang w:eastAsia="en-GB"/>
          </w:rPr>
          <w:delText>exchange via GTS) shall contain both WMO Data Policy and GTS Priority constraints.</w:delText>
        </w:r>
      </w:del>
    </w:p>
    <w:p w:rsidR="001F7671" w:rsidRPr="001F7671" w:rsidDel="006401C2" w:rsidRDefault="001F7671" w:rsidP="001F7671">
      <w:pPr>
        <w:spacing w:line="240" w:lineRule="auto"/>
        <w:rPr>
          <w:rFonts w:ascii="Times New Roman" w:eastAsia="Times New Roman" w:hAnsi="Times New Roman" w:cs="Times New Roman"/>
          <w:sz w:val="24"/>
          <w:szCs w:val="24"/>
          <w:lang w:eastAsia="en-GB"/>
        </w:rPr>
      </w:pPr>
      <w:moveFromRangeStart w:id="150" w:author="Jeremy" w:date="2011-09-20T22:32:00Z" w:name="move304321268"/>
      <w:moveFrom w:id="151" w:author="Jeremy" w:date="2011-09-20T22:32:00Z">
        <w:r w:rsidRPr="001F7671" w:rsidDel="006401C2">
          <w:rPr>
            <w:rFonts w:ascii="Arial" w:eastAsia="Times New Roman" w:hAnsi="Arial" w:cs="Arial"/>
            <w:b/>
            <w:bCs/>
            <w:color w:val="0000FF"/>
            <w:sz w:val="20"/>
            <w:szCs w:val="20"/>
            <w:shd w:val="clear" w:color="auto" w:fill="FFFF00"/>
            <w:lang w:eastAsia="en-GB"/>
          </w:rPr>
          <w:t>ACTION R9.1</w:t>
        </w:r>
        <w:r w:rsidRPr="001F7671" w:rsidDel="006401C2">
          <w:rPr>
            <w:rFonts w:ascii="Arial" w:eastAsia="Times New Roman" w:hAnsi="Arial" w:cs="Arial"/>
            <w:color w:val="0000FF"/>
            <w:sz w:val="20"/>
            <w:szCs w:val="20"/>
            <w:shd w:val="clear" w:color="auto" w:fill="FFFFFF"/>
            <w:lang w:eastAsia="en-GB"/>
          </w:rPr>
          <w:t> develop</w:t>
        </w:r>
        <w:r w:rsidR="006C0F11" w:rsidDel="006401C2">
          <w:rPr>
            <w:rFonts w:ascii="Arial" w:eastAsia="Times New Roman" w:hAnsi="Arial" w:cs="Arial"/>
            <w:color w:val="0000FF"/>
            <w:sz w:val="20"/>
            <w:szCs w:val="20"/>
            <w:shd w:val="clear" w:color="auto" w:fill="FFFFFF"/>
            <w:lang w:eastAsia="en-GB"/>
          </w:rPr>
          <w:t xml:space="preserve"> schematron rules for GTS produc</w:t>
        </w:r>
        <w:r w:rsidRPr="001F7671" w:rsidDel="006401C2">
          <w:rPr>
            <w:rFonts w:ascii="Arial" w:eastAsia="Times New Roman" w:hAnsi="Arial" w:cs="Arial"/>
            <w:color w:val="0000FF"/>
            <w:sz w:val="20"/>
            <w:szCs w:val="20"/>
            <w:shd w:val="clear" w:color="auto" w:fill="FFFFFF"/>
            <w:lang w:eastAsia="en-GB"/>
          </w:rPr>
          <w:t>t metadata that checks for the presence of WMO Data Policy and GTS Priority constraints using terms from the WMO_DataLicenseCode and WMO_GTSProductCatagoryCode codelist [</w:t>
        </w:r>
        <w:r w:rsidR="001C52C1" w:rsidDel="006401C2">
          <w:fldChar w:fldCharType="begin"/>
        </w:r>
        <w:r w:rsidR="001C52C1" w:rsidDel="006401C2">
          <w:instrText xml:space="preserve"> HYPERLINK "http://wis.wmo.int/2010/metadata/version_1-2/WMOCodelists.xml" \t "_blank" </w:instrText>
        </w:r>
        <w:r w:rsidR="001C52C1" w:rsidDel="006401C2">
          <w:fldChar w:fldCharType="separate"/>
        </w:r>
        <w:r w:rsidRPr="001F7671" w:rsidDel="006401C2">
          <w:rPr>
            <w:rFonts w:ascii="Arial" w:eastAsia="Times New Roman" w:hAnsi="Arial" w:cs="Arial"/>
            <w:color w:val="0000FF"/>
            <w:sz w:val="20"/>
            <w:szCs w:val="20"/>
            <w:u w:val="single"/>
            <w:shd w:val="clear" w:color="auto" w:fill="FFFFFF"/>
            <w:lang w:eastAsia="en-GB"/>
          </w:rPr>
          <w:t>http://wis.wmo.int/2010/metadata/version_1-2/WMOCodelists.xml</w:t>
        </w:r>
        <w:r w:rsidR="001C52C1" w:rsidDel="006401C2">
          <w:rPr>
            <w:rFonts w:ascii="Arial" w:eastAsia="Times New Roman" w:hAnsi="Arial" w:cs="Arial"/>
            <w:color w:val="0000FF"/>
            <w:sz w:val="20"/>
            <w:szCs w:val="20"/>
            <w:u w:val="single"/>
            <w:shd w:val="clear" w:color="auto" w:fill="FFFFFF"/>
            <w:lang w:eastAsia="en-GB"/>
          </w:rPr>
          <w:fldChar w:fldCharType="end"/>
        </w:r>
        <w:r w:rsidRPr="001F7671" w:rsidDel="006401C2">
          <w:rPr>
            <w:rFonts w:ascii="Arial" w:eastAsia="Times New Roman" w:hAnsi="Arial" w:cs="Arial"/>
            <w:color w:val="0000FF"/>
            <w:sz w:val="20"/>
            <w:szCs w:val="20"/>
            <w:shd w:val="clear" w:color="auto" w:fill="FFFFFF"/>
            <w:lang w:eastAsia="en-GB"/>
          </w:rPr>
          <w:t>]</w:t>
        </w:r>
        <w:r w:rsidRPr="001F7671" w:rsidDel="006401C2">
          <w:rPr>
            <w:rFonts w:ascii="Arial" w:eastAsia="Times New Roman" w:hAnsi="Arial" w:cs="Arial"/>
            <w:i/>
            <w:iCs/>
            <w:color w:val="222222"/>
            <w:sz w:val="20"/>
            <w:szCs w:val="20"/>
            <w:shd w:val="clear" w:color="auto" w:fill="FFFFFF"/>
            <w:lang w:eastAsia="en-GB"/>
          </w:rPr>
          <w:br/>
        </w:r>
        <w:r w:rsidRPr="001F7671" w:rsidDel="006401C2">
          <w:rPr>
            <w:rFonts w:ascii="Arial" w:eastAsia="Times New Roman" w:hAnsi="Arial" w:cs="Arial"/>
            <w:i/>
            <w:iCs/>
            <w:color w:val="000000"/>
            <w:sz w:val="20"/>
            <w:szCs w:val="20"/>
            <w:shd w:val="clear" w:color="auto" w:fill="FFFFFF"/>
            <w:lang w:eastAsia="en-GB"/>
          </w:rPr>
          <w:t>... I think Timo volunteered to write the schematron validation rules ...</w:t>
        </w:r>
      </w:moveFrom>
    </w:p>
    <w:p w:rsidR="001F7671" w:rsidDel="006401C2" w:rsidRDefault="001F7671"/>
    <w:p w:rsidR="0050713E" w:rsidRDefault="0050713E">
      <w:moveFrom w:id="152" w:author="Jeremy" w:date="2011-09-20T22:32:00Z">
        <w:r w:rsidDel="006401C2">
          <w:t>[</w:t>
        </w:r>
        <w:r w:rsidRPr="0050713E" w:rsidDel="006401C2">
          <w:rPr>
            <w:color w:val="76923C" w:themeColor="accent3" w:themeShade="BF"/>
          </w:rPr>
          <w:t>the extensions to this recommendation proposed by Jean-Pierre are included in RECOMMENDATION 3.2 and 11</w:t>
        </w:r>
        <w:r w:rsidDel="006401C2">
          <w:t>]</w:t>
        </w:r>
      </w:moveFrom>
      <w:moveFromRangeEnd w:id="150"/>
    </w:p>
    <w:p w:rsidR="006C0F11" w:rsidRDefault="006C0F11"/>
    <w:p w:rsidR="001F7671" w:rsidRPr="001F7671" w:rsidRDefault="001F7671">
      <w:pPr>
        <w:rPr>
          <w:b/>
          <w:color w:val="FF0000"/>
        </w:rPr>
      </w:pPr>
      <w:r w:rsidRPr="001F7671">
        <w:rPr>
          <w:b/>
          <w:color w:val="FF0000"/>
        </w:rPr>
        <w:t>RECOMMENDATION 10</w:t>
      </w:r>
    </w:p>
    <w:p w:rsidR="001F7671" w:rsidRDefault="001F7671">
      <w:r>
        <w:t>[</w:t>
      </w:r>
      <w:proofErr w:type="gramStart"/>
      <w:r w:rsidRPr="001F7671">
        <w:rPr>
          <w:color w:val="76923C" w:themeColor="accent3" w:themeShade="BF"/>
        </w:rPr>
        <w:t>new</w:t>
      </w:r>
      <w:proofErr w:type="gramEnd"/>
      <w:r w:rsidRPr="001F7671">
        <w:rPr>
          <w:color w:val="76923C" w:themeColor="accent3" w:themeShade="BF"/>
        </w:rPr>
        <w:t xml:space="preserve"> recommendation; includes previous recommendations 1, 6 and 8. Source: </w:t>
      </w:r>
      <w:proofErr w:type="spellStart"/>
      <w:r w:rsidRPr="001F7671">
        <w:rPr>
          <w:color w:val="76923C" w:themeColor="accent3" w:themeShade="BF"/>
        </w:rPr>
        <w:t>Jurgen</w:t>
      </w:r>
      <w:proofErr w:type="spellEnd"/>
      <w:r>
        <w:t>]</w:t>
      </w:r>
    </w:p>
    <w:p w:rsidR="001F7671" w:rsidRPr="00F061AF" w:rsidRDefault="001F7671">
      <w:pPr>
        <w:rPr>
          <w:rStyle w:val="apple-style-span"/>
          <w:rFonts w:ascii="Arial" w:hAnsi="Arial" w:cs="Arial"/>
          <w:color w:val="FF0000"/>
          <w:sz w:val="20"/>
          <w:szCs w:val="20"/>
          <w:shd w:val="clear" w:color="auto" w:fill="FFFFFF"/>
        </w:rPr>
      </w:pPr>
      <w:proofErr w:type="gramStart"/>
      <w:r w:rsidRPr="00F061AF">
        <w:rPr>
          <w:rStyle w:val="apple-style-span"/>
          <w:rFonts w:ascii="Arial" w:hAnsi="Arial" w:cs="Arial"/>
          <w:color w:val="FF0000"/>
          <w:sz w:val="20"/>
          <w:szCs w:val="20"/>
          <w:shd w:val="clear" w:color="auto" w:fill="FFFFFF"/>
        </w:rPr>
        <w:t xml:space="preserve">WMO Data Policy and GTS </w:t>
      </w:r>
      <w:r w:rsidR="00F061AF">
        <w:rPr>
          <w:rStyle w:val="apple-style-span"/>
          <w:rFonts w:ascii="Arial" w:hAnsi="Arial" w:cs="Arial"/>
          <w:color w:val="FF0000"/>
          <w:sz w:val="20"/>
          <w:szCs w:val="20"/>
          <w:shd w:val="clear" w:color="auto" w:fill="FFFFFF"/>
        </w:rPr>
        <w:t>P</w:t>
      </w:r>
      <w:r w:rsidRPr="00F061AF">
        <w:rPr>
          <w:rStyle w:val="apple-style-span"/>
          <w:rFonts w:ascii="Arial" w:hAnsi="Arial" w:cs="Arial"/>
          <w:color w:val="FF0000"/>
          <w:sz w:val="20"/>
          <w:szCs w:val="20"/>
          <w:shd w:val="clear" w:color="auto" w:fill="FFFFFF"/>
        </w:rPr>
        <w:t>riority (aka.</w:t>
      </w:r>
      <w:proofErr w:type="gramEnd"/>
      <w:r w:rsidRPr="00F061AF">
        <w:rPr>
          <w:rStyle w:val="apple-style-span"/>
          <w:rFonts w:ascii="Arial" w:hAnsi="Arial" w:cs="Arial"/>
          <w:color w:val="FF0000"/>
          <w:sz w:val="20"/>
          <w:szCs w:val="20"/>
          <w:shd w:val="clear" w:color="auto" w:fill="FFFFFF"/>
        </w:rPr>
        <w:t xml:space="preserve"> GTS Product Category Code) shall be</w:t>
      </w:r>
      <w:r w:rsidRPr="00F061AF">
        <w:rPr>
          <w:rStyle w:val="apple-converted-space"/>
          <w:rFonts w:ascii="Arial" w:hAnsi="Arial" w:cs="Arial"/>
          <w:color w:val="FF0000"/>
          <w:sz w:val="20"/>
          <w:szCs w:val="20"/>
          <w:shd w:val="clear" w:color="auto" w:fill="FFFFFF"/>
        </w:rPr>
        <w:t> </w:t>
      </w:r>
      <w:r w:rsidRPr="00F061AF">
        <w:rPr>
          <w:rStyle w:val="apple-style-span"/>
          <w:rFonts w:ascii="Arial" w:hAnsi="Arial" w:cs="Arial"/>
          <w:color w:val="FF0000"/>
          <w:sz w:val="20"/>
          <w:szCs w:val="20"/>
          <w:shd w:val="clear" w:color="auto" w:fill="FFFFFF"/>
        </w:rPr>
        <w:t>expressed using:</w:t>
      </w:r>
    </w:p>
    <w:p w:rsidR="001F7671" w:rsidRPr="00F061AF" w:rsidRDefault="001F7671">
      <w:pPr>
        <w:rPr>
          <w:rStyle w:val="apple-style-span"/>
          <w:rFonts w:ascii="Arial" w:hAnsi="Arial" w:cs="Arial"/>
          <w:color w:val="FF0000"/>
          <w:sz w:val="20"/>
          <w:szCs w:val="20"/>
          <w:shd w:val="clear" w:color="auto" w:fill="FFFFFF"/>
        </w:rPr>
      </w:pPr>
    </w:p>
    <w:p w:rsidR="001F7671" w:rsidRPr="00F061AF" w:rsidRDefault="001F7671" w:rsidP="001F7671">
      <w:pPr>
        <w:ind w:left="720"/>
        <w:rPr>
          <w:rStyle w:val="apple-style-span"/>
          <w:rFonts w:ascii="Courier New" w:hAnsi="Courier New" w:cs="Courier New"/>
          <w:color w:val="FF0000"/>
          <w:sz w:val="16"/>
          <w:szCs w:val="20"/>
          <w:shd w:val="clear" w:color="auto" w:fill="FFFFFF"/>
        </w:rPr>
      </w:pPr>
      <w:commentRangeStart w:id="153"/>
      <w:r w:rsidRPr="00F061AF">
        <w:rPr>
          <w:rStyle w:val="apple-style-span"/>
          <w:rFonts w:ascii="Courier New" w:hAnsi="Courier New" w:cs="Courier New"/>
          <w:color w:val="FF0000"/>
          <w:sz w:val="16"/>
          <w:szCs w:val="20"/>
          <w:shd w:val="clear" w:color="auto" w:fill="FFFFFF"/>
        </w:rPr>
        <w:t>/gmd</w:t>
      </w:r>
      <w:proofErr w:type="gramStart"/>
      <w:r w:rsidRPr="00F061AF">
        <w:rPr>
          <w:rStyle w:val="apple-style-span"/>
          <w:rFonts w:ascii="Courier New" w:hAnsi="Courier New" w:cs="Courier New"/>
          <w:color w:val="FF0000"/>
          <w:sz w:val="16"/>
          <w:szCs w:val="20"/>
          <w:shd w:val="clear" w:color="auto" w:fill="FFFFFF"/>
        </w:rPr>
        <w:t>:MD</w:t>
      </w:r>
      <w:proofErr w:type="gramEnd"/>
      <w:r w:rsidRPr="00F061AF">
        <w:rPr>
          <w:rStyle w:val="apple-style-span"/>
          <w:rFonts w:ascii="Courier New" w:hAnsi="Courier New" w:cs="Courier New"/>
          <w:color w:val="FF0000"/>
          <w:sz w:val="16"/>
          <w:szCs w:val="20"/>
          <w:shd w:val="clear" w:color="auto" w:fill="FFFFFF"/>
        </w:rPr>
        <w:t>_Metadata/gmd:identificationInfo</w:t>
      </w:r>
      <w:del w:id="154" w:author="Jeremy" w:date="2011-09-20T22:00:00Z">
        <w:r w:rsidRPr="00F061AF" w:rsidDel="001C52C1">
          <w:rPr>
            <w:rStyle w:val="apple-style-span"/>
            <w:rFonts w:ascii="Courier New" w:hAnsi="Courier New" w:cs="Courier New"/>
            <w:color w:val="FF0000"/>
            <w:sz w:val="16"/>
            <w:szCs w:val="20"/>
            <w:shd w:val="clear" w:color="auto" w:fill="FFFFFF"/>
          </w:rPr>
          <w:delText>[1]</w:delText>
        </w:r>
      </w:del>
      <w:r w:rsidRPr="00F061AF">
        <w:rPr>
          <w:rStyle w:val="apple-style-span"/>
          <w:rFonts w:ascii="Courier New" w:hAnsi="Courier New" w:cs="Courier New"/>
          <w:color w:val="FF0000"/>
          <w:sz w:val="16"/>
          <w:szCs w:val="20"/>
          <w:shd w:val="clear" w:color="auto" w:fill="FFFFFF"/>
        </w:rPr>
        <w:t>/gmd:MD_DataIdentification</w:t>
      </w:r>
      <w:del w:id="155" w:author="Jeremy" w:date="2011-09-20T22:00:00Z">
        <w:r w:rsidRPr="00F061AF" w:rsidDel="001C52C1">
          <w:rPr>
            <w:rStyle w:val="apple-style-span"/>
            <w:rFonts w:ascii="Courier New" w:hAnsi="Courier New" w:cs="Courier New"/>
            <w:color w:val="FF0000"/>
            <w:sz w:val="16"/>
            <w:szCs w:val="20"/>
            <w:shd w:val="clear" w:color="auto" w:fill="FFFFFF"/>
          </w:rPr>
          <w:delText>[1]</w:delText>
        </w:r>
      </w:del>
      <w:r w:rsidRPr="00F061AF">
        <w:rPr>
          <w:rStyle w:val="apple-style-span"/>
          <w:rFonts w:ascii="Courier New" w:hAnsi="Courier New" w:cs="Courier New"/>
          <w:color w:val="FF0000"/>
          <w:sz w:val="16"/>
          <w:szCs w:val="20"/>
          <w:shd w:val="clear" w:color="auto" w:fill="FFFFFF"/>
        </w:rPr>
        <w:t>/gmd:resourceConstraints</w:t>
      </w:r>
      <w:del w:id="156" w:author="Jeremy" w:date="2011-09-20T22:00:00Z">
        <w:r w:rsidRPr="00F061AF" w:rsidDel="001C52C1">
          <w:rPr>
            <w:rStyle w:val="apple-style-span"/>
            <w:rFonts w:ascii="Courier New" w:hAnsi="Courier New" w:cs="Courier New"/>
            <w:color w:val="FF0000"/>
            <w:sz w:val="16"/>
            <w:szCs w:val="20"/>
            <w:shd w:val="clear" w:color="auto" w:fill="FFFFFF"/>
          </w:rPr>
          <w:delText>[1]</w:delText>
        </w:r>
      </w:del>
      <w:r w:rsidRPr="00F061AF">
        <w:rPr>
          <w:rStyle w:val="apple-style-span"/>
          <w:rFonts w:ascii="Courier New" w:hAnsi="Courier New" w:cs="Courier New"/>
          <w:color w:val="FF0000"/>
          <w:sz w:val="16"/>
          <w:szCs w:val="20"/>
          <w:shd w:val="clear" w:color="auto" w:fill="FFFFFF"/>
        </w:rPr>
        <w:t>/gmd:MD_LegalConstraints</w:t>
      </w:r>
      <w:del w:id="157" w:author="Jeremy" w:date="2011-09-20T22:00:00Z">
        <w:r w:rsidRPr="00F061AF" w:rsidDel="001C52C1">
          <w:rPr>
            <w:rStyle w:val="apple-style-span"/>
            <w:rFonts w:ascii="Courier New" w:hAnsi="Courier New" w:cs="Courier New"/>
            <w:color w:val="FF0000"/>
            <w:sz w:val="16"/>
            <w:szCs w:val="20"/>
            <w:shd w:val="clear" w:color="auto" w:fill="FFFFFF"/>
          </w:rPr>
          <w:delText>[1]</w:delText>
        </w:r>
      </w:del>
      <w:r w:rsidRPr="00F061AF">
        <w:rPr>
          <w:rStyle w:val="apple-style-span"/>
          <w:rFonts w:ascii="Courier New" w:hAnsi="Courier New" w:cs="Courier New"/>
          <w:color w:val="FF0000"/>
          <w:sz w:val="16"/>
          <w:szCs w:val="20"/>
          <w:shd w:val="clear" w:color="auto" w:fill="FFFFFF"/>
        </w:rPr>
        <w:t>/gmd:otherConstraints</w:t>
      </w:r>
    </w:p>
    <w:p w:rsidR="006430A2" w:rsidRDefault="001F7671">
      <w:r w:rsidRPr="00F061AF">
        <w:rPr>
          <w:rStyle w:val="apple-converted-space"/>
          <w:rFonts w:ascii="Arial" w:hAnsi="Arial" w:cs="Arial"/>
          <w:color w:val="FF0000"/>
          <w:sz w:val="20"/>
          <w:szCs w:val="20"/>
          <w:shd w:val="clear" w:color="auto" w:fill="FFFFFF"/>
        </w:rPr>
        <w:t> </w:t>
      </w:r>
      <w:r w:rsidRPr="00F061AF">
        <w:rPr>
          <w:rFonts w:ascii="Arial" w:hAnsi="Arial" w:cs="Arial"/>
          <w:color w:val="FF0000"/>
          <w:sz w:val="20"/>
          <w:szCs w:val="20"/>
          <w:shd w:val="clear" w:color="auto" w:fill="FFFFFF"/>
        </w:rPr>
        <w:br/>
      </w:r>
      <w:del w:id="158" w:author="Jeremy" w:date="2011-09-20T22:00:00Z">
        <w:r w:rsidRPr="00F061AF" w:rsidDel="001C52C1">
          <w:rPr>
            <w:rStyle w:val="apple-style-span"/>
            <w:rFonts w:ascii="Arial" w:hAnsi="Arial" w:cs="Arial"/>
            <w:color w:val="FF0000"/>
            <w:sz w:val="20"/>
            <w:szCs w:val="20"/>
            <w:shd w:val="clear" w:color="auto" w:fill="FFFFFF"/>
          </w:rPr>
          <w:delText xml:space="preserve">This means that all statements regarding </w:delText>
        </w:r>
        <w:r w:rsidR="00F061AF" w:rsidDel="001C52C1">
          <w:rPr>
            <w:rStyle w:val="apple-style-span"/>
            <w:rFonts w:ascii="Arial" w:hAnsi="Arial" w:cs="Arial"/>
            <w:color w:val="FF0000"/>
            <w:sz w:val="20"/>
            <w:szCs w:val="20"/>
            <w:shd w:val="clear" w:color="auto" w:fill="FFFFFF"/>
          </w:rPr>
          <w:delText>D</w:delText>
        </w:r>
        <w:r w:rsidRPr="00F061AF" w:rsidDel="001C52C1">
          <w:rPr>
            <w:rStyle w:val="apple-style-span"/>
            <w:rFonts w:ascii="Arial" w:hAnsi="Arial" w:cs="Arial"/>
            <w:color w:val="FF0000"/>
            <w:sz w:val="20"/>
            <w:szCs w:val="20"/>
            <w:shd w:val="clear" w:color="auto" w:fill="FFFFFF"/>
          </w:rPr>
          <w:delText xml:space="preserve">ata </w:delText>
        </w:r>
        <w:r w:rsidR="00F061AF" w:rsidDel="001C52C1">
          <w:rPr>
            <w:rStyle w:val="apple-style-span"/>
            <w:rFonts w:ascii="Arial" w:hAnsi="Arial" w:cs="Arial"/>
            <w:color w:val="FF0000"/>
            <w:sz w:val="20"/>
            <w:szCs w:val="20"/>
            <w:shd w:val="clear" w:color="auto" w:fill="FFFFFF"/>
          </w:rPr>
          <w:delText>P</w:delText>
        </w:r>
        <w:r w:rsidRPr="00F061AF" w:rsidDel="001C52C1">
          <w:rPr>
            <w:rStyle w:val="apple-style-span"/>
            <w:rFonts w:ascii="Arial" w:hAnsi="Arial" w:cs="Arial"/>
            <w:color w:val="FF0000"/>
            <w:sz w:val="20"/>
            <w:szCs w:val="20"/>
            <w:shd w:val="clear" w:color="auto" w:fill="FFFFFF"/>
          </w:rPr>
          <w:delText>olicies and GTS</w:delText>
        </w:r>
        <w:r w:rsidRPr="00F061AF" w:rsidDel="001C52C1">
          <w:rPr>
            <w:rStyle w:val="apple-converted-space"/>
            <w:rFonts w:ascii="Arial" w:hAnsi="Arial" w:cs="Arial"/>
            <w:color w:val="FF0000"/>
            <w:sz w:val="20"/>
            <w:szCs w:val="20"/>
            <w:shd w:val="clear" w:color="auto" w:fill="FFFFFF"/>
          </w:rPr>
          <w:delText> </w:delText>
        </w:r>
        <w:r w:rsidR="00F061AF" w:rsidDel="001C52C1">
          <w:rPr>
            <w:rStyle w:val="apple-style-span"/>
            <w:rFonts w:ascii="Arial" w:hAnsi="Arial" w:cs="Arial"/>
            <w:color w:val="FF0000"/>
            <w:sz w:val="20"/>
            <w:szCs w:val="20"/>
            <w:shd w:val="clear" w:color="auto" w:fill="FFFFFF"/>
          </w:rPr>
          <w:delText>P</w:delText>
        </w:r>
        <w:r w:rsidRPr="00F061AF" w:rsidDel="001C52C1">
          <w:rPr>
            <w:rStyle w:val="apple-style-span"/>
            <w:rFonts w:ascii="Arial" w:hAnsi="Arial" w:cs="Arial"/>
            <w:color w:val="FF0000"/>
            <w:sz w:val="20"/>
            <w:szCs w:val="20"/>
            <w:shd w:val="clear" w:color="auto" w:fill="FFFFFF"/>
          </w:rPr>
          <w:delText>riority shall be grouped into the</w:delText>
        </w:r>
        <w:r w:rsidRPr="00F061AF" w:rsidDel="001C52C1">
          <w:rPr>
            <w:rStyle w:val="apple-converted-space"/>
            <w:rFonts w:ascii="Arial" w:hAnsi="Arial" w:cs="Arial"/>
            <w:color w:val="FF0000"/>
            <w:sz w:val="20"/>
            <w:szCs w:val="20"/>
            <w:shd w:val="clear" w:color="auto" w:fill="FFFFFF"/>
          </w:rPr>
          <w:delText> </w:delText>
        </w:r>
        <w:r w:rsidRPr="00F061AF" w:rsidDel="001C52C1">
          <w:rPr>
            <w:rStyle w:val="apple-style-span"/>
            <w:rFonts w:ascii="Arial" w:hAnsi="Arial" w:cs="Arial"/>
            <w:color w:val="FF0000"/>
            <w:sz w:val="20"/>
            <w:szCs w:val="20"/>
            <w:shd w:val="clear" w:color="auto" w:fill="FFFFFF"/>
          </w:rPr>
          <w:delText xml:space="preserve">first occurrence of </w:delText>
        </w:r>
        <w:r w:rsidRPr="00F061AF" w:rsidDel="001C52C1">
          <w:rPr>
            <w:rStyle w:val="apple-style-span"/>
            <w:rFonts w:ascii="Courier New" w:hAnsi="Courier New" w:cs="Courier New"/>
            <w:color w:val="FF0000"/>
            <w:sz w:val="16"/>
            <w:szCs w:val="20"/>
            <w:shd w:val="clear" w:color="auto" w:fill="FFFFFF"/>
          </w:rPr>
          <w:delText>gmd:resourceConstraints</w:delText>
        </w:r>
        <w:commentRangeEnd w:id="153"/>
        <w:r w:rsidR="00A4261B" w:rsidDel="001C52C1">
          <w:rPr>
            <w:rStyle w:val="CommentReference"/>
          </w:rPr>
          <w:commentReference w:id="153"/>
        </w:r>
        <w:r w:rsidRPr="00F061AF" w:rsidDel="001C52C1">
          <w:rPr>
            <w:color w:val="FF0000"/>
          </w:rPr>
          <w:delText>.</w:delText>
        </w:r>
        <w:r w:rsidRPr="006430A2" w:rsidDel="001C52C1">
          <w:delText xml:space="preserve"> </w:delText>
        </w:r>
      </w:del>
    </w:p>
    <w:p w:rsidR="006430A2" w:rsidRDefault="006430A2" w:rsidP="006430A2">
      <w:r>
        <w:rPr>
          <w:rStyle w:val="apple-style-span"/>
          <w:rFonts w:ascii="Arial" w:hAnsi="Arial" w:cs="Arial"/>
          <w:color w:val="222222"/>
          <w:sz w:val="20"/>
          <w:szCs w:val="20"/>
          <w:shd w:val="clear" w:color="auto" w:fill="FFFFFF"/>
        </w:rPr>
        <w:t>[</w:t>
      </w:r>
      <w:proofErr w:type="gramStart"/>
      <w:r w:rsidRPr="006430A2">
        <w:rPr>
          <w:rStyle w:val="apple-style-span"/>
          <w:rFonts w:ascii="Arial" w:hAnsi="Arial" w:cs="Arial"/>
          <w:color w:val="76923C" w:themeColor="accent3" w:themeShade="BF"/>
          <w:sz w:val="20"/>
          <w:szCs w:val="20"/>
          <w:shd w:val="clear" w:color="auto" w:fill="FFFFFF"/>
        </w:rPr>
        <w:t>note</w:t>
      </w:r>
      <w:proofErr w:type="gramEnd"/>
      <w:r w:rsidRPr="006430A2">
        <w:rPr>
          <w:rStyle w:val="apple-style-span"/>
          <w:rFonts w:ascii="Arial" w:hAnsi="Arial" w:cs="Arial"/>
          <w:color w:val="76923C" w:themeColor="accent3" w:themeShade="BF"/>
          <w:sz w:val="20"/>
          <w:szCs w:val="20"/>
          <w:shd w:val="clear" w:color="auto" w:fill="FFFFFF"/>
        </w:rPr>
        <w:t xml:space="preserve"> that contrary to </w:t>
      </w:r>
      <w:proofErr w:type="spellStart"/>
      <w:r w:rsidRPr="006430A2">
        <w:rPr>
          <w:rStyle w:val="apple-style-span"/>
          <w:rFonts w:ascii="Arial" w:hAnsi="Arial" w:cs="Arial"/>
          <w:color w:val="76923C" w:themeColor="accent3" w:themeShade="BF"/>
          <w:sz w:val="20"/>
          <w:szCs w:val="20"/>
          <w:shd w:val="clear" w:color="auto" w:fill="FFFFFF"/>
        </w:rPr>
        <w:t>Jurgen’s</w:t>
      </w:r>
      <w:proofErr w:type="spellEnd"/>
      <w:r w:rsidRPr="006430A2">
        <w:rPr>
          <w:rStyle w:val="apple-style-span"/>
          <w:rFonts w:ascii="Arial" w:hAnsi="Arial" w:cs="Arial"/>
          <w:color w:val="76923C" w:themeColor="accent3" w:themeShade="BF"/>
          <w:sz w:val="20"/>
          <w:szCs w:val="20"/>
          <w:shd w:val="clear" w:color="auto" w:fill="FFFFFF"/>
        </w:rPr>
        <w:t xml:space="preserve"> suggestion, custom data policies originating from different sources may be expressed in different </w:t>
      </w:r>
      <w:proofErr w:type="spellStart"/>
      <w:r w:rsidRPr="006430A2">
        <w:rPr>
          <w:rStyle w:val="apple-style-span"/>
          <w:rFonts w:ascii="Arial" w:hAnsi="Arial" w:cs="Arial"/>
          <w:color w:val="76923C" w:themeColor="accent3" w:themeShade="BF"/>
          <w:sz w:val="20"/>
          <w:szCs w:val="20"/>
          <w:shd w:val="clear" w:color="auto" w:fill="FFFFFF"/>
        </w:rPr>
        <w:t>gmd:resourceConstraints</w:t>
      </w:r>
      <w:proofErr w:type="spellEnd"/>
      <w:r w:rsidRPr="006430A2">
        <w:rPr>
          <w:rStyle w:val="apple-style-span"/>
          <w:rFonts w:ascii="Arial" w:hAnsi="Arial" w:cs="Arial"/>
          <w:color w:val="76923C" w:themeColor="accent3" w:themeShade="BF"/>
          <w:sz w:val="20"/>
          <w:szCs w:val="20"/>
          <w:shd w:val="clear" w:color="auto" w:fill="FFFFFF"/>
        </w:rPr>
        <w:t xml:space="preserve"> elements (see </w:t>
      </w:r>
      <w:r w:rsidR="006126F7">
        <w:rPr>
          <w:rStyle w:val="apple-style-span"/>
          <w:rFonts w:ascii="Arial" w:hAnsi="Arial" w:cs="Arial"/>
          <w:color w:val="76923C" w:themeColor="accent3" w:themeShade="BF"/>
          <w:sz w:val="20"/>
          <w:szCs w:val="20"/>
          <w:shd w:val="clear" w:color="auto" w:fill="FFFFFF"/>
        </w:rPr>
        <w:t>below</w:t>
      </w:r>
      <w:r w:rsidRPr="006430A2">
        <w:rPr>
          <w:rStyle w:val="apple-style-span"/>
          <w:rFonts w:ascii="Arial" w:hAnsi="Arial" w:cs="Arial"/>
          <w:color w:val="76923C" w:themeColor="accent3" w:themeShade="BF"/>
          <w:sz w:val="20"/>
          <w:szCs w:val="20"/>
          <w:shd w:val="clear" w:color="auto" w:fill="FFFFFF"/>
        </w:rPr>
        <w:t>)</w:t>
      </w:r>
      <w:r w:rsidR="006126F7">
        <w:rPr>
          <w:rStyle w:val="apple-style-span"/>
          <w:rFonts w:ascii="Arial" w:hAnsi="Arial" w:cs="Arial"/>
          <w:color w:val="76923C" w:themeColor="accent3" w:themeShade="BF"/>
          <w:sz w:val="20"/>
          <w:szCs w:val="20"/>
          <w:shd w:val="clear" w:color="auto" w:fill="FFFFFF"/>
        </w:rPr>
        <w:t>. ‘</w:t>
      </w:r>
      <w:proofErr w:type="gramStart"/>
      <w:r w:rsidR="006126F7">
        <w:rPr>
          <w:rStyle w:val="apple-style-span"/>
          <w:rFonts w:ascii="Arial" w:hAnsi="Arial" w:cs="Arial"/>
          <w:color w:val="76923C" w:themeColor="accent3" w:themeShade="BF"/>
          <w:sz w:val="20"/>
          <w:szCs w:val="20"/>
          <w:shd w:val="clear" w:color="auto" w:fill="FFFFFF"/>
        </w:rPr>
        <w:t>custom</w:t>
      </w:r>
      <w:proofErr w:type="gramEnd"/>
      <w:r w:rsidR="006126F7">
        <w:rPr>
          <w:rStyle w:val="apple-style-span"/>
          <w:rFonts w:ascii="Arial" w:hAnsi="Arial" w:cs="Arial"/>
          <w:color w:val="76923C" w:themeColor="accent3" w:themeShade="BF"/>
          <w:sz w:val="20"/>
          <w:szCs w:val="20"/>
          <w:shd w:val="clear" w:color="auto" w:fill="FFFFFF"/>
        </w:rPr>
        <w:t xml:space="preserve"> data policies’ are not discussed in this recommendation; RECOMMENDATION 5 refers.</w:t>
      </w:r>
      <w:r>
        <w:rPr>
          <w:rStyle w:val="apple-style-span"/>
          <w:rFonts w:ascii="Arial" w:hAnsi="Arial" w:cs="Arial"/>
          <w:color w:val="222222"/>
          <w:sz w:val="20"/>
          <w:szCs w:val="20"/>
          <w:shd w:val="clear" w:color="auto" w:fill="FFFFFF"/>
        </w:rPr>
        <w:t>]</w:t>
      </w:r>
    </w:p>
    <w:p w:rsidR="006430A2" w:rsidRDefault="006430A2"/>
    <w:p w:rsidR="001F7671" w:rsidRPr="00F061AF" w:rsidRDefault="001F7671">
      <w:pPr>
        <w:rPr>
          <w:rStyle w:val="apple-style-span"/>
          <w:rFonts w:ascii="Arial" w:hAnsi="Arial" w:cs="Arial"/>
          <w:color w:val="FF0000"/>
          <w:sz w:val="20"/>
          <w:szCs w:val="20"/>
          <w:shd w:val="clear" w:color="auto" w:fill="FFFFFF"/>
        </w:rPr>
      </w:pPr>
      <w:r w:rsidRPr="00F061AF">
        <w:rPr>
          <w:rStyle w:val="apple-style-span"/>
          <w:rFonts w:ascii="Arial" w:hAnsi="Arial" w:cs="Arial"/>
          <w:color w:val="FF0000"/>
          <w:sz w:val="20"/>
          <w:szCs w:val="20"/>
          <w:shd w:val="clear" w:color="auto" w:fill="FFFFFF"/>
        </w:rPr>
        <w:t>The following XML snippet</w:t>
      </w:r>
      <w:r w:rsidRPr="00F061AF">
        <w:rPr>
          <w:rStyle w:val="apple-converted-space"/>
          <w:rFonts w:ascii="Arial" w:hAnsi="Arial" w:cs="Arial"/>
          <w:color w:val="FF0000"/>
          <w:sz w:val="20"/>
          <w:szCs w:val="20"/>
          <w:shd w:val="clear" w:color="auto" w:fill="FFFFFF"/>
        </w:rPr>
        <w:t> </w:t>
      </w:r>
      <w:r w:rsidRPr="00F061AF">
        <w:rPr>
          <w:rStyle w:val="apple-style-span"/>
          <w:rFonts w:ascii="Arial" w:hAnsi="Arial" w:cs="Arial"/>
          <w:color w:val="FF0000"/>
          <w:sz w:val="20"/>
          <w:szCs w:val="20"/>
          <w:shd w:val="clear" w:color="auto" w:fill="FFFFFF"/>
        </w:rPr>
        <w:t>provides an example for expressing a 'WMO Essential' data policy and a</w:t>
      </w:r>
      <w:r w:rsidRPr="00F061AF">
        <w:rPr>
          <w:rStyle w:val="apple-converted-space"/>
          <w:rFonts w:ascii="Arial" w:hAnsi="Arial" w:cs="Arial"/>
          <w:color w:val="FF0000"/>
          <w:sz w:val="20"/>
          <w:szCs w:val="20"/>
          <w:shd w:val="clear" w:color="auto" w:fill="FFFFFF"/>
        </w:rPr>
        <w:t> </w:t>
      </w:r>
      <w:r w:rsidRPr="00F061AF">
        <w:rPr>
          <w:rStyle w:val="apple-style-span"/>
          <w:rFonts w:ascii="Arial" w:hAnsi="Arial" w:cs="Arial"/>
          <w:color w:val="FF0000"/>
          <w:sz w:val="20"/>
          <w:szCs w:val="20"/>
          <w:shd w:val="clear" w:color="auto" w:fill="FFFFFF"/>
        </w:rPr>
        <w:t>'GTS Priority 3' product code:</w:t>
      </w:r>
    </w:p>
    <w:p w:rsidR="006430A2" w:rsidRPr="00F061AF" w:rsidRDefault="006430A2">
      <w:pPr>
        <w:rPr>
          <w:rStyle w:val="apple-style-span"/>
          <w:rFonts w:ascii="Arial" w:hAnsi="Arial" w:cs="Arial"/>
          <w:color w:val="FF0000"/>
          <w:sz w:val="20"/>
          <w:szCs w:val="20"/>
          <w:shd w:val="clear" w:color="auto" w:fill="FFFFFF"/>
        </w:rPr>
      </w:pPr>
    </w:p>
    <w:p w:rsidR="006430A2" w:rsidRPr="00F061AF" w:rsidRDefault="006430A2" w:rsidP="006430A2">
      <w:pPr>
        <w:ind w:left="720"/>
        <w:rPr>
          <w:rStyle w:val="apple-style-span"/>
          <w:rFonts w:ascii="Courier New" w:hAnsi="Courier New" w:cs="Courier New"/>
          <w:color w:val="FF0000"/>
          <w:sz w:val="16"/>
          <w:szCs w:val="16"/>
          <w:shd w:val="clear" w:color="auto" w:fill="FFFFFF"/>
        </w:rPr>
      </w:pPr>
      <w:r w:rsidRPr="00F061AF">
        <w:rPr>
          <w:rStyle w:val="apple-style-span"/>
          <w:rFonts w:ascii="Courier New" w:hAnsi="Courier New" w:cs="Courier New"/>
          <w:color w:val="FF0000"/>
          <w:sz w:val="16"/>
          <w:szCs w:val="16"/>
          <w:shd w:val="clear" w:color="auto" w:fill="FFFFFF"/>
        </w:rPr>
        <w:t>&lt;</w:t>
      </w:r>
      <w:proofErr w:type="spellStart"/>
      <w:proofErr w:type="gramStart"/>
      <w:r w:rsidRPr="00F061AF">
        <w:rPr>
          <w:rStyle w:val="apple-style-span"/>
          <w:rFonts w:ascii="Courier New" w:hAnsi="Courier New" w:cs="Courier New"/>
          <w:color w:val="FF0000"/>
          <w:sz w:val="16"/>
          <w:szCs w:val="16"/>
          <w:shd w:val="clear" w:color="auto" w:fill="FFFFFF"/>
        </w:rPr>
        <w:t>gmd:</w:t>
      </w:r>
      <w:proofErr w:type="gramEnd"/>
      <w:r w:rsidRPr="00F061AF">
        <w:rPr>
          <w:rStyle w:val="apple-style-span"/>
          <w:rFonts w:ascii="Courier New" w:hAnsi="Courier New" w:cs="Courier New"/>
          <w:color w:val="FF0000"/>
          <w:sz w:val="16"/>
          <w:szCs w:val="16"/>
          <w:shd w:val="clear" w:color="auto" w:fill="FFFFFF"/>
        </w:rPr>
        <w:t>resourceConstraints</w:t>
      </w:r>
      <w:proofErr w:type="spellEnd"/>
      <w:r w:rsidRPr="00F061AF">
        <w:rPr>
          <w:rStyle w:val="apple-style-span"/>
          <w:rFonts w:ascii="Courier New" w:hAnsi="Courier New" w:cs="Courier New"/>
          <w:color w:val="FF0000"/>
          <w:sz w:val="16"/>
          <w:szCs w:val="16"/>
          <w:shd w:val="clear" w:color="auto" w:fill="FFFFFF"/>
        </w:rPr>
        <w:t>&gt;</w:t>
      </w:r>
    </w:p>
    <w:p w:rsidR="006430A2" w:rsidRPr="00F061AF" w:rsidRDefault="006430A2" w:rsidP="006430A2">
      <w:pPr>
        <w:ind w:left="720"/>
        <w:rPr>
          <w:rStyle w:val="apple-style-span"/>
          <w:rFonts w:ascii="Courier New" w:hAnsi="Courier New" w:cs="Courier New"/>
          <w:color w:val="FF0000"/>
          <w:sz w:val="16"/>
          <w:szCs w:val="16"/>
          <w:shd w:val="clear" w:color="auto" w:fill="FFFFFF"/>
        </w:rPr>
      </w:pPr>
      <w:r w:rsidRPr="00F061AF">
        <w:rPr>
          <w:rStyle w:val="apple-style-span"/>
          <w:rFonts w:ascii="Courier New" w:hAnsi="Courier New" w:cs="Courier New"/>
          <w:color w:val="FF0000"/>
          <w:sz w:val="16"/>
          <w:szCs w:val="16"/>
          <w:shd w:val="clear" w:color="auto" w:fill="FFFFFF"/>
        </w:rPr>
        <w:t xml:space="preserve">    &lt;</w:t>
      </w:r>
      <w:proofErr w:type="spellStart"/>
      <w:proofErr w:type="gramStart"/>
      <w:r w:rsidRPr="00F061AF">
        <w:rPr>
          <w:rStyle w:val="apple-style-span"/>
          <w:rFonts w:ascii="Courier New" w:hAnsi="Courier New" w:cs="Courier New"/>
          <w:color w:val="FF0000"/>
          <w:sz w:val="16"/>
          <w:szCs w:val="16"/>
          <w:shd w:val="clear" w:color="auto" w:fill="FFFFFF"/>
        </w:rPr>
        <w:t>gmd:</w:t>
      </w:r>
      <w:proofErr w:type="gramEnd"/>
      <w:r w:rsidRPr="00F061AF">
        <w:rPr>
          <w:rStyle w:val="apple-style-span"/>
          <w:rFonts w:ascii="Courier New" w:hAnsi="Courier New" w:cs="Courier New"/>
          <w:color w:val="FF0000"/>
          <w:sz w:val="16"/>
          <w:szCs w:val="16"/>
          <w:shd w:val="clear" w:color="auto" w:fill="FFFFFF"/>
        </w:rPr>
        <w:t>MD_LegalConstraints</w:t>
      </w:r>
      <w:proofErr w:type="spellEnd"/>
      <w:r w:rsidRPr="00F061AF">
        <w:rPr>
          <w:rStyle w:val="apple-style-span"/>
          <w:rFonts w:ascii="Courier New" w:hAnsi="Courier New" w:cs="Courier New"/>
          <w:color w:val="FF0000"/>
          <w:sz w:val="16"/>
          <w:szCs w:val="16"/>
          <w:shd w:val="clear" w:color="auto" w:fill="FFFFFF"/>
        </w:rPr>
        <w:t>&gt;</w:t>
      </w:r>
    </w:p>
    <w:p w:rsidR="006430A2" w:rsidRPr="00F061AF" w:rsidRDefault="006430A2" w:rsidP="006430A2">
      <w:pPr>
        <w:ind w:left="720"/>
        <w:rPr>
          <w:rStyle w:val="apple-style-span"/>
          <w:rFonts w:ascii="Courier New" w:hAnsi="Courier New" w:cs="Courier New"/>
          <w:color w:val="FF0000"/>
          <w:sz w:val="16"/>
          <w:szCs w:val="16"/>
          <w:shd w:val="clear" w:color="auto" w:fill="FFFFFF"/>
        </w:rPr>
      </w:pPr>
      <w:r w:rsidRPr="00F061AF">
        <w:rPr>
          <w:rStyle w:val="apple-style-span"/>
          <w:rFonts w:ascii="Courier New" w:hAnsi="Courier New" w:cs="Courier New"/>
          <w:color w:val="FF0000"/>
          <w:sz w:val="16"/>
          <w:szCs w:val="16"/>
          <w:shd w:val="clear" w:color="auto" w:fill="FFFFFF"/>
        </w:rPr>
        <w:t xml:space="preserve">        &lt;</w:t>
      </w:r>
      <w:proofErr w:type="spellStart"/>
      <w:proofErr w:type="gramStart"/>
      <w:r w:rsidRPr="00F061AF">
        <w:rPr>
          <w:rStyle w:val="apple-style-span"/>
          <w:rFonts w:ascii="Courier New" w:hAnsi="Courier New" w:cs="Courier New"/>
          <w:color w:val="FF0000"/>
          <w:sz w:val="16"/>
          <w:szCs w:val="16"/>
          <w:shd w:val="clear" w:color="auto" w:fill="FFFFFF"/>
        </w:rPr>
        <w:t>gmd:</w:t>
      </w:r>
      <w:proofErr w:type="gramEnd"/>
      <w:r w:rsidRPr="00F061AF">
        <w:rPr>
          <w:rStyle w:val="apple-style-span"/>
          <w:rFonts w:ascii="Courier New" w:hAnsi="Courier New" w:cs="Courier New"/>
          <w:color w:val="FF0000"/>
          <w:sz w:val="16"/>
          <w:szCs w:val="16"/>
          <w:shd w:val="clear" w:color="auto" w:fill="FFFFFF"/>
        </w:rPr>
        <w:t>otherConstraints</w:t>
      </w:r>
      <w:proofErr w:type="spellEnd"/>
      <w:r w:rsidRPr="00F061AF">
        <w:rPr>
          <w:rStyle w:val="apple-style-span"/>
          <w:rFonts w:ascii="Courier New" w:hAnsi="Courier New" w:cs="Courier New"/>
          <w:color w:val="FF0000"/>
          <w:sz w:val="16"/>
          <w:szCs w:val="16"/>
          <w:shd w:val="clear" w:color="auto" w:fill="FFFFFF"/>
        </w:rPr>
        <w:t>&gt;</w:t>
      </w:r>
    </w:p>
    <w:p w:rsidR="006430A2" w:rsidRPr="00F061AF" w:rsidRDefault="006430A2" w:rsidP="006430A2">
      <w:pPr>
        <w:ind w:left="720"/>
        <w:rPr>
          <w:rStyle w:val="apple-style-span"/>
          <w:rFonts w:ascii="Courier New" w:hAnsi="Courier New" w:cs="Courier New"/>
          <w:color w:val="FF0000"/>
          <w:sz w:val="16"/>
          <w:szCs w:val="16"/>
          <w:shd w:val="clear" w:color="auto" w:fill="FFFFFF"/>
        </w:rPr>
      </w:pPr>
      <w:r w:rsidRPr="00F061AF">
        <w:rPr>
          <w:rStyle w:val="apple-style-span"/>
          <w:rFonts w:ascii="Courier New" w:hAnsi="Courier New" w:cs="Courier New"/>
          <w:color w:val="FF0000"/>
          <w:sz w:val="16"/>
          <w:szCs w:val="16"/>
          <w:shd w:val="clear" w:color="auto" w:fill="FFFFFF"/>
        </w:rPr>
        <w:t xml:space="preserve">            &lt;</w:t>
      </w:r>
      <w:proofErr w:type="spellStart"/>
      <w:r w:rsidRPr="00F061AF">
        <w:rPr>
          <w:rStyle w:val="apple-style-span"/>
          <w:rFonts w:ascii="Courier New" w:hAnsi="Courier New" w:cs="Courier New"/>
          <w:color w:val="FF0000"/>
          <w:sz w:val="16"/>
          <w:szCs w:val="16"/>
          <w:shd w:val="clear" w:color="auto" w:fill="FFFFFF"/>
        </w:rPr>
        <w:t>gco</w:t>
      </w:r>
      <w:proofErr w:type="gramStart"/>
      <w:r w:rsidRPr="00F061AF">
        <w:rPr>
          <w:rStyle w:val="apple-style-span"/>
          <w:rFonts w:ascii="Courier New" w:hAnsi="Courier New" w:cs="Courier New"/>
          <w:color w:val="FF0000"/>
          <w:sz w:val="16"/>
          <w:szCs w:val="16"/>
          <w:shd w:val="clear" w:color="auto" w:fill="FFFFFF"/>
        </w:rPr>
        <w:t>:CharacterString</w:t>
      </w:r>
      <w:proofErr w:type="spellEnd"/>
      <w:proofErr w:type="gramEnd"/>
      <w:r w:rsidRPr="00F061AF">
        <w:rPr>
          <w:rStyle w:val="apple-style-span"/>
          <w:rFonts w:ascii="Courier New" w:hAnsi="Courier New" w:cs="Courier New"/>
          <w:color w:val="FF0000"/>
          <w:sz w:val="16"/>
          <w:szCs w:val="16"/>
          <w:shd w:val="clear" w:color="auto" w:fill="FFFFFF"/>
        </w:rPr>
        <w:t>&gt;</w:t>
      </w:r>
      <w:proofErr w:type="spellStart"/>
      <w:r w:rsidRPr="00F061AF">
        <w:rPr>
          <w:rStyle w:val="apple-style-span"/>
          <w:rFonts w:ascii="Courier New" w:hAnsi="Courier New" w:cs="Courier New"/>
          <w:color w:val="FF0000"/>
          <w:sz w:val="16"/>
          <w:szCs w:val="16"/>
          <w:shd w:val="clear" w:color="auto" w:fill="FFFFFF"/>
        </w:rPr>
        <w:t>WMOEssential</w:t>
      </w:r>
      <w:proofErr w:type="spellEnd"/>
      <w:r w:rsidRPr="00F061AF">
        <w:rPr>
          <w:rStyle w:val="apple-style-span"/>
          <w:rFonts w:ascii="Courier New" w:hAnsi="Courier New" w:cs="Courier New"/>
          <w:color w:val="FF0000"/>
          <w:sz w:val="16"/>
          <w:szCs w:val="16"/>
          <w:shd w:val="clear" w:color="auto" w:fill="FFFFFF"/>
        </w:rPr>
        <w:t>&lt;/</w:t>
      </w:r>
      <w:proofErr w:type="spellStart"/>
      <w:r w:rsidRPr="00F061AF">
        <w:rPr>
          <w:rStyle w:val="apple-style-span"/>
          <w:rFonts w:ascii="Courier New" w:hAnsi="Courier New" w:cs="Courier New"/>
          <w:color w:val="FF0000"/>
          <w:sz w:val="16"/>
          <w:szCs w:val="16"/>
          <w:shd w:val="clear" w:color="auto" w:fill="FFFFFF"/>
        </w:rPr>
        <w:t>gco:CharacterString</w:t>
      </w:r>
      <w:proofErr w:type="spellEnd"/>
      <w:r w:rsidRPr="00F061AF">
        <w:rPr>
          <w:rStyle w:val="apple-style-span"/>
          <w:rFonts w:ascii="Courier New" w:hAnsi="Courier New" w:cs="Courier New"/>
          <w:color w:val="FF0000"/>
          <w:sz w:val="16"/>
          <w:szCs w:val="16"/>
          <w:shd w:val="clear" w:color="auto" w:fill="FFFFFF"/>
        </w:rPr>
        <w:t>&gt;</w:t>
      </w:r>
    </w:p>
    <w:p w:rsidR="006430A2" w:rsidRPr="00F061AF" w:rsidRDefault="006430A2" w:rsidP="006430A2">
      <w:pPr>
        <w:ind w:left="720"/>
        <w:rPr>
          <w:rStyle w:val="apple-style-span"/>
          <w:rFonts w:ascii="Courier New" w:hAnsi="Courier New" w:cs="Courier New"/>
          <w:color w:val="FF0000"/>
          <w:sz w:val="16"/>
          <w:szCs w:val="16"/>
          <w:shd w:val="clear" w:color="auto" w:fill="FFFFFF"/>
        </w:rPr>
      </w:pPr>
      <w:r w:rsidRPr="00F061AF">
        <w:rPr>
          <w:rStyle w:val="apple-style-span"/>
          <w:rFonts w:ascii="Courier New" w:hAnsi="Courier New" w:cs="Courier New"/>
          <w:color w:val="FF0000"/>
          <w:sz w:val="16"/>
          <w:szCs w:val="16"/>
          <w:shd w:val="clear" w:color="auto" w:fill="FFFFFF"/>
        </w:rPr>
        <w:t xml:space="preserve">        &lt;/</w:t>
      </w:r>
      <w:proofErr w:type="spellStart"/>
      <w:r w:rsidRPr="00F061AF">
        <w:rPr>
          <w:rStyle w:val="apple-style-span"/>
          <w:rFonts w:ascii="Courier New" w:hAnsi="Courier New" w:cs="Courier New"/>
          <w:color w:val="FF0000"/>
          <w:sz w:val="16"/>
          <w:szCs w:val="16"/>
          <w:shd w:val="clear" w:color="auto" w:fill="FFFFFF"/>
        </w:rPr>
        <w:t>gmd</w:t>
      </w:r>
      <w:proofErr w:type="gramStart"/>
      <w:r w:rsidRPr="00F061AF">
        <w:rPr>
          <w:rStyle w:val="apple-style-span"/>
          <w:rFonts w:ascii="Courier New" w:hAnsi="Courier New" w:cs="Courier New"/>
          <w:color w:val="FF0000"/>
          <w:sz w:val="16"/>
          <w:szCs w:val="16"/>
          <w:shd w:val="clear" w:color="auto" w:fill="FFFFFF"/>
        </w:rPr>
        <w:t>:otherConstraints</w:t>
      </w:r>
      <w:proofErr w:type="spellEnd"/>
      <w:proofErr w:type="gramEnd"/>
      <w:r w:rsidRPr="00F061AF">
        <w:rPr>
          <w:rStyle w:val="apple-style-span"/>
          <w:rFonts w:ascii="Courier New" w:hAnsi="Courier New" w:cs="Courier New"/>
          <w:color w:val="FF0000"/>
          <w:sz w:val="16"/>
          <w:szCs w:val="16"/>
          <w:shd w:val="clear" w:color="auto" w:fill="FFFFFF"/>
        </w:rPr>
        <w:t>&gt;</w:t>
      </w:r>
    </w:p>
    <w:p w:rsidR="006430A2" w:rsidRPr="00F061AF" w:rsidRDefault="006430A2" w:rsidP="006430A2">
      <w:pPr>
        <w:ind w:left="720"/>
        <w:rPr>
          <w:rStyle w:val="apple-style-span"/>
          <w:rFonts w:ascii="Courier New" w:hAnsi="Courier New" w:cs="Courier New"/>
          <w:color w:val="FF0000"/>
          <w:sz w:val="16"/>
          <w:szCs w:val="16"/>
          <w:shd w:val="clear" w:color="auto" w:fill="FFFFFF"/>
        </w:rPr>
      </w:pPr>
      <w:r w:rsidRPr="00F061AF">
        <w:rPr>
          <w:rStyle w:val="apple-style-span"/>
          <w:rFonts w:ascii="Courier New" w:hAnsi="Courier New" w:cs="Courier New"/>
          <w:color w:val="FF0000"/>
          <w:sz w:val="16"/>
          <w:szCs w:val="16"/>
          <w:shd w:val="clear" w:color="auto" w:fill="FFFFFF"/>
        </w:rPr>
        <w:t xml:space="preserve">        &lt;</w:t>
      </w:r>
      <w:proofErr w:type="spellStart"/>
      <w:proofErr w:type="gramStart"/>
      <w:r w:rsidRPr="00F061AF">
        <w:rPr>
          <w:rStyle w:val="apple-style-span"/>
          <w:rFonts w:ascii="Courier New" w:hAnsi="Courier New" w:cs="Courier New"/>
          <w:color w:val="FF0000"/>
          <w:sz w:val="16"/>
          <w:szCs w:val="16"/>
          <w:shd w:val="clear" w:color="auto" w:fill="FFFFFF"/>
        </w:rPr>
        <w:t>gmd:</w:t>
      </w:r>
      <w:proofErr w:type="gramEnd"/>
      <w:r w:rsidRPr="00F061AF">
        <w:rPr>
          <w:rStyle w:val="apple-style-span"/>
          <w:rFonts w:ascii="Courier New" w:hAnsi="Courier New" w:cs="Courier New"/>
          <w:color w:val="FF0000"/>
          <w:sz w:val="16"/>
          <w:szCs w:val="16"/>
          <w:shd w:val="clear" w:color="auto" w:fill="FFFFFF"/>
        </w:rPr>
        <w:t>otherConstraints</w:t>
      </w:r>
      <w:proofErr w:type="spellEnd"/>
      <w:r w:rsidRPr="00F061AF">
        <w:rPr>
          <w:rStyle w:val="apple-style-span"/>
          <w:rFonts w:ascii="Courier New" w:hAnsi="Courier New" w:cs="Courier New"/>
          <w:color w:val="FF0000"/>
          <w:sz w:val="16"/>
          <w:szCs w:val="16"/>
          <w:shd w:val="clear" w:color="auto" w:fill="FFFFFF"/>
        </w:rPr>
        <w:t>&gt;</w:t>
      </w:r>
    </w:p>
    <w:p w:rsidR="006430A2" w:rsidRPr="00F061AF" w:rsidRDefault="006430A2" w:rsidP="006430A2">
      <w:pPr>
        <w:ind w:left="720"/>
        <w:rPr>
          <w:rStyle w:val="apple-style-span"/>
          <w:rFonts w:ascii="Courier New" w:hAnsi="Courier New" w:cs="Courier New"/>
          <w:color w:val="FF0000"/>
          <w:sz w:val="16"/>
          <w:szCs w:val="16"/>
          <w:shd w:val="clear" w:color="auto" w:fill="FFFFFF"/>
        </w:rPr>
      </w:pPr>
      <w:r w:rsidRPr="00F061AF">
        <w:rPr>
          <w:rStyle w:val="apple-style-span"/>
          <w:rFonts w:ascii="Courier New" w:hAnsi="Courier New" w:cs="Courier New"/>
          <w:color w:val="FF0000"/>
          <w:sz w:val="16"/>
          <w:szCs w:val="16"/>
          <w:shd w:val="clear" w:color="auto" w:fill="FFFFFF"/>
        </w:rPr>
        <w:t xml:space="preserve">            &lt;</w:t>
      </w:r>
      <w:proofErr w:type="spellStart"/>
      <w:r w:rsidRPr="00F061AF">
        <w:rPr>
          <w:rStyle w:val="apple-style-span"/>
          <w:rFonts w:ascii="Courier New" w:hAnsi="Courier New" w:cs="Courier New"/>
          <w:color w:val="FF0000"/>
          <w:sz w:val="16"/>
          <w:szCs w:val="16"/>
          <w:shd w:val="clear" w:color="auto" w:fill="FFFFFF"/>
        </w:rPr>
        <w:t>gco</w:t>
      </w:r>
      <w:proofErr w:type="gramStart"/>
      <w:r w:rsidRPr="00F061AF">
        <w:rPr>
          <w:rStyle w:val="apple-style-span"/>
          <w:rFonts w:ascii="Courier New" w:hAnsi="Courier New" w:cs="Courier New"/>
          <w:color w:val="FF0000"/>
          <w:sz w:val="16"/>
          <w:szCs w:val="16"/>
          <w:shd w:val="clear" w:color="auto" w:fill="FFFFFF"/>
        </w:rPr>
        <w:t>:CharacterString</w:t>
      </w:r>
      <w:proofErr w:type="spellEnd"/>
      <w:proofErr w:type="gramEnd"/>
      <w:r w:rsidRPr="00F061AF">
        <w:rPr>
          <w:rStyle w:val="apple-style-span"/>
          <w:rFonts w:ascii="Courier New" w:hAnsi="Courier New" w:cs="Courier New"/>
          <w:color w:val="FF0000"/>
          <w:sz w:val="16"/>
          <w:szCs w:val="16"/>
          <w:shd w:val="clear" w:color="auto" w:fill="FFFFFF"/>
        </w:rPr>
        <w:t>&gt;GTSPriority3&lt;/</w:t>
      </w:r>
      <w:proofErr w:type="spellStart"/>
      <w:r w:rsidRPr="00F061AF">
        <w:rPr>
          <w:rStyle w:val="apple-style-span"/>
          <w:rFonts w:ascii="Courier New" w:hAnsi="Courier New" w:cs="Courier New"/>
          <w:color w:val="FF0000"/>
          <w:sz w:val="16"/>
          <w:szCs w:val="16"/>
          <w:shd w:val="clear" w:color="auto" w:fill="FFFFFF"/>
        </w:rPr>
        <w:t>gco:CharacterString</w:t>
      </w:r>
      <w:proofErr w:type="spellEnd"/>
      <w:r w:rsidRPr="00F061AF">
        <w:rPr>
          <w:rStyle w:val="apple-style-span"/>
          <w:rFonts w:ascii="Courier New" w:hAnsi="Courier New" w:cs="Courier New"/>
          <w:color w:val="FF0000"/>
          <w:sz w:val="16"/>
          <w:szCs w:val="16"/>
          <w:shd w:val="clear" w:color="auto" w:fill="FFFFFF"/>
        </w:rPr>
        <w:t>&gt;</w:t>
      </w:r>
    </w:p>
    <w:p w:rsidR="006430A2" w:rsidRPr="00F061AF" w:rsidRDefault="006430A2" w:rsidP="006430A2">
      <w:pPr>
        <w:ind w:left="720"/>
        <w:rPr>
          <w:rStyle w:val="apple-style-span"/>
          <w:rFonts w:ascii="Courier New" w:hAnsi="Courier New" w:cs="Courier New"/>
          <w:color w:val="FF0000"/>
          <w:sz w:val="16"/>
          <w:szCs w:val="16"/>
          <w:shd w:val="clear" w:color="auto" w:fill="FFFFFF"/>
        </w:rPr>
      </w:pPr>
      <w:r w:rsidRPr="00F061AF">
        <w:rPr>
          <w:rStyle w:val="apple-style-span"/>
          <w:rFonts w:ascii="Courier New" w:hAnsi="Courier New" w:cs="Courier New"/>
          <w:color w:val="FF0000"/>
          <w:sz w:val="16"/>
          <w:szCs w:val="16"/>
          <w:shd w:val="clear" w:color="auto" w:fill="FFFFFF"/>
        </w:rPr>
        <w:t xml:space="preserve">        &lt;/</w:t>
      </w:r>
      <w:proofErr w:type="spellStart"/>
      <w:r w:rsidRPr="00F061AF">
        <w:rPr>
          <w:rStyle w:val="apple-style-span"/>
          <w:rFonts w:ascii="Courier New" w:hAnsi="Courier New" w:cs="Courier New"/>
          <w:color w:val="FF0000"/>
          <w:sz w:val="16"/>
          <w:szCs w:val="16"/>
          <w:shd w:val="clear" w:color="auto" w:fill="FFFFFF"/>
        </w:rPr>
        <w:t>gmd</w:t>
      </w:r>
      <w:proofErr w:type="gramStart"/>
      <w:r w:rsidRPr="00F061AF">
        <w:rPr>
          <w:rStyle w:val="apple-style-span"/>
          <w:rFonts w:ascii="Courier New" w:hAnsi="Courier New" w:cs="Courier New"/>
          <w:color w:val="FF0000"/>
          <w:sz w:val="16"/>
          <w:szCs w:val="16"/>
          <w:shd w:val="clear" w:color="auto" w:fill="FFFFFF"/>
        </w:rPr>
        <w:t>:otherConstraints</w:t>
      </w:r>
      <w:proofErr w:type="spellEnd"/>
      <w:proofErr w:type="gramEnd"/>
      <w:r w:rsidRPr="00F061AF">
        <w:rPr>
          <w:rStyle w:val="apple-style-span"/>
          <w:rFonts w:ascii="Courier New" w:hAnsi="Courier New" w:cs="Courier New"/>
          <w:color w:val="FF0000"/>
          <w:sz w:val="16"/>
          <w:szCs w:val="16"/>
          <w:shd w:val="clear" w:color="auto" w:fill="FFFFFF"/>
        </w:rPr>
        <w:t>&gt;</w:t>
      </w:r>
    </w:p>
    <w:p w:rsidR="006430A2" w:rsidRPr="00F061AF" w:rsidRDefault="006430A2" w:rsidP="006430A2">
      <w:pPr>
        <w:ind w:left="720"/>
        <w:rPr>
          <w:rStyle w:val="apple-style-span"/>
          <w:rFonts w:ascii="Courier New" w:hAnsi="Courier New" w:cs="Courier New"/>
          <w:color w:val="FF0000"/>
          <w:sz w:val="16"/>
          <w:szCs w:val="16"/>
          <w:shd w:val="clear" w:color="auto" w:fill="FFFFFF"/>
        </w:rPr>
      </w:pPr>
      <w:r w:rsidRPr="00F061AF">
        <w:rPr>
          <w:rStyle w:val="apple-style-span"/>
          <w:rFonts w:ascii="Courier New" w:hAnsi="Courier New" w:cs="Courier New"/>
          <w:color w:val="FF0000"/>
          <w:sz w:val="16"/>
          <w:szCs w:val="16"/>
          <w:shd w:val="clear" w:color="auto" w:fill="FFFFFF"/>
        </w:rPr>
        <w:t xml:space="preserve">    &lt;/</w:t>
      </w:r>
      <w:proofErr w:type="spellStart"/>
      <w:r w:rsidRPr="00F061AF">
        <w:rPr>
          <w:rStyle w:val="apple-style-span"/>
          <w:rFonts w:ascii="Courier New" w:hAnsi="Courier New" w:cs="Courier New"/>
          <w:color w:val="FF0000"/>
          <w:sz w:val="16"/>
          <w:szCs w:val="16"/>
          <w:shd w:val="clear" w:color="auto" w:fill="FFFFFF"/>
        </w:rPr>
        <w:t>gmd</w:t>
      </w:r>
      <w:proofErr w:type="gramStart"/>
      <w:r w:rsidRPr="00F061AF">
        <w:rPr>
          <w:rStyle w:val="apple-style-span"/>
          <w:rFonts w:ascii="Courier New" w:hAnsi="Courier New" w:cs="Courier New"/>
          <w:color w:val="FF0000"/>
          <w:sz w:val="16"/>
          <w:szCs w:val="16"/>
          <w:shd w:val="clear" w:color="auto" w:fill="FFFFFF"/>
        </w:rPr>
        <w:t>:MD</w:t>
      </w:r>
      <w:proofErr w:type="gramEnd"/>
      <w:r w:rsidRPr="00F061AF">
        <w:rPr>
          <w:rStyle w:val="apple-style-span"/>
          <w:rFonts w:ascii="Courier New" w:hAnsi="Courier New" w:cs="Courier New"/>
          <w:color w:val="FF0000"/>
          <w:sz w:val="16"/>
          <w:szCs w:val="16"/>
          <w:shd w:val="clear" w:color="auto" w:fill="FFFFFF"/>
        </w:rPr>
        <w:t>_LegalConstraints</w:t>
      </w:r>
      <w:proofErr w:type="spellEnd"/>
      <w:r w:rsidRPr="00F061AF">
        <w:rPr>
          <w:rStyle w:val="apple-style-span"/>
          <w:rFonts w:ascii="Courier New" w:hAnsi="Courier New" w:cs="Courier New"/>
          <w:color w:val="FF0000"/>
          <w:sz w:val="16"/>
          <w:szCs w:val="16"/>
          <w:shd w:val="clear" w:color="auto" w:fill="FFFFFF"/>
        </w:rPr>
        <w:t>&gt;</w:t>
      </w:r>
    </w:p>
    <w:p w:rsidR="006430A2" w:rsidRPr="006430A2" w:rsidRDefault="006430A2" w:rsidP="006430A2">
      <w:pPr>
        <w:ind w:left="720"/>
        <w:rPr>
          <w:rStyle w:val="apple-style-span"/>
          <w:rFonts w:ascii="Courier New" w:hAnsi="Courier New" w:cs="Courier New"/>
          <w:color w:val="222222"/>
          <w:sz w:val="16"/>
          <w:szCs w:val="16"/>
          <w:shd w:val="clear" w:color="auto" w:fill="FFFFFF"/>
        </w:rPr>
      </w:pPr>
      <w:r w:rsidRPr="00F061AF">
        <w:rPr>
          <w:rStyle w:val="apple-style-span"/>
          <w:rFonts w:ascii="Courier New" w:hAnsi="Courier New" w:cs="Courier New"/>
          <w:color w:val="FF0000"/>
          <w:sz w:val="16"/>
          <w:szCs w:val="16"/>
          <w:shd w:val="clear" w:color="auto" w:fill="FFFFFF"/>
        </w:rPr>
        <w:t>&lt;/</w:t>
      </w:r>
      <w:proofErr w:type="spellStart"/>
      <w:r w:rsidRPr="00F061AF">
        <w:rPr>
          <w:rStyle w:val="apple-style-span"/>
          <w:rFonts w:ascii="Courier New" w:hAnsi="Courier New" w:cs="Courier New"/>
          <w:color w:val="FF0000"/>
          <w:sz w:val="16"/>
          <w:szCs w:val="16"/>
          <w:shd w:val="clear" w:color="auto" w:fill="FFFFFF"/>
        </w:rPr>
        <w:t>gmd</w:t>
      </w:r>
      <w:proofErr w:type="gramStart"/>
      <w:r w:rsidRPr="00F061AF">
        <w:rPr>
          <w:rStyle w:val="apple-style-span"/>
          <w:rFonts w:ascii="Courier New" w:hAnsi="Courier New" w:cs="Courier New"/>
          <w:color w:val="FF0000"/>
          <w:sz w:val="16"/>
          <w:szCs w:val="16"/>
          <w:shd w:val="clear" w:color="auto" w:fill="FFFFFF"/>
        </w:rPr>
        <w:t>:resourceConstraints</w:t>
      </w:r>
      <w:proofErr w:type="spellEnd"/>
      <w:proofErr w:type="gramEnd"/>
      <w:r w:rsidRPr="00F061AF">
        <w:rPr>
          <w:rStyle w:val="apple-style-span"/>
          <w:rFonts w:ascii="Courier New" w:hAnsi="Courier New" w:cs="Courier New"/>
          <w:color w:val="FF0000"/>
          <w:sz w:val="16"/>
          <w:szCs w:val="16"/>
          <w:shd w:val="clear" w:color="auto" w:fill="FFFFFF"/>
        </w:rPr>
        <w:t>&gt;</w:t>
      </w:r>
    </w:p>
    <w:p w:rsidR="006430A2" w:rsidRDefault="006430A2">
      <w:pPr>
        <w:rPr>
          <w:rStyle w:val="apple-style-span"/>
          <w:rFonts w:ascii="Arial" w:hAnsi="Arial" w:cs="Arial"/>
          <w:color w:val="222222"/>
          <w:sz w:val="20"/>
          <w:szCs w:val="20"/>
          <w:shd w:val="clear" w:color="auto" w:fill="FFFFFF"/>
        </w:rPr>
      </w:pPr>
      <w:r>
        <w:rPr>
          <w:rStyle w:val="apple-style-span"/>
          <w:rFonts w:ascii="Arial" w:hAnsi="Arial" w:cs="Arial"/>
          <w:color w:val="222222"/>
          <w:sz w:val="20"/>
          <w:szCs w:val="20"/>
          <w:shd w:val="clear" w:color="auto" w:fill="FFFFFF"/>
        </w:rPr>
        <w:t>[</w:t>
      </w:r>
      <w:proofErr w:type="gramStart"/>
      <w:r w:rsidRPr="006430A2">
        <w:rPr>
          <w:rStyle w:val="apple-style-span"/>
          <w:rFonts w:ascii="Arial" w:hAnsi="Arial" w:cs="Arial"/>
          <w:color w:val="76923C" w:themeColor="accent3" w:themeShade="BF"/>
          <w:sz w:val="20"/>
          <w:szCs w:val="20"/>
          <w:shd w:val="clear" w:color="auto" w:fill="FFFFFF"/>
        </w:rPr>
        <w:t>note</w:t>
      </w:r>
      <w:proofErr w:type="gramEnd"/>
      <w:r w:rsidRPr="006430A2">
        <w:rPr>
          <w:rStyle w:val="apple-style-span"/>
          <w:rFonts w:ascii="Arial" w:hAnsi="Arial" w:cs="Arial"/>
          <w:color w:val="76923C" w:themeColor="accent3" w:themeShade="BF"/>
          <w:sz w:val="20"/>
          <w:szCs w:val="20"/>
          <w:shd w:val="clear" w:color="auto" w:fill="FFFFFF"/>
        </w:rPr>
        <w:t xml:space="preserve"> the use of “</w:t>
      </w:r>
      <w:proofErr w:type="spellStart"/>
      <w:r w:rsidRPr="00F061AF">
        <w:rPr>
          <w:rStyle w:val="apple-style-span"/>
          <w:rFonts w:cstheme="minorHAnsi"/>
          <w:color w:val="76923C" w:themeColor="accent3" w:themeShade="BF"/>
          <w:sz w:val="20"/>
          <w:szCs w:val="20"/>
          <w:shd w:val="clear" w:color="auto" w:fill="FFFFFF"/>
        </w:rPr>
        <w:t>WMOEssential</w:t>
      </w:r>
      <w:proofErr w:type="spellEnd"/>
      <w:r w:rsidRPr="006430A2">
        <w:rPr>
          <w:rStyle w:val="apple-style-span"/>
          <w:rFonts w:ascii="Arial" w:hAnsi="Arial" w:cs="Arial"/>
          <w:color w:val="76923C" w:themeColor="accent3" w:themeShade="BF"/>
          <w:sz w:val="20"/>
          <w:szCs w:val="20"/>
          <w:shd w:val="clear" w:color="auto" w:fill="FFFFFF"/>
        </w:rPr>
        <w:t xml:space="preserve">” and “GTSPriority3” terms; as suggested by </w:t>
      </w:r>
      <w:proofErr w:type="spellStart"/>
      <w:r w:rsidRPr="006430A2">
        <w:rPr>
          <w:rStyle w:val="apple-style-span"/>
          <w:rFonts w:ascii="Arial" w:hAnsi="Arial" w:cs="Arial"/>
          <w:color w:val="76923C" w:themeColor="accent3" w:themeShade="BF"/>
          <w:sz w:val="20"/>
          <w:szCs w:val="20"/>
          <w:shd w:val="clear" w:color="auto" w:fill="FFFFFF"/>
        </w:rPr>
        <w:t>Jurgen</w:t>
      </w:r>
      <w:proofErr w:type="spellEnd"/>
      <w:r w:rsidRPr="006430A2">
        <w:rPr>
          <w:rStyle w:val="apple-style-span"/>
          <w:rFonts w:ascii="Arial" w:hAnsi="Arial" w:cs="Arial"/>
          <w:color w:val="76923C" w:themeColor="accent3" w:themeShade="BF"/>
          <w:sz w:val="20"/>
          <w:szCs w:val="20"/>
          <w:shd w:val="clear" w:color="auto" w:fill="FFFFFF"/>
        </w:rPr>
        <w:t xml:space="preserve"> and Ted we should use the </w:t>
      </w:r>
      <w:proofErr w:type="spellStart"/>
      <w:r w:rsidRPr="006430A2">
        <w:rPr>
          <w:rStyle w:val="apple-style-span"/>
          <w:rFonts w:ascii="Arial" w:hAnsi="Arial" w:cs="Arial"/>
          <w:color w:val="76923C" w:themeColor="accent3" w:themeShade="BF"/>
          <w:sz w:val="20"/>
          <w:szCs w:val="20"/>
          <w:shd w:val="clear" w:color="auto" w:fill="FFFFFF"/>
        </w:rPr>
        <w:t>gml:identifier</w:t>
      </w:r>
      <w:proofErr w:type="spellEnd"/>
      <w:r w:rsidRPr="006430A2">
        <w:rPr>
          <w:rStyle w:val="apple-style-span"/>
          <w:rFonts w:ascii="Arial" w:hAnsi="Arial" w:cs="Arial"/>
          <w:color w:val="76923C" w:themeColor="accent3" w:themeShade="BF"/>
          <w:sz w:val="20"/>
          <w:szCs w:val="20"/>
          <w:shd w:val="clear" w:color="auto" w:fill="FFFFFF"/>
        </w:rPr>
        <w:t xml:space="preserve"> element from the </w:t>
      </w:r>
      <w:proofErr w:type="spellStart"/>
      <w:r w:rsidRPr="006430A2">
        <w:rPr>
          <w:rStyle w:val="apple-style-span"/>
          <w:rFonts w:ascii="Arial" w:hAnsi="Arial" w:cs="Arial"/>
          <w:color w:val="76923C" w:themeColor="accent3" w:themeShade="BF"/>
          <w:sz w:val="20"/>
          <w:szCs w:val="20"/>
          <w:shd w:val="clear" w:color="auto" w:fill="FFFFFF"/>
        </w:rPr>
        <w:t>codelist</w:t>
      </w:r>
      <w:proofErr w:type="spellEnd"/>
      <w:r w:rsidRPr="006430A2">
        <w:rPr>
          <w:rStyle w:val="apple-style-span"/>
          <w:rFonts w:ascii="Arial" w:hAnsi="Arial" w:cs="Arial"/>
          <w:color w:val="76923C" w:themeColor="accent3" w:themeShade="BF"/>
          <w:sz w:val="20"/>
          <w:szCs w:val="20"/>
          <w:shd w:val="clear" w:color="auto" w:fill="FFFFFF"/>
        </w:rPr>
        <w:t xml:space="preserve"> – RECOMMENDATIONS 2 and 7 refer</w:t>
      </w:r>
      <w:r>
        <w:rPr>
          <w:rStyle w:val="apple-style-span"/>
          <w:rFonts w:ascii="Arial" w:hAnsi="Arial" w:cs="Arial"/>
          <w:color w:val="222222"/>
          <w:sz w:val="20"/>
          <w:szCs w:val="20"/>
          <w:shd w:val="clear" w:color="auto" w:fill="FFFFFF"/>
        </w:rPr>
        <w:t>]</w:t>
      </w:r>
    </w:p>
    <w:p w:rsidR="006430A2" w:rsidRDefault="006430A2">
      <w:pPr>
        <w:rPr>
          <w:rStyle w:val="apple-style-span"/>
          <w:rFonts w:ascii="Arial" w:hAnsi="Arial" w:cs="Arial"/>
          <w:color w:val="222222"/>
          <w:sz w:val="20"/>
          <w:szCs w:val="20"/>
          <w:shd w:val="clear" w:color="auto" w:fill="FFFFFF"/>
        </w:rPr>
      </w:pPr>
    </w:p>
    <w:p w:rsidR="006430A2" w:rsidRDefault="006430A2" w:rsidP="00F061AF">
      <w:r w:rsidRPr="001F7671">
        <w:rPr>
          <w:rFonts w:ascii="Arial" w:eastAsia="Times New Roman" w:hAnsi="Arial" w:cs="Arial"/>
          <w:color w:val="222222"/>
          <w:sz w:val="20"/>
          <w:szCs w:val="20"/>
          <w:shd w:val="clear" w:color="auto" w:fill="FFFFFF"/>
          <w:lang w:eastAsia="en-GB"/>
        </w:rPr>
        <w:t>The WMO Data Policy is considered to be a LEGAL CONSTRAINT.</w:t>
      </w:r>
      <w:r w:rsidR="00F061AF">
        <w:rPr>
          <w:rFonts w:ascii="Arial" w:eastAsia="Times New Roman" w:hAnsi="Arial" w:cs="Arial"/>
          <w:color w:val="222222"/>
          <w:sz w:val="20"/>
          <w:szCs w:val="20"/>
          <w:shd w:val="clear" w:color="auto" w:fill="FFFFFF"/>
          <w:lang w:eastAsia="en-GB"/>
        </w:rPr>
        <w:t xml:space="preserve"> More details on WMO Data Policy (</w:t>
      </w:r>
      <w:r w:rsidRPr="001F7671">
        <w:rPr>
          <w:rFonts w:ascii="Arial" w:eastAsia="Times New Roman" w:hAnsi="Arial" w:cs="Arial"/>
          <w:color w:val="222222"/>
          <w:sz w:val="20"/>
          <w:szCs w:val="20"/>
          <w:shd w:val="clear" w:color="auto" w:fill="FFFFFF"/>
          <w:lang w:eastAsia="en-GB"/>
        </w:rPr>
        <w:t>WMO Resolution 40 and Resolution 25</w:t>
      </w:r>
      <w:r w:rsidR="00F061AF">
        <w:rPr>
          <w:rFonts w:ascii="Arial" w:eastAsia="Times New Roman" w:hAnsi="Arial" w:cs="Arial"/>
          <w:color w:val="222222"/>
          <w:sz w:val="20"/>
          <w:szCs w:val="20"/>
          <w:shd w:val="clear" w:color="auto" w:fill="FFFFFF"/>
          <w:lang w:eastAsia="en-GB"/>
        </w:rPr>
        <w:t>)</w:t>
      </w:r>
      <w:r w:rsidRPr="001F7671">
        <w:rPr>
          <w:rFonts w:ascii="Arial" w:eastAsia="Times New Roman" w:hAnsi="Arial" w:cs="Arial"/>
          <w:color w:val="222222"/>
          <w:sz w:val="20"/>
          <w:szCs w:val="20"/>
          <w:shd w:val="clear" w:color="auto" w:fill="FFFFFF"/>
          <w:lang w:eastAsia="en-GB"/>
        </w:rPr>
        <w:t xml:space="preserve"> are described online here: </w:t>
      </w:r>
      <w:hyperlink r:id="rId15" w:tgtFrame="_blank" w:history="1">
        <w:r w:rsidRPr="001F7671">
          <w:rPr>
            <w:rFonts w:ascii="Arial" w:eastAsia="Times New Roman" w:hAnsi="Arial" w:cs="Arial"/>
            <w:color w:val="2200CC"/>
            <w:sz w:val="20"/>
            <w:szCs w:val="20"/>
            <w:u w:val="single"/>
            <w:shd w:val="clear" w:color="auto" w:fill="FFFFFF"/>
            <w:lang w:eastAsia="en-GB"/>
          </w:rPr>
          <w:t>http://www.wmo.int/pages/about/exchangingdata_en.html</w:t>
        </w:r>
      </w:hyperlink>
      <w:r w:rsidRPr="001F7671">
        <w:rPr>
          <w:rFonts w:ascii="Arial" w:eastAsia="Times New Roman" w:hAnsi="Arial" w:cs="Arial"/>
          <w:color w:val="222222"/>
          <w:sz w:val="20"/>
          <w:szCs w:val="20"/>
          <w:shd w:val="clear" w:color="auto" w:fill="FFFFFF"/>
          <w:lang w:eastAsia="en-GB"/>
        </w:rPr>
        <w:t>. </w:t>
      </w:r>
    </w:p>
    <w:p w:rsidR="006430A2" w:rsidRDefault="006430A2">
      <w:pPr>
        <w:rPr>
          <w:rStyle w:val="apple-style-span"/>
          <w:rFonts w:ascii="Arial" w:hAnsi="Arial" w:cs="Arial"/>
          <w:color w:val="222222"/>
          <w:sz w:val="20"/>
          <w:szCs w:val="20"/>
          <w:shd w:val="clear" w:color="auto" w:fill="FFFFFF"/>
        </w:rPr>
      </w:pPr>
    </w:p>
    <w:p w:rsidR="000E1388" w:rsidRDefault="006430A2">
      <w:pPr>
        <w:rPr>
          <w:ins w:id="159" w:author="Jeremy" w:date="2011-09-20T22:56:00Z"/>
          <w:rStyle w:val="apple-style-span"/>
          <w:rFonts w:ascii="Arial" w:hAnsi="Arial" w:cs="Arial"/>
          <w:color w:val="222222"/>
          <w:sz w:val="20"/>
          <w:szCs w:val="20"/>
          <w:shd w:val="clear" w:color="auto" w:fill="FFFFFF"/>
        </w:rPr>
      </w:pPr>
      <w:r>
        <w:rPr>
          <w:rStyle w:val="apple-style-span"/>
          <w:rFonts w:ascii="Arial" w:hAnsi="Arial" w:cs="Arial"/>
          <w:color w:val="222222"/>
          <w:sz w:val="20"/>
          <w:szCs w:val="20"/>
          <w:shd w:val="clear" w:color="auto" w:fill="FFFFFF"/>
        </w:rPr>
        <w:t>The GTS Priority is considered to be a LEGAL CONSTRAINT.</w:t>
      </w:r>
    </w:p>
    <w:p w:rsidR="000E1388" w:rsidRDefault="000E1388">
      <w:pPr>
        <w:rPr>
          <w:ins w:id="160" w:author="Jeremy" w:date="2011-09-20T22:58:00Z"/>
          <w:rStyle w:val="apple-style-span"/>
          <w:rFonts w:ascii="Arial" w:hAnsi="Arial" w:cs="Arial"/>
          <w:color w:val="222222"/>
          <w:sz w:val="20"/>
          <w:szCs w:val="20"/>
          <w:shd w:val="clear" w:color="auto" w:fill="FFFFFF"/>
        </w:rPr>
      </w:pPr>
    </w:p>
    <w:p w:rsidR="000E1388" w:rsidRDefault="000E1388">
      <w:pPr>
        <w:rPr>
          <w:ins w:id="161" w:author="Jeremy" w:date="2011-09-20T22:58:00Z"/>
          <w:rStyle w:val="apple-style-span"/>
          <w:rFonts w:ascii="Arial" w:hAnsi="Arial" w:cs="Arial"/>
          <w:color w:val="222222"/>
          <w:sz w:val="20"/>
          <w:szCs w:val="20"/>
          <w:shd w:val="clear" w:color="auto" w:fill="FFFFFF"/>
        </w:rPr>
      </w:pPr>
      <w:moveToRangeStart w:id="162" w:author="Jeremy" w:date="2011-09-20T22:58:00Z" w:name="move304322828"/>
      <w:moveTo w:id="163" w:author="Jeremy" w:date="2011-09-20T22:58:00Z">
        <w:r w:rsidRPr="00F061AF">
          <w:rPr>
            <w:rStyle w:val="apple-style-span"/>
            <w:rFonts w:ascii="Arial" w:hAnsi="Arial" w:cs="Arial"/>
            <w:color w:val="FF0000"/>
            <w:sz w:val="20"/>
            <w:szCs w:val="20"/>
            <w:shd w:val="clear" w:color="auto" w:fill="FFFFFF"/>
          </w:rPr>
          <w:t>Both WMO Data Policy and GTS Priority are considered to apply to both USE and ACCESS of data.</w:t>
        </w:r>
      </w:moveTo>
      <w:moveToRangeEnd w:id="162"/>
    </w:p>
    <w:p w:rsidR="000E1388" w:rsidRDefault="000E1388">
      <w:pPr>
        <w:rPr>
          <w:ins w:id="164" w:author="Jeremy" w:date="2011-09-20T22:56:00Z"/>
          <w:rStyle w:val="apple-style-span"/>
          <w:rFonts w:ascii="Arial" w:hAnsi="Arial" w:cs="Arial"/>
          <w:color w:val="222222"/>
          <w:sz w:val="20"/>
          <w:szCs w:val="20"/>
          <w:shd w:val="clear" w:color="auto" w:fill="FFFFFF"/>
        </w:rPr>
      </w:pPr>
    </w:p>
    <w:p w:rsidR="000E1388" w:rsidRDefault="000E1388">
      <w:pPr>
        <w:rPr>
          <w:rStyle w:val="apple-style-span"/>
          <w:rFonts w:ascii="Arial" w:hAnsi="Arial" w:cs="Arial"/>
          <w:color w:val="222222"/>
          <w:sz w:val="20"/>
          <w:szCs w:val="20"/>
          <w:shd w:val="clear" w:color="auto" w:fill="FFFFFF"/>
        </w:rPr>
      </w:pPr>
      <w:commentRangeStart w:id="165"/>
      <w:ins w:id="166" w:author="Jeremy" w:date="2011-09-20T22:56:00Z">
        <w:r>
          <w:rPr>
            <w:rStyle w:val="apple-style-span"/>
            <w:rFonts w:ascii="Arial" w:hAnsi="Arial" w:cs="Arial"/>
            <w:color w:val="222222"/>
            <w:sz w:val="20"/>
            <w:szCs w:val="20"/>
            <w:shd w:val="clear" w:color="auto" w:fill="FFFFFF"/>
          </w:rPr>
          <w:lastRenderedPageBreak/>
          <w:t xml:space="preserve">The absence of both </w:t>
        </w:r>
        <w:proofErr w:type="spellStart"/>
        <w:r w:rsidRPr="000E1388">
          <w:rPr>
            <w:rStyle w:val="apple-style-span"/>
            <w:rFonts w:ascii="Courier New" w:hAnsi="Courier New" w:cs="Courier New"/>
            <w:color w:val="222222"/>
            <w:sz w:val="16"/>
            <w:szCs w:val="20"/>
            <w:shd w:val="clear" w:color="auto" w:fill="FFFFFF"/>
          </w:rPr>
          <w:t>gmd</w:t>
        </w:r>
        <w:proofErr w:type="gramStart"/>
        <w:r w:rsidRPr="000E1388">
          <w:rPr>
            <w:rStyle w:val="apple-style-span"/>
            <w:rFonts w:ascii="Courier New" w:hAnsi="Courier New" w:cs="Courier New"/>
            <w:color w:val="222222"/>
            <w:sz w:val="16"/>
            <w:szCs w:val="20"/>
            <w:shd w:val="clear" w:color="auto" w:fill="FFFFFF"/>
          </w:rPr>
          <w:t>:accessConstraints</w:t>
        </w:r>
        <w:proofErr w:type="spellEnd"/>
        <w:proofErr w:type="gramEnd"/>
        <w:r w:rsidRPr="000E1388">
          <w:rPr>
            <w:rStyle w:val="apple-style-span"/>
            <w:rFonts w:ascii="Arial" w:hAnsi="Arial" w:cs="Arial"/>
            <w:color w:val="222222"/>
            <w:sz w:val="16"/>
            <w:szCs w:val="20"/>
            <w:shd w:val="clear" w:color="auto" w:fill="FFFFFF"/>
          </w:rPr>
          <w:t xml:space="preserve"> </w:t>
        </w:r>
        <w:r>
          <w:rPr>
            <w:rStyle w:val="apple-style-span"/>
            <w:rFonts w:ascii="Arial" w:hAnsi="Arial" w:cs="Arial"/>
            <w:color w:val="222222"/>
            <w:sz w:val="20"/>
            <w:szCs w:val="20"/>
            <w:shd w:val="clear" w:color="auto" w:fill="FFFFFF"/>
          </w:rPr>
          <w:t xml:space="preserve">and </w:t>
        </w:r>
        <w:proofErr w:type="spellStart"/>
        <w:r w:rsidRPr="000E1388">
          <w:rPr>
            <w:rStyle w:val="apple-style-span"/>
            <w:rFonts w:ascii="Courier New" w:hAnsi="Courier New" w:cs="Courier New"/>
            <w:color w:val="222222"/>
            <w:sz w:val="16"/>
            <w:szCs w:val="20"/>
            <w:shd w:val="clear" w:color="auto" w:fill="FFFFFF"/>
          </w:rPr>
          <w:t>gmd:useConstraints</w:t>
        </w:r>
        <w:proofErr w:type="spellEnd"/>
        <w:r>
          <w:rPr>
            <w:rStyle w:val="apple-style-span"/>
            <w:rFonts w:ascii="Arial" w:hAnsi="Arial" w:cs="Arial"/>
            <w:color w:val="222222"/>
            <w:sz w:val="20"/>
            <w:szCs w:val="20"/>
            <w:shd w:val="clear" w:color="auto" w:fill="FFFFFF"/>
          </w:rPr>
          <w:t xml:space="preserve"> shall be interpreted such that the terms expressed in </w:t>
        </w:r>
        <w:proofErr w:type="spellStart"/>
        <w:r w:rsidRPr="000E1388">
          <w:rPr>
            <w:rStyle w:val="apple-style-span"/>
            <w:rFonts w:ascii="Courier New" w:hAnsi="Courier New" w:cs="Courier New"/>
            <w:color w:val="222222"/>
            <w:sz w:val="16"/>
            <w:szCs w:val="20"/>
            <w:shd w:val="clear" w:color="auto" w:fill="FFFFFF"/>
          </w:rPr>
          <w:t>gmd:otherConstraints</w:t>
        </w:r>
        <w:proofErr w:type="spellEnd"/>
        <w:r>
          <w:rPr>
            <w:rStyle w:val="apple-style-span"/>
            <w:rFonts w:ascii="Arial" w:hAnsi="Arial" w:cs="Arial"/>
            <w:color w:val="222222"/>
            <w:sz w:val="20"/>
            <w:szCs w:val="20"/>
            <w:shd w:val="clear" w:color="auto" w:fill="FFFFFF"/>
          </w:rPr>
          <w:t xml:space="preserve"> apply to both access and use</w:t>
        </w:r>
      </w:ins>
      <w:commentRangeEnd w:id="165"/>
      <w:ins w:id="167" w:author="Jeremy" w:date="2011-09-20T22:58:00Z">
        <w:r>
          <w:rPr>
            <w:rStyle w:val="CommentReference"/>
          </w:rPr>
          <w:commentReference w:id="165"/>
        </w:r>
      </w:ins>
      <w:ins w:id="168" w:author="Jeremy" w:date="2011-09-20T22:56:00Z">
        <w:r>
          <w:rPr>
            <w:rStyle w:val="apple-style-span"/>
            <w:rFonts w:ascii="Arial" w:hAnsi="Arial" w:cs="Arial"/>
            <w:color w:val="222222"/>
            <w:sz w:val="20"/>
            <w:szCs w:val="20"/>
            <w:shd w:val="clear" w:color="auto" w:fill="FFFFFF"/>
          </w:rPr>
          <w:t>.</w:t>
        </w:r>
      </w:ins>
    </w:p>
    <w:p w:rsidR="006430A2" w:rsidRDefault="006430A2">
      <w:pPr>
        <w:rPr>
          <w:rStyle w:val="apple-style-span"/>
          <w:rFonts w:ascii="Arial" w:hAnsi="Arial" w:cs="Arial"/>
          <w:color w:val="222222"/>
          <w:sz w:val="20"/>
          <w:szCs w:val="20"/>
          <w:shd w:val="clear" w:color="auto" w:fill="FFFFFF"/>
        </w:rPr>
      </w:pPr>
    </w:p>
    <w:p w:rsidR="000E1388" w:rsidRDefault="006430A2">
      <w:pPr>
        <w:rPr>
          <w:ins w:id="169" w:author="Jeremy" w:date="2011-09-20T22:58:00Z"/>
          <w:rStyle w:val="apple-style-span"/>
          <w:rFonts w:ascii="Arial" w:hAnsi="Arial" w:cs="Arial"/>
          <w:color w:val="FF0000"/>
          <w:sz w:val="20"/>
          <w:szCs w:val="20"/>
          <w:shd w:val="clear" w:color="auto" w:fill="FFFFFF"/>
        </w:rPr>
      </w:pPr>
      <w:moveFromRangeStart w:id="170" w:author="Jeremy" w:date="2011-09-20T22:58:00Z" w:name="move304322828"/>
      <w:moveFrom w:id="171" w:author="Jeremy" w:date="2011-09-20T22:58:00Z">
        <w:r w:rsidRPr="00F061AF" w:rsidDel="000E1388">
          <w:rPr>
            <w:rStyle w:val="apple-style-span"/>
            <w:rFonts w:ascii="Arial" w:hAnsi="Arial" w:cs="Arial"/>
            <w:color w:val="FF0000"/>
            <w:sz w:val="20"/>
            <w:szCs w:val="20"/>
            <w:shd w:val="clear" w:color="auto" w:fill="FFFFFF"/>
          </w:rPr>
          <w:t xml:space="preserve">Both WMO Data Policy and GTS Priority are considered to apply to both USE and ACCESS of data. </w:t>
        </w:r>
      </w:moveFrom>
      <w:moveFromRangeEnd w:id="170"/>
    </w:p>
    <w:p w:rsidR="006430A2" w:rsidRPr="00F061AF" w:rsidRDefault="006430A2">
      <w:pPr>
        <w:rPr>
          <w:rStyle w:val="apple-style-span"/>
          <w:rFonts w:ascii="Arial" w:hAnsi="Arial" w:cs="Arial"/>
          <w:color w:val="FF0000"/>
          <w:sz w:val="20"/>
          <w:szCs w:val="20"/>
          <w:shd w:val="clear" w:color="auto" w:fill="FFFFFF"/>
        </w:rPr>
      </w:pPr>
      <w:del w:id="172" w:author="Jeremy" w:date="2011-09-20T22:58:00Z">
        <w:r w:rsidRPr="00F061AF" w:rsidDel="000E1388">
          <w:rPr>
            <w:rStyle w:val="apple-style-span"/>
            <w:rFonts w:ascii="Arial" w:hAnsi="Arial" w:cs="Arial"/>
            <w:color w:val="FF0000"/>
            <w:sz w:val="20"/>
            <w:szCs w:val="20"/>
            <w:shd w:val="clear" w:color="auto" w:fill="FFFFFF"/>
          </w:rPr>
          <w:delText xml:space="preserve">It </w:delText>
        </w:r>
      </w:del>
      <w:ins w:id="173" w:author="Jeremy" w:date="2011-09-20T22:58:00Z">
        <w:r w:rsidR="000E1388">
          <w:rPr>
            <w:rStyle w:val="apple-style-span"/>
            <w:rFonts w:ascii="Arial" w:hAnsi="Arial" w:cs="Arial"/>
            <w:color w:val="FF0000"/>
            <w:sz w:val="20"/>
            <w:szCs w:val="20"/>
            <w:shd w:val="clear" w:color="auto" w:fill="FFFFFF"/>
          </w:rPr>
          <w:t>However, i</w:t>
        </w:r>
        <w:r w:rsidR="000E1388" w:rsidRPr="00F061AF">
          <w:rPr>
            <w:rStyle w:val="apple-style-span"/>
            <w:rFonts w:ascii="Arial" w:hAnsi="Arial" w:cs="Arial"/>
            <w:color w:val="FF0000"/>
            <w:sz w:val="20"/>
            <w:szCs w:val="20"/>
            <w:shd w:val="clear" w:color="auto" w:fill="FFFFFF"/>
          </w:rPr>
          <w:t xml:space="preserve">t </w:t>
        </w:r>
      </w:ins>
      <w:r w:rsidRPr="00F061AF">
        <w:rPr>
          <w:rStyle w:val="apple-style-span"/>
          <w:rFonts w:ascii="Arial" w:hAnsi="Arial" w:cs="Arial"/>
          <w:color w:val="FF0000"/>
          <w:sz w:val="20"/>
          <w:szCs w:val="20"/>
          <w:shd w:val="clear" w:color="auto" w:fill="FFFFFF"/>
        </w:rPr>
        <w:t xml:space="preserve">is recommended that the metadata record reflect this by including </w:t>
      </w:r>
      <w:proofErr w:type="spellStart"/>
      <w:r w:rsidRPr="00F061AF">
        <w:rPr>
          <w:rStyle w:val="apple-style-span"/>
          <w:rFonts w:ascii="Courier New" w:hAnsi="Courier New" w:cs="Courier New"/>
          <w:color w:val="FF0000"/>
          <w:sz w:val="18"/>
          <w:szCs w:val="20"/>
          <w:shd w:val="clear" w:color="auto" w:fill="FFFFFF"/>
        </w:rPr>
        <w:t>gmd</w:t>
      </w:r>
      <w:proofErr w:type="gramStart"/>
      <w:r w:rsidRPr="00F061AF">
        <w:rPr>
          <w:rStyle w:val="apple-style-span"/>
          <w:rFonts w:ascii="Courier New" w:hAnsi="Courier New" w:cs="Courier New"/>
          <w:color w:val="FF0000"/>
          <w:sz w:val="18"/>
          <w:szCs w:val="20"/>
          <w:shd w:val="clear" w:color="auto" w:fill="FFFFFF"/>
        </w:rPr>
        <w:t>:useConstraints</w:t>
      </w:r>
      <w:proofErr w:type="spellEnd"/>
      <w:proofErr w:type="gramEnd"/>
      <w:r w:rsidRPr="00F061AF">
        <w:rPr>
          <w:rStyle w:val="apple-style-span"/>
          <w:rFonts w:ascii="Arial" w:hAnsi="Arial" w:cs="Arial"/>
          <w:color w:val="FF0000"/>
          <w:sz w:val="18"/>
          <w:szCs w:val="20"/>
          <w:shd w:val="clear" w:color="auto" w:fill="FFFFFF"/>
        </w:rPr>
        <w:t xml:space="preserve"> </w:t>
      </w:r>
      <w:r w:rsidRPr="00F061AF">
        <w:rPr>
          <w:rStyle w:val="apple-style-span"/>
          <w:rFonts w:ascii="Arial" w:hAnsi="Arial" w:cs="Arial"/>
          <w:color w:val="FF0000"/>
          <w:sz w:val="20"/>
          <w:szCs w:val="20"/>
          <w:shd w:val="clear" w:color="auto" w:fill="FFFFFF"/>
        </w:rPr>
        <w:t xml:space="preserve">and </w:t>
      </w:r>
      <w:proofErr w:type="spellStart"/>
      <w:r w:rsidRPr="00F061AF">
        <w:rPr>
          <w:rStyle w:val="apple-style-span"/>
          <w:rFonts w:ascii="Courier New" w:hAnsi="Courier New" w:cs="Courier New"/>
          <w:color w:val="FF0000"/>
          <w:sz w:val="18"/>
          <w:szCs w:val="20"/>
          <w:shd w:val="clear" w:color="auto" w:fill="FFFFFF"/>
        </w:rPr>
        <w:t>gmd:accessConstraints</w:t>
      </w:r>
      <w:proofErr w:type="spellEnd"/>
      <w:r w:rsidRPr="00F061AF">
        <w:rPr>
          <w:rStyle w:val="apple-style-span"/>
          <w:rFonts w:ascii="Arial" w:hAnsi="Arial" w:cs="Arial"/>
          <w:color w:val="FF0000"/>
          <w:sz w:val="20"/>
          <w:szCs w:val="20"/>
          <w:shd w:val="clear" w:color="auto" w:fill="FFFFFF"/>
        </w:rPr>
        <w:t>. The XML snippet from the previous example is amended as follows:</w:t>
      </w:r>
    </w:p>
    <w:p w:rsidR="006430A2" w:rsidRPr="00F061AF" w:rsidRDefault="006430A2">
      <w:pPr>
        <w:rPr>
          <w:rStyle w:val="apple-style-span"/>
          <w:rFonts w:ascii="Arial" w:hAnsi="Arial" w:cs="Arial"/>
          <w:color w:val="FF0000"/>
          <w:sz w:val="20"/>
          <w:szCs w:val="20"/>
          <w:shd w:val="clear" w:color="auto" w:fill="FFFFFF"/>
        </w:rPr>
      </w:pPr>
    </w:p>
    <w:p w:rsidR="006126F7" w:rsidRPr="00F061AF" w:rsidRDefault="006126F7" w:rsidP="006126F7">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&lt;</w:t>
      </w:r>
      <w:proofErr w:type="spellStart"/>
      <w:proofErr w:type="gramStart"/>
      <w:r w:rsidRPr="00F061AF">
        <w:rPr>
          <w:rStyle w:val="apple-style-span"/>
          <w:rFonts w:ascii="Courier New" w:hAnsi="Courier New" w:cs="Courier New"/>
          <w:color w:val="FF0000"/>
          <w:sz w:val="16"/>
          <w:szCs w:val="20"/>
          <w:shd w:val="clear" w:color="auto" w:fill="FFFFFF"/>
        </w:rPr>
        <w:t>gmd:</w:t>
      </w:r>
      <w:proofErr w:type="gramEnd"/>
      <w:r w:rsidRPr="00F061AF">
        <w:rPr>
          <w:rStyle w:val="apple-style-span"/>
          <w:rFonts w:ascii="Courier New" w:hAnsi="Courier New" w:cs="Courier New"/>
          <w:color w:val="FF0000"/>
          <w:sz w:val="16"/>
          <w:szCs w:val="20"/>
          <w:shd w:val="clear" w:color="auto" w:fill="FFFFFF"/>
        </w:rPr>
        <w:t>resourceConstraints</w:t>
      </w:r>
      <w:proofErr w:type="spellEnd"/>
      <w:r w:rsidRPr="00F061AF">
        <w:rPr>
          <w:rStyle w:val="apple-style-span"/>
          <w:rFonts w:ascii="Courier New" w:hAnsi="Courier New" w:cs="Courier New"/>
          <w:color w:val="FF0000"/>
          <w:sz w:val="16"/>
          <w:szCs w:val="20"/>
          <w:shd w:val="clear" w:color="auto" w:fill="FFFFFF"/>
        </w:rPr>
        <w:t>&gt;</w:t>
      </w:r>
    </w:p>
    <w:p w:rsidR="00BD19C0" w:rsidRPr="00F061AF" w:rsidRDefault="006126F7" w:rsidP="00BD19C0">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&lt;</w:t>
      </w:r>
      <w:proofErr w:type="spellStart"/>
      <w:proofErr w:type="gramStart"/>
      <w:r w:rsidRPr="00F061AF">
        <w:rPr>
          <w:rStyle w:val="apple-style-span"/>
          <w:rFonts w:ascii="Courier New" w:hAnsi="Courier New" w:cs="Courier New"/>
          <w:color w:val="FF0000"/>
          <w:sz w:val="16"/>
          <w:szCs w:val="20"/>
          <w:shd w:val="clear" w:color="auto" w:fill="FFFFFF"/>
        </w:rPr>
        <w:t>gmd:</w:t>
      </w:r>
      <w:proofErr w:type="gramEnd"/>
      <w:r w:rsidRPr="00F061AF">
        <w:rPr>
          <w:rStyle w:val="apple-style-span"/>
          <w:rFonts w:ascii="Courier New" w:hAnsi="Courier New" w:cs="Courier New"/>
          <w:color w:val="FF0000"/>
          <w:sz w:val="16"/>
          <w:szCs w:val="20"/>
          <w:shd w:val="clear" w:color="auto" w:fill="FFFFFF"/>
        </w:rPr>
        <w:t>MD_LegalConstraints</w:t>
      </w:r>
      <w:proofErr w:type="spellEnd"/>
      <w:r w:rsidRPr="00F061AF">
        <w:rPr>
          <w:rStyle w:val="apple-style-span"/>
          <w:rFonts w:ascii="Courier New" w:hAnsi="Courier New" w:cs="Courier New"/>
          <w:color w:val="FF0000"/>
          <w:sz w:val="16"/>
          <w:szCs w:val="20"/>
          <w:shd w:val="clear" w:color="auto" w:fill="FFFFFF"/>
        </w:rPr>
        <w:t>&gt;</w:t>
      </w:r>
    </w:p>
    <w:p w:rsidR="00BD19C0" w:rsidRPr="00F061AF" w:rsidRDefault="00BD19C0" w:rsidP="00BD19C0">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&lt;</w:t>
      </w:r>
      <w:proofErr w:type="spellStart"/>
      <w:proofErr w:type="gramStart"/>
      <w:r w:rsidRPr="00F061AF">
        <w:rPr>
          <w:rStyle w:val="apple-style-span"/>
          <w:rFonts w:ascii="Courier New" w:hAnsi="Courier New" w:cs="Courier New"/>
          <w:color w:val="FF0000"/>
          <w:sz w:val="16"/>
          <w:szCs w:val="20"/>
          <w:shd w:val="clear" w:color="auto" w:fill="FFFFFF"/>
        </w:rPr>
        <w:t>gmd:</w:t>
      </w:r>
      <w:proofErr w:type="gramEnd"/>
      <w:r w:rsidRPr="00F061AF">
        <w:rPr>
          <w:rStyle w:val="apple-style-span"/>
          <w:rFonts w:ascii="Courier New" w:hAnsi="Courier New" w:cs="Courier New"/>
          <w:color w:val="FF0000"/>
          <w:sz w:val="16"/>
          <w:szCs w:val="20"/>
          <w:shd w:val="clear" w:color="auto" w:fill="FFFFFF"/>
        </w:rPr>
        <w:t>accessConstraints</w:t>
      </w:r>
      <w:proofErr w:type="spellEnd"/>
      <w:r w:rsidRPr="00F061AF">
        <w:rPr>
          <w:rStyle w:val="apple-style-span"/>
          <w:rFonts w:ascii="Courier New" w:hAnsi="Courier New" w:cs="Courier New"/>
          <w:color w:val="FF0000"/>
          <w:sz w:val="16"/>
          <w:szCs w:val="20"/>
          <w:shd w:val="clear" w:color="auto" w:fill="FFFFFF"/>
        </w:rPr>
        <w:t>&gt;</w:t>
      </w:r>
    </w:p>
    <w:p w:rsidR="00BD19C0" w:rsidRPr="00F061AF" w:rsidRDefault="00BD19C0" w:rsidP="00BD19C0">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&lt;</w:t>
      </w:r>
      <w:proofErr w:type="spellStart"/>
      <w:r w:rsidRPr="00F061AF">
        <w:rPr>
          <w:rStyle w:val="apple-style-span"/>
          <w:rFonts w:ascii="Courier New" w:hAnsi="Courier New" w:cs="Courier New"/>
          <w:color w:val="FF0000"/>
          <w:sz w:val="16"/>
          <w:szCs w:val="20"/>
          <w:shd w:val="clear" w:color="auto" w:fill="FFFFFF"/>
        </w:rPr>
        <w:t>gmd</w:t>
      </w:r>
      <w:proofErr w:type="gramStart"/>
      <w:r w:rsidRPr="00F061AF">
        <w:rPr>
          <w:rStyle w:val="apple-style-span"/>
          <w:rFonts w:ascii="Courier New" w:hAnsi="Courier New" w:cs="Courier New"/>
          <w:color w:val="FF0000"/>
          <w:sz w:val="16"/>
          <w:szCs w:val="20"/>
          <w:shd w:val="clear" w:color="auto" w:fill="FFFFFF"/>
        </w:rPr>
        <w:t>:MD</w:t>
      </w:r>
      <w:proofErr w:type="gramEnd"/>
      <w:r w:rsidRPr="00F061AF">
        <w:rPr>
          <w:rStyle w:val="apple-style-span"/>
          <w:rFonts w:ascii="Courier New" w:hAnsi="Courier New" w:cs="Courier New"/>
          <w:color w:val="FF0000"/>
          <w:sz w:val="16"/>
          <w:szCs w:val="20"/>
          <w:shd w:val="clear" w:color="auto" w:fill="FFFFFF"/>
        </w:rPr>
        <w:t>_RestrictionCode</w:t>
      </w:r>
      <w:proofErr w:type="spellEnd"/>
      <w:r w:rsidRPr="00F061AF">
        <w:rPr>
          <w:rStyle w:val="apple-style-span"/>
          <w:rFonts w:ascii="Courier New" w:hAnsi="Courier New" w:cs="Courier New"/>
          <w:color w:val="FF0000"/>
          <w:sz w:val="16"/>
          <w:szCs w:val="20"/>
          <w:shd w:val="clear" w:color="auto" w:fill="FFFFFF"/>
        </w:rPr>
        <w:t xml:space="preserve"> codeList="http://standards.iso.org/ittf/PublicallyAvailableStandards/</w:t>
      </w:r>
    </w:p>
    <w:p w:rsidR="00BD19C0" w:rsidRPr="00F061AF" w:rsidRDefault="00BD19C0" w:rsidP="00BD19C0">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ISO_19139_Schemas/resources/Codelist/gmxCodelists.xml#MD_RestrictionCode"</w:t>
      </w:r>
    </w:p>
    <w:p w:rsidR="00BD19C0" w:rsidRPr="00F061AF" w:rsidRDefault="00BD19C0" w:rsidP="00BD19C0">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w:t>
      </w:r>
      <w:proofErr w:type="gramStart"/>
      <w:r w:rsidRPr="00F061AF">
        <w:rPr>
          <w:rStyle w:val="apple-style-span"/>
          <w:rFonts w:ascii="Courier New" w:hAnsi="Courier New" w:cs="Courier New"/>
          <w:color w:val="FF0000"/>
          <w:sz w:val="16"/>
          <w:szCs w:val="20"/>
          <w:shd w:val="clear" w:color="auto" w:fill="FFFFFF"/>
        </w:rPr>
        <w:t>codeListValue</w:t>
      </w:r>
      <w:proofErr w:type="gramEnd"/>
      <w:r w:rsidRPr="00F061AF">
        <w:rPr>
          <w:rStyle w:val="apple-style-span"/>
          <w:rFonts w:ascii="Courier New" w:hAnsi="Courier New" w:cs="Courier New"/>
          <w:color w:val="FF0000"/>
          <w:sz w:val="16"/>
          <w:szCs w:val="20"/>
          <w:shd w:val="clear" w:color="auto" w:fill="FFFFFF"/>
        </w:rPr>
        <w:t>="otherRestrictions"&gt;otherRestrictions&lt;/gmd:MD_RestrictionCode&gt;</w:t>
      </w:r>
    </w:p>
    <w:p w:rsidR="00BD19C0" w:rsidRPr="00F061AF" w:rsidRDefault="00BD19C0" w:rsidP="00BD19C0">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&lt;/</w:t>
      </w:r>
      <w:proofErr w:type="spellStart"/>
      <w:r w:rsidRPr="00F061AF">
        <w:rPr>
          <w:rStyle w:val="apple-style-span"/>
          <w:rFonts w:ascii="Courier New" w:hAnsi="Courier New" w:cs="Courier New"/>
          <w:color w:val="FF0000"/>
          <w:sz w:val="16"/>
          <w:szCs w:val="20"/>
          <w:shd w:val="clear" w:color="auto" w:fill="FFFFFF"/>
        </w:rPr>
        <w:t>gmd</w:t>
      </w:r>
      <w:proofErr w:type="gramStart"/>
      <w:r w:rsidRPr="00F061AF">
        <w:rPr>
          <w:rStyle w:val="apple-style-span"/>
          <w:rFonts w:ascii="Courier New" w:hAnsi="Courier New" w:cs="Courier New"/>
          <w:color w:val="FF0000"/>
          <w:sz w:val="16"/>
          <w:szCs w:val="20"/>
          <w:shd w:val="clear" w:color="auto" w:fill="FFFFFF"/>
        </w:rPr>
        <w:t>:accessConstraints</w:t>
      </w:r>
      <w:proofErr w:type="spellEnd"/>
      <w:proofErr w:type="gramEnd"/>
      <w:r w:rsidRPr="00F061AF">
        <w:rPr>
          <w:rStyle w:val="apple-style-span"/>
          <w:rFonts w:ascii="Courier New" w:hAnsi="Courier New" w:cs="Courier New"/>
          <w:color w:val="FF0000"/>
          <w:sz w:val="16"/>
          <w:szCs w:val="20"/>
          <w:shd w:val="clear" w:color="auto" w:fill="FFFFFF"/>
        </w:rPr>
        <w:t>&gt;</w:t>
      </w:r>
    </w:p>
    <w:p w:rsidR="006126F7" w:rsidRPr="00F061AF" w:rsidRDefault="006126F7" w:rsidP="006126F7">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&lt;</w:t>
      </w:r>
      <w:proofErr w:type="spellStart"/>
      <w:proofErr w:type="gramStart"/>
      <w:r w:rsidRPr="00F061AF">
        <w:rPr>
          <w:rStyle w:val="apple-style-span"/>
          <w:rFonts w:ascii="Courier New" w:hAnsi="Courier New" w:cs="Courier New"/>
          <w:color w:val="FF0000"/>
          <w:sz w:val="16"/>
          <w:szCs w:val="20"/>
          <w:shd w:val="clear" w:color="auto" w:fill="FFFFFF"/>
        </w:rPr>
        <w:t>gmd:</w:t>
      </w:r>
      <w:proofErr w:type="gramEnd"/>
      <w:r w:rsidRPr="00F061AF">
        <w:rPr>
          <w:rStyle w:val="apple-style-span"/>
          <w:rFonts w:ascii="Courier New" w:hAnsi="Courier New" w:cs="Courier New"/>
          <w:color w:val="FF0000"/>
          <w:sz w:val="16"/>
          <w:szCs w:val="20"/>
          <w:shd w:val="clear" w:color="auto" w:fill="FFFFFF"/>
        </w:rPr>
        <w:t>useConstraints</w:t>
      </w:r>
      <w:proofErr w:type="spellEnd"/>
      <w:r w:rsidRPr="00F061AF">
        <w:rPr>
          <w:rStyle w:val="apple-style-span"/>
          <w:rFonts w:ascii="Courier New" w:hAnsi="Courier New" w:cs="Courier New"/>
          <w:color w:val="FF0000"/>
          <w:sz w:val="16"/>
          <w:szCs w:val="20"/>
          <w:shd w:val="clear" w:color="auto" w:fill="FFFFFF"/>
        </w:rPr>
        <w:t>&gt;</w:t>
      </w:r>
    </w:p>
    <w:p w:rsidR="006126F7" w:rsidRPr="00F061AF" w:rsidRDefault="006126F7" w:rsidP="006126F7">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&lt;</w:t>
      </w:r>
      <w:proofErr w:type="spellStart"/>
      <w:r w:rsidRPr="00F061AF">
        <w:rPr>
          <w:rStyle w:val="apple-style-span"/>
          <w:rFonts w:ascii="Courier New" w:hAnsi="Courier New" w:cs="Courier New"/>
          <w:color w:val="FF0000"/>
          <w:sz w:val="16"/>
          <w:szCs w:val="20"/>
          <w:shd w:val="clear" w:color="auto" w:fill="FFFFFF"/>
        </w:rPr>
        <w:t>gmd</w:t>
      </w:r>
      <w:proofErr w:type="gramStart"/>
      <w:r w:rsidRPr="00F061AF">
        <w:rPr>
          <w:rStyle w:val="apple-style-span"/>
          <w:rFonts w:ascii="Courier New" w:hAnsi="Courier New" w:cs="Courier New"/>
          <w:color w:val="FF0000"/>
          <w:sz w:val="16"/>
          <w:szCs w:val="20"/>
          <w:shd w:val="clear" w:color="auto" w:fill="FFFFFF"/>
        </w:rPr>
        <w:t>:MD</w:t>
      </w:r>
      <w:proofErr w:type="gramEnd"/>
      <w:r w:rsidRPr="00F061AF">
        <w:rPr>
          <w:rStyle w:val="apple-style-span"/>
          <w:rFonts w:ascii="Courier New" w:hAnsi="Courier New" w:cs="Courier New"/>
          <w:color w:val="FF0000"/>
          <w:sz w:val="16"/>
          <w:szCs w:val="20"/>
          <w:shd w:val="clear" w:color="auto" w:fill="FFFFFF"/>
        </w:rPr>
        <w:t>_RestrictionCode</w:t>
      </w:r>
      <w:proofErr w:type="spellEnd"/>
      <w:r w:rsidRPr="00F061AF">
        <w:rPr>
          <w:rStyle w:val="apple-style-span"/>
          <w:rFonts w:ascii="Courier New" w:hAnsi="Courier New" w:cs="Courier New"/>
          <w:color w:val="FF0000"/>
          <w:sz w:val="16"/>
          <w:szCs w:val="20"/>
          <w:shd w:val="clear" w:color="auto" w:fill="FFFFFF"/>
        </w:rPr>
        <w:t xml:space="preserve"> codeList="http://standards.iso.org/ittf/PublicallyAvailableStandards/</w:t>
      </w:r>
    </w:p>
    <w:p w:rsidR="006126F7" w:rsidRPr="00F061AF" w:rsidRDefault="006126F7" w:rsidP="006126F7">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ISO_19139_Schemas/resources/Codelist/gmxCodelists.xml#MD_RestrictionCode"</w:t>
      </w:r>
    </w:p>
    <w:p w:rsidR="006126F7" w:rsidRPr="00F061AF" w:rsidRDefault="006126F7" w:rsidP="006126F7">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w:t>
      </w:r>
      <w:proofErr w:type="gramStart"/>
      <w:r w:rsidRPr="00F061AF">
        <w:rPr>
          <w:rStyle w:val="apple-style-span"/>
          <w:rFonts w:ascii="Courier New" w:hAnsi="Courier New" w:cs="Courier New"/>
          <w:color w:val="FF0000"/>
          <w:sz w:val="16"/>
          <w:szCs w:val="20"/>
          <w:shd w:val="clear" w:color="auto" w:fill="FFFFFF"/>
        </w:rPr>
        <w:t>codeListValue</w:t>
      </w:r>
      <w:proofErr w:type="gramEnd"/>
      <w:r w:rsidRPr="00F061AF">
        <w:rPr>
          <w:rStyle w:val="apple-style-span"/>
          <w:rFonts w:ascii="Courier New" w:hAnsi="Courier New" w:cs="Courier New"/>
          <w:color w:val="FF0000"/>
          <w:sz w:val="16"/>
          <w:szCs w:val="20"/>
          <w:shd w:val="clear" w:color="auto" w:fill="FFFFFF"/>
        </w:rPr>
        <w:t>="otherRestrictions"&gt;otherRestrictions&lt;/gmd:MD_RestrictionCode&gt;</w:t>
      </w:r>
    </w:p>
    <w:p w:rsidR="006126F7" w:rsidRPr="00F061AF" w:rsidRDefault="006126F7" w:rsidP="00BD19C0">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&lt;/</w:t>
      </w:r>
      <w:proofErr w:type="spellStart"/>
      <w:r w:rsidRPr="00F061AF">
        <w:rPr>
          <w:rStyle w:val="apple-style-span"/>
          <w:rFonts w:ascii="Courier New" w:hAnsi="Courier New" w:cs="Courier New"/>
          <w:color w:val="FF0000"/>
          <w:sz w:val="16"/>
          <w:szCs w:val="20"/>
          <w:shd w:val="clear" w:color="auto" w:fill="FFFFFF"/>
        </w:rPr>
        <w:t>gmd</w:t>
      </w:r>
      <w:proofErr w:type="gramStart"/>
      <w:r w:rsidRPr="00F061AF">
        <w:rPr>
          <w:rStyle w:val="apple-style-span"/>
          <w:rFonts w:ascii="Courier New" w:hAnsi="Courier New" w:cs="Courier New"/>
          <w:color w:val="FF0000"/>
          <w:sz w:val="16"/>
          <w:szCs w:val="20"/>
          <w:shd w:val="clear" w:color="auto" w:fill="FFFFFF"/>
        </w:rPr>
        <w:t>:useConstraints</w:t>
      </w:r>
      <w:proofErr w:type="spellEnd"/>
      <w:proofErr w:type="gramEnd"/>
      <w:r w:rsidRPr="00F061AF">
        <w:rPr>
          <w:rStyle w:val="apple-style-span"/>
          <w:rFonts w:ascii="Courier New" w:hAnsi="Courier New" w:cs="Courier New"/>
          <w:color w:val="FF0000"/>
          <w:sz w:val="16"/>
          <w:szCs w:val="20"/>
          <w:shd w:val="clear" w:color="auto" w:fill="FFFFFF"/>
        </w:rPr>
        <w:t>&gt;</w:t>
      </w:r>
    </w:p>
    <w:p w:rsidR="006126F7" w:rsidRPr="00F061AF" w:rsidRDefault="006126F7" w:rsidP="006126F7">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&lt;</w:t>
      </w:r>
      <w:proofErr w:type="spellStart"/>
      <w:proofErr w:type="gramStart"/>
      <w:r w:rsidRPr="00F061AF">
        <w:rPr>
          <w:rStyle w:val="apple-style-span"/>
          <w:rFonts w:ascii="Courier New" w:hAnsi="Courier New" w:cs="Courier New"/>
          <w:color w:val="FF0000"/>
          <w:sz w:val="16"/>
          <w:szCs w:val="20"/>
          <w:shd w:val="clear" w:color="auto" w:fill="FFFFFF"/>
        </w:rPr>
        <w:t>gmd:</w:t>
      </w:r>
      <w:proofErr w:type="gramEnd"/>
      <w:r w:rsidRPr="00F061AF">
        <w:rPr>
          <w:rStyle w:val="apple-style-span"/>
          <w:rFonts w:ascii="Courier New" w:hAnsi="Courier New" w:cs="Courier New"/>
          <w:color w:val="FF0000"/>
          <w:sz w:val="16"/>
          <w:szCs w:val="20"/>
          <w:shd w:val="clear" w:color="auto" w:fill="FFFFFF"/>
        </w:rPr>
        <w:t>otherConstraints</w:t>
      </w:r>
      <w:proofErr w:type="spellEnd"/>
      <w:r w:rsidRPr="00F061AF">
        <w:rPr>
          <w:rStyle w:val="apple-style-span"/>
          <w:rFonts w:ascii="Courier New" w:hAnsi="Courier New" w:cs="Courier New"/>
          <w:color w:val="FF0000"/>
          <w:sz w:val="16"/>
          <w:szCs w:val="20"/>
          <w:shd w:val="clear" w:color="auto" w:fill="FFFFFF"/>
        </w:rPr>
        <w:t>&gt;</w:t>
      </w:r>
    </w:p>
    <w:p w:rsidR="006126F7" w:rsidRPr="00F061AF" w:rsidRDefault="006126F7" w:rsidP="006126F7">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&lt;</w:t>
      </w:r>
      <w:proofErr w:type="spellStart"/>
      <w:r w:rsidRPr="00F061AF">
        <w:rPr>
          <w:rStyle w:val="apple-style-span"/>
          <w:rFonts w:ascii="Courier New" w:hAnsi="Courier New" w:cs="Courier New"/>
          <w:color w:val="FF0000"/>
          <w:sz w:val="16"/>
          <w:szCs w:val="20"/>
          <w:shd w:val="clear" w:color="auto" w:fill="FFFFFF"/>
        </w:rPr>
        <w:t>gco</w:t>
      </w:r>
      <w:proofErr w:type="gramStart"/>
      <w:r w:rsidRPr="00F061AF">
        <w:rPr>
          <w:rStyle w:val="apple-style-span"/>
          <w:rFonts w:ascii="Courier New" w:hAnsi="Courier New" w:cs="Courier New"/>
          <w:color w:val="FF0000"/>
          <w:sz w:val="16"/>
          <w:szCs w:val="20"/>
          <w:shd w:val="clear" w:color="auto" w:fill="FFFFFF"/>
        </w:rPr>
        <w:t>:CharacterString</w:t>
      </w:r>
      <w:proofErr w:type="spellEnd"/>
      <w:proofErr w:type="gramEnd"/>
      <w:r w:rsidRPr="00F061AF">
        <w:rPr>
          <w:rStyle w:val="apple-style-span"/>
          <w:rFonts w:ascii="Courier New" w:hAnsi="Courier New" w:cs="Courier New"/>
          <w:color w:val="FF0000"/>
          <w:sz w:val="16"/>
          <w:szCs w:val="20"/>
          <w:shd w:val="clear" w:color="auto" w:fill="FFFFFF"/>
        </w:rPr>
        <w:t>&gt;</w:t>
      </w:r>
      <w:proofErr w:type="spellStart"/>
      <w:r w:rsidRPr="00F061AF">
        <w:rPr>
          <w:rStyle w:val="apple-style-span"/>
          <w:rFonts w:ascii="Courier New" w:hAnsi="Courier New" w:cs="Courier New"/>
          <w:color w:val="FF0000"/>
          <w:sz w:val="16"/>
          <w:szCs w:val="20"/>
          <w:shd w:val="clear" w:color="auto" w:fill="FFFFFF"/>
        </w:rPr>
        <w:t>WMOEssential</w:t>
      </w:r>
      <w:proofErr w:type="spellEnd"/>
      <w:r w:rsidRPr="00F061AF">
        <w:rPr>
          <w:rStyle w:val="apple-style-span"/>
          <w:rFonts w:ascii="Courier New" w:hAnsi="Courier New" w:cs="Courier New"/>
          <w:color w:val="FF0000"/>
          <w:sz w:val="16"/>
          <w:szCs w:val="20"/>
          <w:shd w:val="clear" w:color="auto" w:fill="FFFFFF"/>
        </w:rPr>
        <w:t>&lt;/</w:t>
      </w:r>
      <w:proofErr w:type="spellStart"/>
      <w:r w:rsidRPr="00F061AF">
        <w:rPr>
          <w:rStyle w:val="apple-style-span"/>
          <w:rFonts w:ascii="Courier New" w:hAnsi="Courier New" w:cs="Courier New"/>
          <w:color w:val="FF0000"/>
          <w:sz w:val="16"/>
          <w:szCs w:val="20"/>
          <w:shd w:val="clear" w:color="auto" w:fill="FFFFFF"/>
        </w:rPr>
        <w:t>gco:CharacterString</w:t>
      </w:r>
      <w:proofErr w:type="spellEnd"/>
      <w:r w:rsidRPr="00F061AF">
        <w:rPr>
          <w:rStyle w:val="apple-style-span"/>
          <w:rFonts w:ascii="Courier New" w:hAnsi="Courier New" w:cs="Courier New"/>
          <w:color w:val="FF0000"/>
          <w:sz w:val="16"/>
          <w:szCs w:val="20"/>
          <w:shd w:val="clear" w:color="auto" w:fill="FFFFFF"/>
        </w:rPr>
        <w:t>&gt;</w:t>
      </w:r>
    </w:p>
    <w:p w:rsidR="006126F7" w:rsidRPr="00F061AF" w:rsidRDefault="006126F7" w:rsidP="006126F7">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&lt;/</w:t>
      </w:r>
      <w:proofErr w:type="spellStart"/>
      <w:r w:rsidRPr="00F061AF">
        <w:rPr>
          <w:rStyle w:val="apple-style-span"/>
          <w:rFonts w:ascii="Courier New" w:hAnsi="Courier New" w:cs="Courier New"/>
          <w:color w:val="FF0000"/>
          <w:sz w:val="16"/>
          <w:szCs w:val="20"/>
          <w:shd w:val="clear" w:color="auto" w:fill="FFFFFF"/>
        </w:rPr>
        <w:t>gmd</w:t>
      </w:r>
      <w:proofErr w:type="gramStart"/>
      <w:r w:rsidRPr="00F061AF">
        <w:rPr>
          <w:rStyle w:val="apple-style-span"/>
          <w:rFonts w:ascii="Courier New" w:hAnsi="Courier New" w:cs="Courier New"/>
          <w:color w:val="FF0000"/>
          <w:sz w:val="16"/>
          <w:szCs w:val="20"/>
          <w:shd w:val="clear" w:color="auto" w:fill="FFFFFF"/>
        </w:rPr>
        <w:t>:otherConstraints</w:t>
      </w:r>
      <w:proofErr w:type="spellEnd"/>
      <w:proofErr w:type="gramEnd"/>
      <w:r w:rsidRPr="00F061AF">
        <w:rPr>
          <w:rStyle w:val="apple-style-span"/>
          <w:rFonts w:ascii="Courier New" w:hAnsi="Courier New" w:cs="Courier New"/>
          <w:color w:val="FF0000"/>
          <w:sz w:val="16"/>
          <w:szCs w:val="20"/>
          <w:shd w:val="clear" w:color="auto" w:fill="FFFFFF"/>
        </w:rPr>
        <w:t>&gt;</w:t>
      </w:r>
    </w:p>
    <w:p w:rsidR="006126F7" w:rsidRPr="00F061AF" w:rsidRDefault="006126F7" w:rsidP="006126F7">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&lt;</w:t>
      </w:r>
      <w:proofErr w:type="spellStart"/>
      <w:proofErr w:type="gramStart"/>
      <w:r w:rsidRPr="00F061AF">
        <w:rPr>
          <w:rStyle w:val="apple-style-span"/>
          <w:rFonts w:ascii="Courier New" w:hAnsi="Courier New" w:cs="Courier New"/>
          <w:color w:val="FF0000"/>
          <w:sz w:val="16"/>
          <w:szCs w:val="20"/>
          <w:shd w:val="clear" w:color="auto" w:fill="FFFFFF"/>
        </w:rPr>
        <w:t>gmd:</w:t>
      </w:r>
      <w:proofErr w:type="gramEnd"/>
      <w:r w:rsidRPr="00F061AF">
        <w:rPr>
          <w:rStyle w:val="apple-style-span"/>
          <w:rFonts w:ascii="Courier New" w:hAnsi="Courier New" w:cs="Courier New"/>
          <w:color w:val="FF0000"/>
          <w:sz w:val="16"/>
          <w:szCs w:val="20"/>
          <w:shd w:val="clear" w:color="auto" w:fill="FFFFFF"/>
        </w:rPr>
        <w:t>otherConstraints</w:t>
      </w:r>
      <w:proofErr w:type="spellEnd"/>
      <w:r w:rsidRPr="00F061AF">
        <w:rPr>
          <w:rStyle w:val="apple-style-span"/>
          <w:rFonts w:ascii="Courier New" w:hAnsi="Courier New" w:cs="Courier New"/>
          <w:color w:val="FF0000"/>
          <w:sz w:val="16"/>
          <w:szCs w:val="20"/>
          <w:shd w:val="clear" w:color="auto" w:fill="FFFFFF"/>
        </w:rPr>
        <w:t>&gt;</w:t>
      </w:r>
    </w:p>
    <w:p w:rsidR="006126F7" w:rsidRPr="00F061AF" w:rsidRDefault="006126F7" w:rsidP="006126F7">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&lt;</w:t>
      </w:r>
      <w:proofErr w:type="spellStart"/>
      <w:r w:rsidRPr="00F061AF">
        <w:rPr>
          <w:rStyle w:val="apple-style-span"/>
          <w:rFonts w:ascii="Courier New" w:hAnsi="Courier New" w:cs="Courier New"/>
          <w:color w:val="FF0000"/>
          <w:sz w:val="16"/>
          <w:szCs w:val="20"/>
          <w:shd w:val="clear" w:color="auto" w:fill="FFFFFF"/>
        </w:rPr>
        <w:t>gco</w:t>
      </w:r>
      <w:proofErr w:type="gramStart"/>
      <w:r w:rsidRPr="00F061AF">
        <w:rPr>
          <w:rStyle w:val="apple-style-span"/>
          <w:rFonts w:ascii="Courier New" w:hAnsi="Courier New" w:cs="Courier New"/>
          <w:color w:val="FF0000"/>
          <w:sz w:val="16"/>
          <w:szCs w:val="20"/>
          <w:shd w:val="clear" w:color="auto" w:fill="FFFFFF"/>
        </w:rPr>
        <w:t>:CharacterString</w:t>
      </w:r>
      <w:proofErr w:type="spellEnd"/>
      <w:proofErr w:type="gramEnd"/>
      <w:r w:rsidRPr="00F061AF">
        <w:rPr>
          <w:rStyle w:val="apple-style-span"/>
          <w:rFonts w:ascii="Courier New" w:hAnsi="Courier New" w:cs="Courier New"/>
          <w:color w:val="FF0000"/>
          <w:sz w:val="16"/>
          <w:szCs w:val="20"/>
          <w:shd w:val="clear" w:color="auto" w:fill="FFFFFF"/>
        </w:rPr>
        <w:t>&gt;GTSPriority3&lt;/</w:t>
      </w:r>
      <w:proofErr w:type="spellStart"/>
      <w:r w:rsidRPr="00F061AF">
        <w:rPr>
          <w:rStyle w:val="apple-style-span"/>
          <w:rFonts w:ascii="Courier New" w:hAnsi="Courier New" w:cs="Courier New"/>
          <w:color w:val="FF0000"/>
          <w:sz w:val="16"/>
          <w:szCs w:val="20"/>
          <w:shd w:val="clear" w:color="auto" w:fill="FFFFFF"/>
        </w:rPr>
        <w:t>gco:CharacterString</w:t>
      </w:r>
      <w:proofErr w:type="spellEnd"/>
      <w:r w:rsidRPr="00F061AF">
        <w:rPr>
          <w:rStyle w:val="apple-style-span"/>
          <w:rFonts w:ascii="Courier New" w:hAnsi="Courier New" w:cs="Courier New"/>
          <w:color w:val="FF0000"/>
          <w:sz w:val="16"/>
          <w:szCs w:val="20"/>
          <w:shd w:val="clear" w:color="auto" w:fill="FFFFFF"/>
        </w:rPr>
        <w:t>&gt;</w:t>
      </w:r>
    </w:p>
    <w:p w:rsidR="006126F7" w:rsidRPr="00F061AF" w:rsidRDefault="006126F7" w:rsidP="006126F7">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&lt;/</w:t>
      </w:r>
      <w:proofErr w:type="spellStart"/>
      <w:r w:rsidRPr="00F061AF">
        <w:rPr>
          <w:rStyle w:val="apple-style-span"/>
          <w:rFonts w:ascii="Courier New" w:hAnsi="Courier New" w:cs="Courier New"/>
          <w:color w:val="FF0000"/>
          <w:sz w:val="16"/>
          <w:szCs w:val="20"/>
          <w:shd w:val="clear" w:color="auto" w:fill="FFFFFF"/>
        </w:rPr>
        <w:t>gmd</w:t>
      </w:r>
      <w:proofErr w:type="gramStart"/>
      <w:r w:rsidRPr="00F061AF">
        <w:rPr>
          <w:rStyle w:val="apple-style-span"/>
          <w:rFonts w:ascii="Courier New" w:hAnsi="Courier New" w:cs="Courier New"/>
          <w:color w:val="FF0000"/>
          <w:sz w:val="16"/>
          <w:szCs w:val="20"/>
          <w:shd w:val="clear" w:color="auto" w:fill="FFFFFF"/>
        </w:rPr>
        <w:t>:otherConstraints</w:t>
      </w:r>
      <w:proofErr w:type="spellEnd"/>
      <w:proofErr w:type="gramEnd"/>
      <w:r w:rsidRPr="00F061AF">
        <w:rPr>
          <w:rStyle w:val="apple-style-span"/>
          <w:rFonts w:ascii="Courier New" w:hAnsi="Courier New" w:cs="Courier New"/>
          <w:color w:val="FF0000"/>
          <w:sz w:val="16"/>
          <w:szCs w:val="20"/>
          <w:shd w:val="clear" w:color="auto" w:fill="FFFFFF"/>
        </w:rPr>
        <w:t>&gt;</w:t>
      </w:r>
    </w:p>
    <w:p w:rsidR="006126F7" w:rsidRPr="00F061AF" w:rsidRDefault="006126F7" w:rsidP="006126F7">
      <w:pPr>
        <w:ind w:left="720"/>
        <w:rPr>
          <w:rStyle w:val="apple-style-span"/>
          <w:rFonts w:ascii="Courier New" w:hAnsi="Courier New" w:cs="Courier New"/>
          <w:color w:val="FF0000"/>
          <w:sz w:val="16"/>
          <w:szCs w:val="20"/>
          <w:shd w:val="clear" w:color="auto" w:fill="FFFFFF"/>
        </w:rPr>
      </w:pPr>
      <w:r w:rsidRPr="00F061AF">
        <w:rPr>
          <w:rStyle w:val="apple-style-span"/>
          <w:rFonts w:ascii="Courier New" w:hAnsi="Courier New" w:cs="Courier New"/>
          <w:color w:val="FF0000"/>
          <w:sz w:val="16"/>
          <w:szCs w:val="20"/>
          <w:shd w:val="clear" w:color="auto" w:fill="FFFFFF"/>
        </w:rPr>
        <w:t xml:space="preserve">    &lt;/</w:t>
      </w:r>
      <w:proofErr w:type="spellStart"/>
      <w:r w:rsidRPr="00F061AF">
        <w:rPr>
          <w:rStyle w:val="apple-style-span"/>
          <w:rFonts w:ascii="Courier New" w:hAnsi="Courier New" w:cs="Courier New"/>
          <w:color w:val="FF0000"/>
          <w:sz w:val="16"/>
          <w:szCs w:val="20"/>
          <w:shd w:val="clear" w:color="auto" w:fill="FFFFFF"/>
        </w:rPr>
        <w:t>gmd</w:t>
      </w:r>
      <w:proofErr w:type="gramStart"/>
      <w:r w:rsidRPr="00F061AF">
        <w:rPr>
          <w:rStyle w:val="apple-style-span"/>
          <w:rFonts w:ascii="Courier New" w:hAnsi="Courier New" w:cs="Courier New"/>
          <w:color w:val="FF0000"/>
          <w:sz w:val="16"/>
          <w:szCs w:val="20"/>
          <w:shd w:val="clear" w:color="auto" w:fill="FFFFFF"/>
        </w:rPr>
        <w:t>:MD</w:t>
      </w:r>
      <w:proofErr w:type="gramEnd"/>
      <w:r w:rsidRPr="00F061AF">
        <w:rPr>
          <w:rStyle w:val="apple-style-span"/>
          <w:rFonts w:ascii="Courier New" w:hAnsi="Courier New" w:cs="Courier New"/>
          <w:color w:val="FF0000"/>
          <w:sz w:val="16"/>
          <w:szCs w:val="20"/>
          <w:shd w:val="clear" w:color="auto" w:fill="FFFFFF"/>
        </w:rPr>
        <w:t>_LegalConstraints</w:t>
      </w:r>
      <w:proofErr w:type="spellEnd"/>
      <w:r w:rsidRPr="00F061AF">
        <w:rPr>
          <w:rStyle w:val="apple-style-span"/>
          <w:rFonts w:ascii="Courier New" w:hAnsi="Courier New" w:cs="Courier New"/>
          <w:color w:val="FF0000"/>
          <w:sz w:val="16"/>
          <w:szCs w:val="20"/>
          <w:shd w:val="clear" w:color="auto" w:fill="FFFFFF"/>
        </w:rPr>
        <w:t>&gt;</w:t>
      </w:r>
    </w:p>
    <w:p w:rsidR="006126F7" w:rsidRPr="006126F7" w:rsidRDefault="006126F7" w:rsidP="006126F7">
      <w:pPr>
        <w:ind w:left="720"/>
        <w:rPr>
          <w:rStyle w:val="apple-style-span"/>
          <w:rFonts w:ascii="Courier New" w:hAnsi="Courier New" w:cs="Courier New"/>
          <w:color w:val="222222"/>
          <w:sz w:val="16"/>
          <w:szCs w:val="20"/>
          <w:shd w:val="clear" w:color="auto" w:fill="FFFFFF"/>
        </w:rPr>
      </w:pPr>
      <w:r w:rsidRPr="00F061AF">
        <w:rPr>
          <w:rStyle w:val="apple-style-span"/>
          <w:rFonts w:ascii="Courier New" w:hAnsi="Courier New" w:cs="Courier New"/>
          <w:color w:val="FF0000"/>
          <w:sz w:val="16"/>
          <w:szCs w:val="20"/>
          <w:shd w:val="clear" w:color="auto" w:fill="FFFFFF"/>
        </w:rPr>
        <w:t>&lt;/</w:t>
      </w:r>
      <w:proofErr w:type="spellStart"/>
      <w:r w:rsidRPr="00F061AF">
        <w:rPr>
          <w:rStyle w:val="apple-style-span"/>
          <w:rFonts w:ascii="Courier New" w:hAnsi="Courier New" w:cs="Courier New"/>
          <w:color w:val="FF0000"/>
          <w:sz w:val="16"/>
          <w:szCs w:val="20"/>
          <w:shd w:val="clear" w:color="auto" w:fill="FFFFFF"/>
        </w:rPr>
        <w:t>gmd</w:t>
      </w:r>
      <w:proofErr w:type="gramStart"/>
      <w:r w:rsidRPr="00F061AF">
        <w:rPr>
          <w:rStyle w:val="apple-style-span"/>
          <w:rFonts w:ascii="Courier New" w:hAnsi="Courier New" w:cs="Courier New"/>
          <w:color w:val="FF0000"/>
          <w:sz w:val="16"/>
          <w:szCs w:val="20"/>
          <w:shd w:val="clear" w:color="auto" w:fill="FFFFFF"/>
        </w:rPr>
        <w:t>:resourceConstraints</w:t>
      </w:r>
      <w:proofErr w:type="spellEnd"/>
      <w:proofErr w:type="gramEnd"/>
      <w:r w:rsidRPr="00F061AF">
        <w:rPr>
          <w:rStyle w:val="apple-style-span"/>
          <w:rFonts w:ascii="Courier New" w:hAnsi="Courier New" w:cs="Courier New"/>
          <w:color w:val="FF0000"/>
          <w:sz w:val="16"/>
          <w:szCs w:val="20"/>
          <w:shd w:val="clear" w:color="auto" w:fill="FFFFFF"/>
        </w:rPr>
        <w:t>&gt;</w:t>
      </w:r>
    </w:p>
    <w:p w:rsidR="006126F7" w:rsidRDefault="006126F7">
      <w:r>
        <w:t>[</w:t>
      </w:r>
      <w:r w:rsidR="00C35245">
        <w:rPr>
          <w:color w:val="76923C" w:themeColor="accent3" w:themeShade="BF"/>
        </w:rPr>
        <w:t xml:space="preserve">This recommendation now (appears to) echo the proposal made during the teleconference organised by </w:t>
      </w:r>
      <w:proofErr w:type="spellStart"/>
      <w:r w:rsidR="00C35245">
        <w:rPr>
          <w:color w:val="76923C" w:themeColor="accent3" w:themeShade="BF"/>
        </w:rPr>
        <w:t>Timo</w:t>
      </w:r>
      <w:proofErr w:type="spellEnd"/>
      <w:r w:rsidR="00C35245">
        <w:rPr>
          <w:color w:val="76923C" w:themeColor="accent3" w:themeShade="BF"/>
        </w:rPr>
        <w:t xml:space="preserve"> in mid-August. </w:t>
      </w:r>
      <w:r w:rsidRPr="006126F7">
        <w:rPr>
          <w:color w:val="76923C" w:themeColor="accent3" w:themeShade="BF"/>
        </w:rPr>
        <w:t xml:space="preserve">Jean-Pierre indicates that both WMO Data Policy and GTS Priority apply to USE and ACCESS of data and proposes that the </w:t>
      </w:r>
      <w:proofErr w:type="spellStart"/>
      <w:r w:rsidRPr="006126F7">
        <w:rPr>
          <w:rFonts w:ascii="Courier New" w:hAnsi="Courier New" w:cs="Courier New"/>
          <w:color w:val="76923C" w:themeColor="accent3" w:themeShade="BF"/>
          <w:sz w:val="16"/>
        </w:rPr>
        <w:t>gmd</w:t>
      </w:r>
      <w:proofErr w:type="gramStart"/>
      <w:r w:rsidRPr="006126F7">
        <w:rPr>
          <w:rFonts w:ascii="Courier New" w:hAnsi="Courier New" w:cs="Courier New"/>
          <w:color w:val="76923C" w:themeColor="accent3" w:themeShade="BF"/>
          <w:sz w:val="16"/>
        </w:rPr>
        <w:t>:otherConstraints</w:t>
      </w:r>
      <w:proofErr w:type="spellEnd"/>
      <w:proofErr w:type="gramEnd"/>
      <w:r w:rsidRPr="006126F7">
        <w:rPr>
          <w:color w:val="76923C" w:themeColor="accent3" w:themeShade="BF"/>
        </w:rPr>
        <w:t xml:space="preserve"> is always complemented by both </w:t>
      </w:r>
      <w:proofErr w:type="spellStart"/>
      <w:r w:rsidRPr="006126F7">
        <w:rPr>
          <w:rFonts w:ascii="Courier New" w:hAnsi="Courier New" w:cs="Courier New"/>
          <w:color w:val="76923C" w:themeColor="accent3" w:themeShade="BF"/>
          <w:sz w:val="16"/>
        </w:rPr>
        <w:t>gmd:useConstraints</w:t>
      </w:r>
      <w:proofErr w:type="spellEnd"/>
      <w:r w:rsidRPr="006126F7">
        <w:rPr>
          <w:color w:val="76923C" w:themeColor="accent3" w:themeShade="BF"/>
          <w:sz w:val="16"/>
        </w:rPr>
        <w:t xml:space="preserve"> </w:t>
      </w:r>
      <w:r w:rsidRPr="006126F7">
        <w:rPr>
          <w:color w:val="76923C" w:themeColor="accent3" w:themeShade="BF"/>
        </w:rPr>
        <w:t xml:space="preserve">and </w:t>
      </w:r>
      <w:proofErr w:type="spellStart"/>
      <w:r w:rsidRPr="006126F7">
        <w:rPr>
          <w:rFonts w:ascii="Courier New" w:hAnsi="Courier New" w:cs="Courier New"/>
          <w:color w:val="76923C" w:themeColor="accent3" w:themeShade="BF"/>
          <w:sz w:val="16"/>
        </w:rPr>
        <w:t>gmd:accessConstraints</w:t>
      </w:r>
      <w:proofErr w:type="spellEnd"/>
      <w:r w:rsidRPr="006126F7">
        <w:rPr>
          <w:color w:val="76923C" w:themeColor="accent3" w:themeShade="BF"/>
          <w:sz w:val="16"/>
        </w:rPr>
        <w:t xml:space="preserve"> </w:t>
      </w:r>
      <w:r w:rsidRPr="006126F7">
        <w:rPr>
          <w:color w:val="76923C" w:themeColor="accent3" w:themeShade="BF"/>
        </w:rPr>
        <w:t>elements</w:t>
      </w:r>
      <w:r>
        <w:rPr>
          <w:color w:val="76923C" w:themeColor="accent3" w:themeShade="BF"/>
        </w:rPr>
        <w:t>. Ted also suggests this is good for ‘defensive programming’</w:t>
      </w:r>
      <w:r w:rsidR="00C35245">
        <w:rPr>
          <w:color w:val="76923C" w:themeColor="accent3" w:themeShade="BF"/>
        </w:rPr>
        <w:t xml:space="preserve"> (</w:t>
      </w:r>
      <w:r w:rsidR="00C35245">
        <w:rPr>
          <w:rStyle w:val="apple-style-span"/>
          <w:rFonts w:cstheme="minorHAnsi"/>
          <w:i/>
          <w:color w:val="76923C" w:themeColor="accent3" w:themeShade="BF"/>
          <w:sz w:val="20"/>
          <w:szCs w:val="20"/>
          <w:shd w:val="clear" w:color="auto" w:fill="FFFFFF"/>
        </w:rPr>
        <w:t>t</w:t>
      </w:r>
      <w:r w:rsidR="00C35245" w:rsidRPr="00C35245">
        <w:rPr>
          <w:rStyle w:val="apple-style-span"/>
          <w:rFonts w:cstheme="minorHAnsi"/>
          <w:i/>
          <w:color w:val="76923C" w:themeColor="accent3" w:themeShade="BF"/>
          <w:sz w:val="20"/>
          <w:szCs w:val="20"/>
          <w:shd w:val="clear" w:color="auto" w:fill="FFFFFF"/>
        </w:rPr>
        <w:t>he discussion at</w:t>
      </w:r>
      <w:r w:rsidR="00C35245" w:rsidRPr="00C35245">
        <w:rPr>
          <w:rStyle w:val="apple-converted-space"/>
          <w:rFonts w:cstheme="minorHAnsi"/>
          <w:i/>
          <w:color w:val="76923C" w:themeColor="accent3" w:themeShade="BF"/>
          <w:sz w:val="20"/>
          <w:szCs w:val="20"/>
          <w:shd w:val="clear" w:color="auto" w:fill="FFFFFF"/>
        </w:rPr>
        <w:t> </w:t>
      </w:r>
      <w:hyperlink r:id="rId16" w:tgtFrame="_blank" w:history="1">
        <w:r w:rsidR="00C35245" w:rsidRPr="00C35245">
          <w:rPr>
            <w:rStyle w:val="Hyperlink"/>
            <w:rFonts w:cstheme="minorHAnsi"/>
            <w:i/>
            <w:color w:val="76923C" w:themeColor="accent3" w:themeShade="BF"/>
            <w:sz w:val="20"/>
            <w:szCs w:val="20"/>
            <w:shd w:val="clear" w:color="auto" w:fill="FFFFFF"/>
          </w:rPr>
          <w:t>https://geo-ide.noaa.gov/wiki/index.php?title=ISO_Constraints</w:t>
        </w:r>
      </w:hyperlink>
      <w:r w:rsidR="00C35245" w:rsidRPr="00C35245">
        <w:rPr>
          <w:rStyle w:val="apple-converted-space"/>
          <w:rFonts w:cstheme="minorHAnsi"/>
          <w:i/>
          <w:color w:val="76923C" w:themeColor="accent3" w:themeShade="BF"/>
          <w:sz w:val="20"/>
          <w:szCs w:val="20"/>
          <w:shd w:val="clear" w:color="auto" w:fill="FFFFFF"/>
        </w:rPr>
        <w:t> </w:t>
      </w:r>
      <w:r w:rsidR="00C35245" w:rsidRPr="00C35245">
        <w:rPr>
          <w:rStyle w:val="apple-style-span"/>
          <w:rFonts w:cstheme="minorHAnsi"/>
          <w:i/>
          <w:color w:val="76923C" w:themeColor="accent3" w:themeShade="BF"/>
          <w:sz w:val="20"/>
          <w:szCs w:val="20"/>
          <w:shd w:val="clear" w:color="auto" w:fill="FFFFFF"/>
        </w:rPr>
        <w:t xml:space="preserve">identifies a potential problem with leaving out </w:t>
      </w:r>
      <w:proofErr w:type="gramStart"/>
      <w:r w:rsidR="00C35245" w:rsidRPr="00C35245">
        <w:rPr>
          <w:rStyle w:val="apple-style-span"/>
          <w:rFonts w:cstheme="minorHAnsi"/>
          <w:i/>
          <w:color w:val="76923C" w:themeColor="accent3" w:themeShade="BF"/>
          <w:sz w:val="20"/>
          <w:szCs w:val="20"/>
          <w:shd w:val="clear" w:color="auto" w:fill="FFFFFF"/>
        </w:rPr>
        <w:t xml:space="preserve">the </w:t>
      </w:r>
      <w:proofErr w:type="spellStart"/>
      <w:r w:rsidR="00C35245" w:rsidRPr="00C35245">
        <w:rPr>
          <w:rStyle w:val="apple-style-span"/>
          <w:rFonts w:cstheme="minorHAnsi"/>
          <w:i/>
          <w:color w:val="76923C" w:themeColor="accent3" w:themeShade="BF"/>
          <w:sz w:val="20"/>
          <w:szCs w:val="20"/>
          <w:shd w:val="clear" w:color="auto" w:fill="FFFFFF"/>
        </w:rPr>
        <w:t>codelists</w:t>
      </w:r>
      <w:proofErr w:type="spellEnd"/>
      <w:proofErr w:type="gramEnd"/>
      <w:r w:rsidR="00C35245" w:rsidRPr="00C35245">
        <w:rPr>
          <w:rStyle w:val="apple-style-span"/>
          <w:rFonts w:cstheme="minorHAnsi"/>
          <w:i/>
          <w:color w:val="76923C" w:themeColor="accent3" w:themeShade="BF"/>
          <w:sz w:val="20"/>
          <w:szCs w:val="20"/>
          <w:shd w:val="clear" w:color="auto" w:fill="FFFFFF"/>
        </w:rPr>
        <w:t xml:space="preserve"> and</w:t>
      </w:r>
      <w:r w:rsidR="00C35245" w:rsidRPr="00C35245">
        <w:rPr>
          <w:rStyle w:val="apple-converted-space"/>
          <w:rFonts w:cstheme="minorHAnsi"/>
          <w:i/>
          <w:color w:val="76923C" w:themeColor="accent3" w:themeShade="BF"/>
          <w:sz w:val="20"/>
          <w:szCs w:val="20"/>
          <w:shd w:val="clear" w:color="auto" w:fill="FFFFFF"/>
        </w:rPr>
        <w:t> </w:t>
      </w:r>
      <w:r w:rsidR="00C35245" w:rsidRPr="00C35245">
        <w:rPr>
          <w:rStyle w:val="apple-style-span"/>
          <w:rFonts w:cstheme="minorHAnsi"/>
          <w:i/>
          <w:color w:val="76923C" w:themeColor="accent3" w:themeShade="BF"/>
          <w:sz w:val="20"/>
          <w:szCs w:val="20"/>
          <w:shd w:val="clear" w:color="auto" w:fill="FFFFFF"/>
        </w:rPr>
        <w:t>proposes essentially a defensive programming approach</w:t>
      </w:r>
      <w:r w:rsidR="00C35245">
        <w:rPr>
          <w:color w:val="76923C" w:themeColor="accent3" w:themeShade="BF"/>
        </w:rPr>
        <w:t>)</w:t>
      </w:r>
      <w:r>
        <w:rPr>
          <w:color w:val="76923C" w:themeColor="accent3" w:themeShade="BF"/>
        </w:rPr>
        <w:t>.</w:t>
      </w:r>
      <w:r>
        <w:t>]</w:t>
      </w:r>
    </w:p>
    <w:p w:rsidR="001F7671" w:rsidRDefault="001F7671"/>
    <w:p w:rsidR="00BD19C0" w:rsidRDefault="006126F7" w:rsidP="006126F7">
      <w:pPr>
        <w:spacing w:line="240" w:lineRule="auto"/>
        <w:rPr>
          <w:rFonts w:ascii="Arial" w:eastAsia="Times New Roman" w:hAnsi="Arial" w:cs="Arial"/>
          <w:color w:val="222222"/>
          <w:sz w:val="20"/>
          <w:szCs w:val="20"/>
          <w:shd w:val="clear" w:color="auto" w:fill="FFFFFF"/>
          <w:lang w:eastAsia="en-GB"/>
        </w:rPr>
      </w:pPr>
      <w:r>
        <w:rPr>
          <w:rFonts w:ascii="Arial" w:eastAsia="Times New Roman" w:hAnsi="Arial" w:cs="Arial"/>
          <w:color w:val="222222"/>
          <w:sz w:val="20"/>
          <w:szCs w:val="20"/>
          <w:shd w:val="clear" w:color="auto" w:fill="FFFFFF"/>
          <w:lang w:eastAsia="en-GB"/>
        </w:rPr>
        <w:t>It is recommended that a</w:t>
      </w:r>
      <w:r w:rsidR="001F7671" w:rsidRPr="001F7671">
        <w:rPr>
          <w:rFonts w:ascii="Arial" w:eastAsia="Times New Roman" w:hAnsi="Arial" w:cs="Arial"/>
          <w:color w:val="222222"/>
          <w:sz w:val="20"/>
          <w:szCs w:val="20"/>
          <w:shd w:val="clear" w:color="auto" w:fill="FFFFFF"/>
          <w:lang w:eastAsia="en-GB"/>
        </w:rPr>
        <w:t xml:space="preserve">ll statements regarding constraints originating from a single source shall be grouped into a single </w:t>
      </w:r>
      <w:commentRangeStart w:id="174"/>
      <w:proofErr w:type="spellStart"/>
      <w:r w:rsidR="00413F28">
        <w:rPr>
          <w:rFonts w:ascii="Arial" w:eastAsia="Times New Roman" w:hAnsi="Arial" w:cs="Arial"/>
          <w:color w:val="222222"/>
          <w:sz w:val="20"/>
          <w:szCs w:val="20"/>
          <w:shd w:val="clear" w:color="auto" w:fill="FFFFFF"/>
          <w:lang w:eastAsia="en-GB"/>
        </w:rPr>
        <w:t>gmd</w:t>
      </w:r>
      <w:proofErr w:type="gramStart"/>
      <w:r w:rsidR="00413F28">
        <w:rPr>
          <w:rFonts w:ascii="Arial" w:eastAsia="Times New Roman" w:hAnsi="Arial" w:cs="Arial"/>
          <w:color w:val="222222"/>
          <w:sz w:val="20"/>
          <w:szCs w:val="20"/>
          <w:shd w:val="clear" w:color="auto" w:fill="FFFFFF"/>
          <w:lang w:eastAsia="en-GB"/>
        </w:rPr>
        <w:t>:resourceConstraints</w:t>
      </w:r>
      <w:commentRangeEnd w:id="174"/>
      <w:proofErr w:type="spellEnd"/>
      <w:proofErr w:type="gramEnd"/>
      <w:r w:rsidR="00413F28">
        <w:rPr>
          <w:rStyle w:val="CommentReference"/>
        </w:rPr>
        <w:commentReference w:id="174"/>
      </w:r>
      <w:r w:rsidR="001F7671" w:rsidRPr="001F7671">
        <w:rPr>
          <w:rFonts w:ascii="Arial" w:eastAsia="Times New Roman" w:hAnsi="Arial" w:cs="Arial"/>
          <w:color w:val="222222"/>
          <w:sz w:val="20"/>
          <w:szCs w:val="20"/>
          <w:shd w:val="clear" w:color="auto" w:fill="FFFFFF"/>
          <w:lang w:eastAsia="en-GB"/>
        </w:rPr>
        <w:t xml:space="preserve"> element. This recommendation aims to ensure forward compatibility with proposed revisions of ISO19115 where the amended </w:t>
      </w:r>
      <w:proofErr w:type="spellStart"/>
      <w:r w:rsidR="001F7671" w:rsidRPr="00BD19C0">
        <w:rPr>
          <w:rFonts w:ascii="Courier New" w:eastAsia="Times New Roman" w:hAnsi="Courier New" w:cs="Courier New"/>
          <w:color w:val="222222"/>
          <w:sz w:val="16"/>
          <w:szCs w:val="20"/>
          <w:shd w:val="clear" w:color="auto" w:fill="FFFFFF"/>
          <w:lang w:eastAsia="en-GB"/>
        </w:rPr>
        <w:t>gmd</w:t>
      </w:r>
      <w:proofErr w:type="gramStart"/>
      <w:r w:rsidR="001F7671" w:rsidRPr="00BD19C0">
        <w:rPr>
          <w:rFonts w:ascii="Courier New" w:eastAsia="Times New Roman" w:hAnsi="Courier New" w:cs="Courier New"/>
          <w:color w:val="222222"/>
          <w:sz w:val="16"/>
          <w:szCs w:val="20"/>
          <w:shd w:val="clear" w:color="auto" w:fill="FFFFFF"/>
          <w:lang w:eastAsia="en-GB"/>
        </w:rPr>
        <w:t>:MD</w:t>
      </w:r>
      <w:proofErr w:type="gramEnd"/>
      <w:r w:rsidR="001F7671" w:rsidRPr="00BD19C0">
        <w:rPr>
          <w:rFonts w:ascii="Courier New" w:eastAsia="Times New Roman" w:hAnsi="Courier New" w:cs="Courier New"/>
          <w:color w:val="222222"/>
          <w:sz w:val="16"/>
          <w:szCs w:val="20"/>
          <w:shd w:val="clear" w:color="auto" w:fill="FFFFFF"/>
          <w:lang w:eastAsia="en-GB"/>
        </w:rPr>
        <w:t>_Constraints</w:t>
      </w:r>
      <w:proofErr w:type="spellEnd"/>
      <w:r w:rsidR="001F7671" w:rsidRPr="00BD19C0">
        <w:rPr>
          <w:rFonts w:ascii="Arial" w:eastAsia="Times New Roman" w:hAnsi="Arial" w:cs="Arial"/>
          <w:color w:val="222222"/>
          <w:sz w:val="16"/>
          <w:szCs w:val="20"/>
          <w:shd w:val="clear" w:color="auto" w:fill="FFFFFF"/>
          <w:lang w:eastAsia="en-GB"/>
        </w:rPr>
        <w:t xml:space="preserve"> </w:t>
      </w:r>
      <w:r w:rsidR="001F7671" w:rsidRPr="001F7671">
        <w:rPr>
          <w:rFonts w:ascii="Arial" w:eastAsia="Times New Roman" w:hAnsi="Arial" w:cs="Arial"/>
          <w:color w:val="222222"/>
          <w:sz w:val="20"/>
          <w:szCs w:val="20"/>
          <w:shd w:val="clear" w:color="auto" w:fill="FFFFFF"/>
          <w:lang w:eastAsia="en-GB"/>
        </w:rPr>
        <w:t>class is expected to include information about the source of a (set of) constraints.</w:t>
      </w:r>
    </w:p>
    <w:p w:rsidR="00BD19C0" w:rsidRDefault="00BD19C0" w:rsidP="006126F7">
      <w:pPr>
        <w:spacing w:line="240" w:lineRule="auto"/>
        <w:rPr>
          <w:rFonts w:ascii="Arial" w:eastAsia="Times New Roman" w:hAnsi="Arial" w:cs="Arial"/>
          <w:color w:val="222222"/>
          <w:sz w:val="20"/>
          <w:szCs w:val="20"/>
          <w:shd w:val="clear" w:color="auto" w:fill="FFFFFF"/>
          <w:lang w:eastAsia="en-GB"/>
        </w:rPr>
      </w:pPr>
    </w:p>
    <w:p w:rsidR="001F7671" w:rsidRDefault="00BD19C0" w:rsidP="006126F7">
      <w:pPr>
        <w:spacing w:line="240" w:lineRule="auto"/>
        <w:rPr>
          <w:ins w:id="175" w:author="Jeremy" w:date="2011-09-20T22:35:00Z"/>
          <w:rFonts w:ascii="Courier New" w:eastAsia="Times New Roman" w:hAnsi="Courier New" w:cs="Courier New"/>
          <w:sz w:val="20"/>
          <w:szCs w:val="20"/>
          <w:lang w:eastAsia="en-GB"/>
        </w:rPr>
      </w:pPr>
      <w:commentRangeStart w:id="176"/>
      <w:r>
        <w:rPr>
          <w:rFonts w:ascii="Arial" w:eastAsia="Times New Roman" w:hAnsi="Arial" w:cs="Arial"/>
          <w:color w:val="222222"/>
          <w:sz w:val="20"/>
          <w:szCs w:val="20"/>
          <w:shd w:val="clear" w:color="auto" w:fill="FFFFFF"/>
          <w:lang w:eastAsia="en-GB"/>
        </w:rPr>
        <w:lastRenderedPageBreak/>
        <w:t xml:space="preserve">Note: </w:t>
      </w:r>
      <w:proofErr w:type="spellStart"/>
      <w:r>
        <w:rPr>
          <w:rFonts w:ascii="Arial" w:eastAsia="Times New Roman" w:hAnsi="Arial" w:cs="Arial"/>
          <w:color w:val="222222"/>
          <w:sz w:val="20"/>
          <w:szCs w:val="20"/>
          <w:shd w:val="clear" w:color="auto" w:fill="FFFFFF"/>
          <w:lang w:eastAsia="en-GB"/>
        </w:rPr>
        <w:t>schematron</w:t>
      </w:r>
      <w:proofErr w:type="spellEnd"/>
      <w:r>
        <w:rPr>
          <w:rFonts w:ascii="Arial" w:eastAsia="Times New Roman" w:hAnsi="Arial" w:cs="Arial"/>
          <w:color w:val="222222"/>
          <w:sz w:val="20"/>
          <w:szCs w:val="20"/>
          <w:shd w:val="clear" w:color="auto" w:fill="FFFFFF"/>
          <w:lang w:eastAsia="en-GB"/>
        </w:rPr>
        <w:t xml:space="preserve"> validation for WMO Core Metadata Profile compliance will only verify the presence of the </w:t>
      </w:r>
      <w:proofErr w:type="spellStart"/>
      <w:r w:rsidRPr="00BD19C0">
        <w:rPr>
          <w:rFonts w:ascii="Courier New" w:eastAsia="Times New Roman" w:hAnsi="Courier New" w:cs="Courier New"/>
          <w:color w:val="222222"/>
          <w:sz w:val="16"/>
          <w:szCs w:val="20"/>
          <w:shd w:val="clear" w:color="auto" w:fill="FFFFFF"/>
          <w:lang w:eastAsia="en-GB"/>
        </w:rPr>
        <w:t>gmd</w:t>
      </w:r>
      <w:proofErr w:type="gramStart"/>
      <w:r w:rsidRPr="00BD19C0">
        <w:rPr>
          <w:rFonts w:ascii="Courier New" w:eastAsia="Times New Roman" w:hAnsi="Courier New" w:cs="Courier New"/>
          <w:color w:val="222222"/>
          <w:sz w:val="16"/>
          <w:szCs w:val="20"/>
          <w:shd w:val="clear" w:color="auto" w:fill="FFFFFF"/>
          <w:lang w:eastAsia="en-GB"/>
        </w:rPr>
        <w:t>:otherConstraints</w:t>
      </w:r>
      <w:proofErr w:type="spellEnd"/>
      <w:proofErr w:type="gramEnd"/>
      <w:r w:rsidRPr="00BD19C0">
        <w:rPr>
          <w:rFonts w:ascii="Arial" w:eastAsia="Times New Roman" w:hAnsi="Arial" w:cs="Arial"/>
          <w:color w:val="222222"/>
          <w:sz w:val="16"/>
          <w:szCs w:val="20"/>
          <w:shd w:val="clear" w:color="auto" w:fill="FFFFFF"/>
          <w:lang w:eastAsia="en-GB"/>
        </w:rPr>
        <w:t xml:space="preserve"> </w:t>
      </w:r>
      <w:r>
        <w:rPr>
          <w:rFonts w:ascii="Arial" w:eastAsia="Times New Roman" w:hAnsi="Arial" w:cs="Arial"/>
          <w:color w:val="222222"/>
          <w:sz w:val="20"/>
          <w:szCs w:val="20"/>
          <w:shd w:val="clear" w:color="auto" w:fill="FFFFFF"/>
          <w:lang w:eastAsia="en-GB"/>
        </w:rPr>
        <w:t xml:space="preserve">elements. Use of </w:t>
      </w:r>
      <w:proofErr w:type="spellStart"/>
      <w:r w:rsidRPr="00BD19C0">
        <w:rPr>
          <w:rFonts w:ascii="Courier New" w:eastAsia="Times New Roman" w:hAnsi="Courier New" w:cs="Courier New"/>
          <w:color w:val="222222"/>
          <w:sz w:val="16"/>
          <w:szCs w:val="20"/>
          <w:shd w:val="clear" w:color="auto" w:fill="FFFFFF"/>
          <w:lang w:eastAsia="en-GB"/>
        </w:rPr>
        <w:t>gmd</w:t>
      </w:r>
      <w:proofErr w:type="gramStart"/>
      <w:r w:rsidRPr="00BD19C0">
        <w:rPr>
          <w:rFonts w:ascii="Courier New" w:eastAsia="Times New Roman" w:hAnsi="Courier New" w:cs="Courier New"/>
          <w:color w:val="222222"/>
          <w:sz w:val="16"/>
          <w:szCs w:val="20"/>
          <w:shd w:val="clear" w:color="auto" w:fill="FFFFFF"/>
          <w:lang w:eastAsia="en-GB"/>
        </w:rPr>
        <w:t>:accessConstraints</w:t>
      </w:r>
      <w:proofErr w:type="spellEnd"/>
      <w:proofErr w:type="gramEnd"/>
      <w:r w:rsidRPr="00BD19C0">
        <w:rPr>
          <w:rFonts w:ascii="Arial" w:eastAsia="Times New Roman" w:hAnsi="Arial" w:cs="Arial"/>
          <w:color w:val="222222"/>
          <w:sz w:val="16"/>
          <w:szCs w:val="20"/>
          <w:shd w:val="clear" w:color="auto" w:fill="FFFFFF"/>
          <w:lang w:eastAsia="en-GB"/>
        </w:rPr>
        <w:t xml:space="preserve"> </w:t>
      </w:r>
      <w:r>
        <w:rPr>
          <w:rFonts w:ascii="Arial" w:eastAsia="Times New Roman" w:hAnsi="Arial" w:cs="Arial"/>
          <w:color w:val="222222"/>
          <w:sz w:val="20"/>
          <w:szCs w:val="20"/>
          <w:shd w:val="clear" w:color="auto" w:fill="FFFFFF"/>
          <w:lang w:eastAsia="en-GB"/>
        </w:rPr>
        <w:t xml:space="preserve">and </w:t>
      </w:r>
      <w:proofErr w:type="spellStart"/>
      <w:r w:rsidRPr="00BD19C0">
        <w:rPr>
          <w:rFonts w:ascii="Courier New" w:eastAsia="Times New Roman" w:hAnsi="Courier New" w:cs="Courier New"/>
          <w:color w:val="222222"/>
          <w:sz w:val="16"/>
          <w:szCs w:val="20"/>
          <w:shd w:val="clear" w:color="auto" w:fill="FFFFFF"/>
          <w:lang w:eastAsia="en-GB"/>
        </w:rPr>
        <w:t>gmd:useConstraints</w:t>
      </w:r>
      <w:proofErr w:type="spellEnd"/>
      <w:r>
        <w:rPr>
          <w:rFonts w:ascii="Arial" w:eastAsia="Times New Roman" w:hAnsi="Arial" w:cs="Arial"/>
          <w:color w:val="222222"/>
          <w:sz w:val="20"/>
          <w:szCs w:val="20"/>
          <w:shd w:val="clear" w:color="auto" w:fill="FFFFFF"/>
          <w:lang w:eastAsia="en-GB"/>
        </w:rPr>
        <w:t xml:space="preserve"> remains a recommended practice but will not be enforced.</w:t>
      </w:r>
      <w:commentRangeEnd w:id="176"/>
      <w:r>
        <w:rPr>
          <w:rStyle w:val="CommentReference"/>
        </w:rPr>
        <w:commentReference w:id="176"/>
      </w:r>
      <w:r w:rsidR="001F7671" w:rsidRPr="001F7671">
        <w:rPr>
          <w:rFonts w:ascii="Arial" w:eastAsia="Times New Roman" w:hAnsi="Arial" w:cs="Arial"/>
          <w:color w:val="222222"/>
          <w:sz w:val="20"/>
          <w:szCs w:val="20"/>
          <w:shd w:val="clear" w:color="auto" w:fill="FFFFFF"/>
          <w:lang w:eastAsia="en-GB"/>
        </w:rPr>
        <w:br/>
      </w:r>
    </w:p>
    <w:p w:rsidR="006401C2" w:rsidRDefault="006401C2" w:rsidP="006126F7">
      <w:pPr>
        <w:spacing w:line="240" w:lineRule="auto"/>
        <w:rPr>
          <w:ins w:id="177" w:author="Jeremy" w:date="2011-09-20T22:40:00Z"/>
          <w:rFonts w:ascii="Arial" w:eastAsia="Times New Roman" w:hAnsi="Arial" w:cs="Arial"/>
          <w:sz w:val="20"/>
          <w:szCs w:val="20"/>
          <w:lang w:eastAsia="en-GB"/>
        </w:rPr>
      </w:pPr>
      <w:ins w:id="178" w:author="Jeremy" w:date="2011-09-20T22:35:00Z">
        <w:r w:rsidRPr="006401C2">
          <w:rPr>
            <w:rFonts w:ascii="Arial" w:eastAsia="Times New Roman" w:hAnsi="Arial" w:cs="Arial"/>
            <w:sz w:val="20"/>
            <w:szCs w:val="20"/>
            <w:lang w:eastAsia="en-GB"/>
          </w:rPr>
          <w:t xml:space="preserve">Where </w:t>
        </w:r>
        <w:r>
          <w:rPr>
            <w:rFonts w:ascii="Arial" w:eastAsia="Times New Roman" w:hAnsi="Arial" w:cs="Arial"/>
            <w:sz w:val="20"/>
            <w:szCs w:val="20"/>
            <w:lang w:eastAsia="en-GB"/>
          </w:rPr>
          <w:t xml:space="preserve">WMO Data Policies “WMO Additional” or “WMO Other” are cited, a more precise definition of the </w:t>
        </w:r>
      </w:ins>
      <w:ins w:id="179" w:author="Jeremy" w:date="2011-09-20T22:36:00Z">
        <w:r>
          <w:rPr>
            <w:rFonts w:ascii="Arial" w:eastAsia="Times New Roman" w:hAnsi="Arial" w:cs="Arial"/>
            <w:sz w:val="20"/>
            <w:szCs w:val="20"/>
            <w:lang w:eastAsia="en-GB"/>
          </w:rPr>
          <w:t>additional access or usage restrictions may be provided by the da</w:t>
        </w:r>
        <w:r w:rsidR="00B13853">
          <w:rPr>
            <w:rFonts w:ascii="Arial" w:eastAsia="Times New Roman" w:hAnsi="Arial" w:cs="Arial"/>
            <w:sz w:val="20"/>
            <w:szCs w:val="20"/>
            <w:lang w:eastAsia="en-GB"/>
          </w:rPr>
          <w:t xml:space="preserve">ta publisher. The </w:t>
        </w:r>
      </w:ins>
      <w:ins w:id="180" w:author="Jeremy" w:date="2011-09-20T22:39:00Z">
        <w:r w:rsidR="00B13853">
          <w:rPr>
            <w:rFonts w:ascii="Arial" w:eastAsia="Times New Roman" w:hAnsi="Arial" w:cs="Arial"/>
            <w:sz w:val="20"/>
            <w:szCs w:val="20"/>
            <w:lang w:eastAsia="en-GB"/>
          </w:rPr>
          <w:t>following XML snippet demonstrates how data released by EUMETSAT under WMO Resolution 40 ‘additional</w:t>
        </w:r>
      </w:ins>
      <w:ins w:id="181" w:author="Jeremy" w:date="2011-09-20T22:40:00Z">
        <w:r w:rsidR="00B13853">
          <w:rPr>
            <w:rFonts w:ascii="Arial" w:eastAsia="Times New Roman" w:hAnsi="Arial" w:cs="Arial"/>
            <w:sz w:val="20"/>
            <w:szCs w:val="20"/>
            <w:lang w:eastAsia="en-GB"/>
          </w:rPr>
          <w:t xml:space="preserve">’ policy is supplemented by </w:t>
        </w:r>
        <w:proofErr w:type="gramStart"/>
        <w:r w:rsidR="00B13853">
          <w:rPr>
            <w:rFonts w:ascii="Arial" w:eastAsia="Times New Roman" w:hAnsi="Arial" w:cs="Arial"/>
            <w:sz w:val="20"/>
            <w:szCs w:val="20"/>
            <w:lang w:eastAsia="en-GB"/>
          </w:rPr>
          <w:t>their own</w:t>
        </w:r>
        <w:proofErr w:type="gramEnd"/>
        <w:r w:rsidR="00B13853">
          <w:rPr>
            <w:rFonts w:ascii="Arial" w:eastAsia="Times New Roman" w:hAnsi="Arial" w:cs="Arial"/>
            <w:sz w:val="20"/>
            <w:szCs w:val="20"/>
            <w:lang w:eastAsia="en-GB"/>
          </w:rPr>
          <w:t xml:space="preserve"> terms and conditions:</w:t>
        </w:r>
      </w:ins>
    </w:p>
    <w:p w:rsidR="00B13853" w:rsidRDefault="00B13853" w:rsidP="006126F7">
      <w:pPr>
        <w:spacing w:line="240" w:lineRule="auto"/>
        <w:rPr>
          <w:ins w:id="182" w:author="Jeremy" w:date="2011-09-20T22:40:00Z"/>
          <w:rFonts w:ascii="Arial" w:eastAsia="Times New Roman" w:hAnsi="Arial" w:cs="Arial"/>
          <w:sz w:val="20"/>
          <w:szCs w:val="20"/>
          <w:lang w:eastAsia="en-GB"/>
        </w:rPr>
      </w:pPr>
    </w:p>
    <w:p w:rsidR="00B13853" w:rsidRPr="00D94C4A" w:rsidRDefault="00B13853" w:rsidP="00B13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183" w:author="Jeremy" w:date="2011-09-20T22:40:00Z"/>
          <w:rFonts w:ascii="Courier New" w:eastAsia="Times New Roman" w:hAnsi="Courier New" w:cs="Courier New"/>
          <w:color w:val="222222"/>
          <w:sz w:val="16"/>
          <w:szCs w:val="16"/>
          <w:shd w:val="clear" w:color="auto" w:fill="FFFFFF"/>
          <w:lang w:eastAsia="en-GB"/>
        </w:rPr>
      </w:pPr>
      <w:proofErr w:type="gramStart"/>
      <w:ins w:id="184" w:author="Jeremy" w:date="2011-09-20T22:40:00Z">
        <w:r>
          <w:rPr>
            <w:rFonts w:ascii="Courier New" w:eastAsia="Times New Roman" w:hAnsi="Courier New" w:cs="Courier New"/>
            <w:color w:val="222222"/>
            <w:sz w:val="16"/>
            <w:szCs w:val="16"/>
            <w:shd w:val="clear" w:color="auto" w:fill="FFFFFF"/>
            <w:lang w:eastAsia="en-GB"/>
          </w:rPr>
          <w:t>&lt;!--</w:t>
        </w:r>
        <w:proofErr w:type="gramEnd"/>
        <w:r>
          <w:rPr>
            <w:rFonts w:ascii="Courier New" w:eastAsia="Times New Roman" w:hAnsi="Courier New" w:cs="Courier New"/>
            <w:color w:val="222222"/>
            <w:sz w:val="16"/>
            <w:szCs w:val="16"/>
            <w:shd w:val="clear" w:color="auto" w:fill="FFFFFF"/>
            <w:lang w:eastAsia="en-GB"/>
          </w:rPr>
          <w:t xml:space="preserve"> EUMETSAT part --&gt;</w:t>
        </w:r>
      </w:ins>
    </w:p>
    <w:p w:rsidR="00B13853" w:rsidRDefault="00B13853" w:rsidP="00B13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185" w:author="Jeremy" w:date="2011-09-20T22:40:00Z"/>
          <w:rFonts w:ascii="Courier New" w:eastAsia="Times New Roman" w:hAnsi="Courier New" w:cs="Courier New"/>
          <w:color w:val="222222"/>
          <w:sz w:val="16"/>
          <w:szCs w:val="16"/>
          <w:shd w:val="clear" w:color="auto" w:fill="FFFFFF"/>
          <w:lang w:eastAsia="en-GB"/>
        </w:rPr>
      </w:pPr>
      <w:ins w:id="186" w:author="Jeremy" w:date="2011-09-20T22:40:00Z">
        <w:r w:rsidRPr="00D94C4A">
          <w:rPr>
            <w:rFonts w:ascii="Courier New" w:eastAsia="Times New Roman" w:hAnsi="Courier New" w:cs="Courier New"/>
            <w:color w:val="222222"/>
            <w:sz w:val="16"/>
            <w:szCs w:val="16"/>
            <w:shd w:val="clear" w:color="auto" w:fill="FFFFFF"/>
            <w:lang w:eastAsia="en-GB"/>
          </w:rPr>
          <w:t>&lt;</w:t>
        </w:r>
        <w:proofErr w:type="spellStart"/>
        <w:proofErr w:type="gramStart"/>
        <w:r w:rsidRPr="00D94C4A">
          <w:rPr>
            <w:rFonts w:ascii="Courier New" w:eastAsia="Times New Roman" w:hAnsi="Courier New" w:cs="Courier New"/>
            <w:color w:val="222222"/>
            <w:sz w:val="16"/>
            <w:szCs w:val="16"/>
            <w:shd w:val="clear" w:color="auto" w:fill="FFFFFF"/>
            <w:lang w:eastAsia="en-GB"/>
          </w:rPr>
          <w:t>gmd:</w:t>
        </w:r>
        <w:proofErr w:type="gramEnd"/>
        <w:r w:rsidRPr="00D94C4A">
          <w:rPr>
            <w:rFonts w:ascii="Courier New" w:eastAsia="Times New Roman" w:hAnsi="Courier New" w:cs="Courier New"/>
            <w:color w:val="222222"/>
            <w:sz w:val="16"/>
            <w:szCs w:val="16"/>
            <w:shd w:val="clear" w:color="auto" w:fill="FFFFFF"/>
            <w:lang w:eastAsia="en-GB"/>
          </w:rPr>
          <w:t>resourceConstraints</w:t>
        </w:r>
        <w:proofErr w:type="spellEnd"/>
        <w:r w:rsidRPr="00D94C4A">
          <w:rPr>
            <w:rFonts w:ascii="Courier New" w:eastAsia="Times New Roman" w:hAnsi="Courier New" w:cs="Courier New"/>
            <w:color w:val="222222"/>
            <w:sz w:val="16"/>
            <w:szCs w:val="16"/>
            <w:shd w:val="clear" w:color="auto" w:fill="FFFFFF"/>
            <w:lang w:eastAsia="en-GB"/>
          </w:rPr>
          <w:t>&gt;</w:t>
        </w:r>
      </w:ins>
    </w:p>
    <w:p w:rsidR="00B13853" w:rsidRDefault="00B13853" w:rsidP="00B13853">
      <w:pPr>
        <w:ind w:left="720"/>
        <w:rPr>
          <w:ins w:id="187" w:author="Jeremy" w:date="2011-09-20T22:40:00Z"/>
          <w:rFonts w:ascii="Courier New" w:eastAsia="Times New Roman" w:hAnsi="Courier New" w:cs="Courier New"/>
          <w:color w:val="222222"/>
          <w:sz w:val="16"/>
          <w:szCs w:val="16"/>
          <w:shd w:val="clear" w:color="auto" w:fill="FFFFFF"/>
          <w:lang w:eastAsia="en-GB"/>
        </w:rPr>
      </w:pPr>
      <w:ins w:id="188" w:author="Jeremy" w:date="2011-09-20T22:40:00Z">
        <w:r w:rsidRPr="00D94C4A">
          <w:rPr>
            <w:rFonts w:ascii="Courier New" w:eastAsia="Times New Roman" w:hAnsi="Courier New" w:cs="Courier New"/>
            <w:color w:val="222222"/>
            <w:sz w:val="16"/>
            <w:szCs w:val="16"/>
            <w:shd w:val="clear" w:color="auto" w:fill="FFFFFF"/>
            <w:lang w:eastAsia="en-GB"/>
          </w:rPr>
          <w:t xml:space="preserve">    &lt;</w:t>
        </w:r>
        <w:proofErr w:type="spellStart"/>
        <w:proofErr w:type="gramStart"/>
        <w:r w:rsidRPr="00D94C4A">
          <w:rPr>
            <w:rFonts w:ascii="Courier New" w:eastAsia="Times New Roman" w:hAnsi="Courier New" w:cs="Courier New"/>
            <w:color w:val="222222"/>
            <w:sz w:val="16"/>
            <w:szCs w:val="16"/>
            <w:shd w:val="clear" w:color="auto" w:fill="FFFFFF"/>
            <w:lang w:eastAsia="en-GB"/>
          </w:rPr>
          <w:t>gmd:</w:t>
        </w:r>
        <w:proofErr w:type="gramEnd"/>
        <w:r w:rsidRPr="00D94C4A">
          <w:rPr>
            <w:rFonts w:ascii="Courier New" w:eastAsia="Times New Roman" w:hAnsi="Courier New" w:cs="Courier New"/>
            <w:color w:val="222222"/>
            <w:sz w:val="16"/>
            <w:szCs w:val="16"/>
            <w:shd w:val="clear" w:color="auto" w:fill="FFFFFF"/>
            <w:lang w:eastAsia="en-GB"/>
          </w:rPr>
          <w:t>MD_LegalConstraints</w:t>
        </w:r>
        <w:proofErr w:type="spellEnd"/>
        <w:r w:rsidRPr="00D94C4A">
          <w:rPr>
            <w:rFonts w:ascii="Courier New" w:eastAsia="Times New Roman" w:hAnsi="Courier New" w:cs="Courier New"/>
            <w:color w:val="222222"/>
            <w:sz w:val="16"/>
            <w:szCs w:val="16"/>
            <w:shd w:val="clear" w:color="auto" w:fill="FFFFFF"/>
            <w:lang w:eastAsia="en-GB"/>
          </w:rPr>
          <w:t>&gt;</w:t>
        </w:r>
      </w:ins>
    </w:p>
    <w:p w:rsidR="00B13853" w:rsidRDefault="00B13853" w:rsidP="00B13853">
      <w:pPr>
        <w:ind w:left="720"/>
        <w:rPr>
          <w:ins w:id="189" w:author="Jeremy" w:date="2011-09-20T22:40:00Z"/>
          <w:rFonts w:ascii="Courier New" w:eastAsia="Times New Roman" w:hAnsi="Courier New" w:cs="Courier New"/>
          <w:color w:val="222222"/>
          <w:sz w:val="16"/>
          <w:szCs w:val="16"/>
          <w:shd w:val="clear" w:color="auto" w:fill="FFFFFF"/>
          <w:lang w:eastAsia="en-GB"/>
        </w:rPr>
      </w:pPr>
      <w:ins w:id="190" w:author="Jeremy" w:date="2011-09-20T22:40:00Z">
        <w:r>
          <w:rPr>
            <w:rFonts w:ascii="Courier New" w:eastAsia="Times New Roman" w:hAnsi="Courier New" w:cs="Courier New"/>
            <w:color w:val="222222"/>
            <w:sz w:val="16"/>
            <w:szCs w:val="16"/>
            <w:shd w:val="clear" w:color="auto" w:fill="FFFFFF"/>
            <w:lang w:eastAsia="en-GB"/>
          </w:rPr>
          <w:t xml:space="preserve">        &lt;</w:t>
        </w:r>
        <w:proofErr w:type="spellStart"/>
        <w:proofErr w:type="gramStart"/>
        <w:r>
          <w:rPr>
            <w:rFonts w:ascii="Courier New" w:eastAsia="Times New Roman" w:hAnsi="Courier New" w:cs="Courier New"/>
            <w:color w:val="222222"/>
            <w:sz w:val="16"/>
            <w:szCs w:val="16"/>
            <w:shd w:val="clear" w:color="auto" w:fill="FFFFFF"/>
            <w:lang w:eastAsia="en-GB"/>
          </w:rPr>
          <w:t>gmd:</w:t>
        </w:r>
        <w:proofErr w:type="gramEnd"/>
        <w:r>
          <w:rPr>
            <w:rFonts w:ascii="Courier New" w:eastAsia="Times New Roman" w:hAnsi="Courier New" w:cs="Courier New"/>
            <w:color w:val="222222"/>
            <w:sz w:val="16"/>
            <w:szCs w:val="16"/>
            <w:shd w:val="clear" w:color="auto" w:fill="FFFFFF"/>
            <w:lang w:eastAsia="en-GB"/>
          </w:rPr>
          <w:t>useLimitation</w:t>
        </w:r>
        <w:proofErr w:type="spellEnd"/>
        <w:r>
          <w:rPr>
            <w:rFonts w:ascii="Courier New" w:eastAsia="Times New Roman" w:hAnsi="Courier New" w:cs="Courier New"/>
            <w:color w:val="222222"/>
            <w:sz w:val="16"/>
            <w:szCs w:val="16"/>
            <w:shd w:val="clear" w:color="auto" w:fill="FFFFFF"/>
            <w:lang w:eastAsia="en-GB"/>
          </w:rPr>
          <w:t>&gt;</w:t>
        </w:r>
      </w:ins>
    </w:p>
    <w:p w:rsidR="00726499" w:rsidRDefault="00B13853" w:rsidP="00B13853">
      <w:pPr>
        <w:ind w:left="720"/>
        <w:rPr>
          <w:ins w:id="191" w:author="Jeremy" w:date="2011-09-20T23:08:00Z"/>
          <w:rFonts w:ascii="Courier New" w:eastAsia="Times New Roman" w:hAnsi="Courier New" w:cs="Courier New"/>
          <w:color w:val="222222"/>
          <w:sz w:val="16"/>
          <w:szCs w:val="16"/>
          <w:shd w:val="clear" w:color="auto" w:fill="FFFFFF"/>
          <w:lang w:eastAsia="en-GB"/>
        </w:rPr>
      </w:pPr>
      <w:ins w:id="192" w:author="Jeremy" w:date="2011-09-20T22:40:00Z">
        <w:r>
          <w:rPr>
            <w:rFonts w:ascii="Courier New" w:eastAsia="Times New Roman" w:hAnsi="Courier New" w:cs="Courier New"/>
            <w:color w:val="222222"/>
            <w:sz w:val="16"/>
            <w:szCs w:val="16"/>
            <w:shd w:val="clear" w:color="auto" w:fill="FFFFFF"/>
            <w:lang w:eastAsia="en-GB"/>
          </w:rPr>
          <w:t xml:space="preserve">            &lt;</w:t>
        </w:r>
        <w:proofErr w:type="spellStart"/>
        <w:r>
          <w:rPr>
            <w:rFonts w:ascii="Courier New" w:eastAsia="Times New Roman" w:hAnsi="Courier New" w:cs="Courier New"/>
            <w:color w:val="222222"/>
            <w:sz w:val="16"/>
            <w:szCs w:val="16"/>
            <w:shd w:val="clear" w:color="auto" w:fill="FFFFFF"/>
            <w:lang w:eastAsia="en-GB"/>
          </w:rPr>
          <w:t>gco</w:t>
        </w:r>
        <w:proofErr w:type="gramStart"/>
        <w:r>
          <w:rPr>
            <w:rFonts w:ascii="Courier New" w:eastAsia="Times New Roman" w:hAnsi="Courier New" w:cs="Courier New"/>
            <w:color w:val="222222"/>
            <w:sz w:val="16"/>
            <w:szCs w:val="16"/>
            <w:shd w:val="clear" w:color="auto" w:fill="FFFFFF"/>
            <w:lang w:eastAsia="en-GB"/>
          </w:rPr>
          <w:t>:CharacterString</w:t>
        </w:r>
        <w:proofErr w:type="spellEnd"/>
        <w:proofErr w:type="gramEnd"/>
        <w:r>
          <w:rPr>
            <w:rFonts w:ascii="Courier New" w:eastAsia="Times New Roman" w:hAnsi="Courier New" w:cs="Courier New"/>
            <w:color w:val="222222"/>
            <w:sz w:val="16"/>
            <w:szCs w:val="16"/>
            <w:shd w:val="clear" w:color="auto" w:fill="FFFFFF"/>
            <w:lang w:eastAsia="en-GB"/>
          </w:rPr>
          <w:t>&gt;</w:t>
        </w:r>
      </w:ins>
      <w:ins w:id="193" w:author="Jeremy" w:date="2011-09-20T23:07:00Z">
        <w:r w:rsidR="00726499" w:rsidRPr="00726499">
          <w:rPr>
            <w:rStyle w:val="apple-style-span"/>
            <w:rFonts w:ascii="Courier New" w:hAnsi="Courier New" w:cs="Courier New"/>
            <w:color w:val="000080"/>
            <w:sz w:val="18"/>
            <w:szCs w:val="18"/>
            <w:shd w:val="clear" w:color="auto" w:fill="FFFFFF"/>
          </w:rPr>
          <w:t xml:space="preserve"> </w:t>
        </w:r>
        <w:r w:rsidR="00726499">
          <w:rPr>
            <w:rStyle w:val="apple-style-span"/>
            <w:rFonts w:ascii="Courier New" w:hAnsi="Courier New" w:cs="Courier New"/>
            <w:color w:val="000080"/>
            <w:sz w:val="18"/>
            <w:szCs w:val="18"/>
            <w:shd w:val="clear" w:color="auto" w:fill="FFFFFF"/>
          </w:rPr>
          <w:t>EUMETSAT Near Real-time Data Services</w:t>
        </w:r>
      </w:ins>
      <w:ins w:id="194" w:author="Jeremy" w:date="2011-09-20T22:41:00Z">
        <w:r>
          <w:rPr>
            <w:rFonts w:ascii="Courier New" w:eastAsia="Times New Roman" w:hAnsi="Courier New" w:cs="Courier New"/>
            <w:color w:val="222222"/>
            <w:sz w:val="16"/>
            <w:szCs w:val="16"/>
            <w:shd w:val="clear" w:color="auto" w:fill="FFFFFF"/>
            <w:lang w:eastAsia="en-GB"/>
          </w:rPr>
          <w:t xml:space="preserve"> </w:t>
        </w:r>
      </w:ins>
      <w:ins w:id="195" w:author="Jeremy" w:date="2011-09-20T23:08:00Z">
        <w:r w:rsidR="00726499">
          <w:rPr>
            <w:rFonts w:ascii="Courier New" w:eastAsia="Times New Roman" w:hAnsi="Courier New" w:cs="Courier New"/>
            <w:color w:val="222222"/>
            <w:sz w:val="16"/>
            <w:szCs w:val="16"/>
            <w:shd w:val="clear" w:color="auto" w:fill="FFFFFF"/>
            <w:lang w:eastAsia="en-GB"/>
          </w:rPr>
          <w:t xml:space="preserve">  </w:t>
        </w:r>
      </w:ins>
    </w:p>
    <w:p w:rsidR="00B13853" w:rsidRDefault="00726499" w:rsidP="00B13853">
      <w:pPr>
        <w:ind w:left="720"/>
        <w:rPr>
          <w:ins w:id="196" w:author="Jeremy" w:date="2011-09-20T22:42:00Z"/>
          <w:rFonts w:ascii="Courier New" w:eastAsia="Times New Roman" w:hAnsi="Courier New" w:cs="Courier New"/>
          <w:color w:val="222222"/>
          <w:sz w:val="16"/>
          <w:szCs w:val="16"/>
          <w:shd w:val="clear" w:color="auto" w:fill="FFFFFF"/>
          <w:lang w:eastAsia="en-GB"/>
        </w:rPr>
      </w:pPr>
      <w:ins w:id="197" w:author="Jeremy" w:date="2011-09-20T23:08:00Z">
        <w:r>
          <w:rPr>
            <w:rFonts w:ascii="Courier New" w:eastAsia="Times New Roman" w:hAnsi="Courier New" w:cs="Courier New"/>
            <w:color w:val="222222"/>
            <w:sz w:val="16"/>
            <w:szCs w:val="16"/>
            <w:shd w:val="clear" w:color="auto" w:fill="FFFFFF"/>
            <w:lang w:eastAsia="en-GB"/>
          </w:rPr>
          <w:t xml:space="preserve">                                  </w:t>
        </w:r>
      </w:ins>
      <w:bookmarkStart w:id="198" w:name="_GoBack"/>
      <w:bookmarkEnd w:id="198"/>
      <w:ins w:id="199" w:author="Jeremy" w:date="2011-09-20T22:41:00Z">
        <w:r w:rsidR="00B13853">
          <w:rPr>
            <w:rFonts w:ascii="Courier New" w:eastAsia="Times New Roman" w:hAnsi="Courier New" w:cs="Courier New"/>
            <w:color w:val="222222"/>
            <w:sz w:val="16"/>
            <w:szCs w:val="16"/>
            <w:shd w:val="clear" w:color="auto" w:fill="FFFFFF"/>
            <w:lang w:eastAsia="en-GB"/>
          </w:rPr>
          <w:t>[</w:t>
        </w:r>
      </w:ins>
      <w:ins w:id="200" w:author="Jeremy" w:date="2011-09-20T23:07:00Z">
        <w:r w:rsidRPr="00726499">
          <w:rPr>
            <w:rFonts w:ascii="Courier New" w:eastAsia="Times New Roman" w:hAnsi="Courier New" w:cs="Courier New"/>
            <w:color w:val="222222"/>
            <w:sz w:val="16"/>
            <w:szCs w:val="16"/>
            <w:shd w:val="clear" w:color="auto" w:fill="FFFFFF"/>
            <w:lang w:eastAsia="en-GB"/>
          </w:rPr>
          <w:t>http://www.eumetsat.int/Home/Main/DataAccess/EOPortal/SP_2010032384655495</w:t>
        </w:r>
      </w:ins>
      <w:ins w:id="201" w:author="Jeremy" w:date="2011-09-20T22:41:00Z">
        <w:r w:rsidR="00B13853">
          <w:rPr>
            <w:rFonts w:ascii="Courier New" w:eastAsia="Times New Roman" w:hAnsi="Courier New" w:cs="Courier New"/>
            <w:color w:val="222222"/>
            <w:sz w:val="16"/>
            <w:szCs w:val="16"/>
            <w:shd w:val="clear" w:color="auto" w:fill="FFFFFF"/>
            <w:lang w:eastAsia="en-GB"/>
          </w:rPr>
          <w:t>]</w:t>
        </w:r>
      </w:ins>
    </w:p>
    <w:p w:rsidR="00B13853" w:rsidRDefault="00B13853" w:rsidP="00B13853">
      <w:pPr>
        <w:ind w:left="720"/>
        <w:rPr>
          <w:ins w:id="202" w:author="Jeremy" w:date="2011-09-20T22:40:00Z"/>
          <w:rFonts w:ascii="Courier New" w:eastAsia="Times New Roman" w:hAnsi="Courier New" w:cs="Courier New"/>
          <w:color w:val="222222"/>
          <w:sz w:val="16"/>
          <w:szCs w:val="16"/>
          <w:shd w:val="clear" w:color="auto" w:fill="FFFFFF"/>
          <w:lang w:eastAsia="en-GB"/>
        </w:rPr>
      </w:pPr>
      <w:ins w:id="203" w:author="Jeremy" w:date="2011-09-20T22:42:00Z">
        <w:r>
          <w:rPr>
            <w:rFonts w:ascii="Courier New" w:eastAsia="Times New Roman" w:hAnsi="Courier New" w:cs="Courier New"/>
            <w:color w:val="222222"/>
            <w:sz w:val="16"/>
            <w:szCs w:val="16"/>
            <w:shd w:val="clear" w:color="auto" w:fill="FFFFFF"/>
            <w:lang w:eastAsia="en-GB"/>
          </w:rPr>
          <w:t xml:space="preserve">            </w:t>
        </w:r>
      </w:ins>
      <w:ins w:id="204" w:author="Jeremy" w:date="2011-09-20T22:40:00Z">
        <w:r>
          <w:rPr>
            <w:rFonts w:ascii="Courier New" w:eastAsia="Times New Roman" w:hAnsi="Courier New" w:cs="Courier New"/>
            <w:color w:val="222222"/>
            <w:sz w:val="16"/>
            <w:szCs w:val="16"/>
            <w:shd w:val="clear" w:color="auto" w:fill="FFFFFF"/>
            <w:lang w:eastAsia="en-GB"/>
          </w:rPr>
          <w:t>&lt;/</w:t>
        </w:r>
        <w:proofErr w:type="spellStart"/>
        <w:r>
          <w:rPr>
            <w:rFonts w:ascii="Courier New" w:eastAsia="Times New Roman" w:hAnsi="Courier New" w:cs="Courier New"/>
            <w:color w:val="222222"/>
            <w:sz w:val="16"/>
            <w:szCs w:val="16"/>
            <w:shd w:val="clear" w:color="auto" w:fill="FFFFFF"/>
            <w:lang w:eastAsia="en-GB"/>
          </w:rPr>
          <w:t>gco</w:t>
        </w:r>
        <w:proofErr w:type="gramStart"/>
        <w:r>
          <w:rPr>
            <w:rFonts w:ascii="Courier New" w:eastAsia="Times New Roman" w:hAnsi="Courier New" w:cs="Courier New"/>
            <w:color w:val="222222"/>
            <w:sz w:val="16"/>
            <w:szCs w:val="16"/>
            <w:shd w:val="clear" w:color="auto" w:fill="FFFFFF"/>
            <w:lang w:eastAsia="en-GB"/>
          </w:rPr>
          <w:t>:CharacterString</w:t>
        </w:r>
        <w:proofErr w:type="spellEnd"/>
        <w:proofErr w:type="gramEnd"/>
        <w:r>
          <w:rPr>
            <w:rFonts w:ascii="Courier New" w:eastAsia="Times New Roman" w:hAnsi="Courier New" w:cs="Courier New"/>
            <w:color w:val="222222"/>
            <w:sz w:val="16"/>
            <w:szCs w:val="16"/>
            <w:shd w:val="clear" w:color="auto" w:fill="FFFFFF"/>
            <w:lang w:eastAsia="en-GB"/>
          </w:rPr>
          <w:t>&gt;</w:t>
        </w:r>
      </w:ins>
    </w:p>
    <w:p w:rsidR="00B13853" w:rsidRPr="00D94C4A" w:rsidRDefault="00B13853" w:rsidP="00B13853">
      <w:pPr>
        <w:ind w:left="720"/>
        <w:rPr>
          <w:ins w:id="205" w:author="Jeremy" w:date="2011-09-20T22:40:00Z"/>
          <w:rFonts w:ascii="Courier New" w:eastAsia="Times New Roman" w:hAnsi="Courier New" w:cs="Courier New"/>
          <w:color w:val="222222"/>
          <w:sz w:val="16"/>
          <w:szCs w:val="16"/>
          <w:shd w:val="clear" w:color="auto" w:fill="FFFFFF"/>
          <w:lang w:eastAsia="en-GB"/>
        </w:rPr>
      </w:pPr>
      <w:ins w:id="206" w:author="Jeremy" w:date="2011-09-20T22:40:00Z">
        <w:r>
          <w:rPr>
            <w:rFonts w:ascii="Courier New" w:eastAsia="Times New Roman" w:hAnsi="Courier New" w:cs="Courier New"/>
            <w:color w:val="222222"/>
            <w:sz w:val="16"/>
            <w:szCs w:val="16"/>
            <w:shd w:val="clear" w:color="auto" w:fill="FFFFFF"/>
            <w:lang w:eastAsia="en-GB"/>
          </w:rPr>
          <w:t xml:space="preserve">        &lt;/</w:t>
        </w:r>
        <w:proofErr w:type="spellStart"/>
        <w:r>
          <w:rPr>
            <w:rFonts w:ascii="Courier New" w:eastAsia="Times New Roman" w:hAnsi="Courier New" w:cs="Courier New"/>
            <w:color w:val="222222"/>
            <w:sz w:val="16"/>
            <w:szCs w:val="16"/>
            <w:shd w:val="clear" w:color="auto" w:fill="FFFFFF"/>
            <w:lang w:eastAsia="en-GB"/>
          </w:rPr>
          <w:t>gmd</w:t>
        </w:r>
        <w:proofErr w:type="gramStart"/>
        <w:r>
          <w:rPr>
            <w:rFonts w:ascii="Courier New" w:eastAsia="Times New Roman" w:hAnsi="Courier New" w:cs="Courier New"/>
            <w:color w:val="222222"/>
            <w:sz w:val="16"/>
            <w:szCs w:val="16"/>
            <w:shd w:val="clear" w:color="auto" w:fill="FFFFFF"/>
            <w:lang w:eastAsia="en-GB"/>
          </w:rPr>
          <w:t>:useLimitation</w:t>
        </w:r>
        <w:proofErr w:type="spellEnd"/>
        <w:proofErr w:type="gramEnd"/>
        <w:r>
          <w:rPr>
            <w:rFonts w:ascii="Courier New" w:eastAsia="Times New Roman" w:hAnsi="Courier New" w:cs="Courier New"/>
            <w:color w:val="222222"/>
            <w:sz w:val="16"/>
            <w:szCs w:val="16"/>
            <w:shd w:val="clear" w:color="auto" w:fill="FFFFFF"/>
            <w:lang w:eastAsia="en-GB"/>
          </w:rPr>
          <w:t>&gt;</w:t>
        </w:r>
      </w:ins>
    </w:p>
    <w:p w:rsidR="00B13853" w:rsidRPr="00D94C4A" w:rsidRDefault="00B13853" w:rsidP="00B13853">
      <w:pPr>
        <w:ind w:left="720"/>
        <w:rPr>
          <w:ins w:id="207" w:author="Jeremy" w:date="2011-09-20T22:40:00Z"/>
          <w:rStyle w:val="apple-style-span"/>
          <w:rFonts w:ascii="Courier New" w:hAnsi="Courier New" w:cs="Courier New"/>
          <w:color w:val="222222"/>
          <w:sz w:val="16"/>
          <w:szCs w:val="16"/>
          <w:shd w:val="clear" w:color="auto" w:fill="FFFFFF"/>
        </w:rPr>
      </w:pPr>
      <w:ins w:id="208" w:author="Jeremy" w:date="2011-09-20T22:40:00Z">
        <w:r w:rsidRPr="00D94C4A">
          <w:rPr>
            <w:rFonts w:ascii="Courier New" w:eastAsia="Times New Roman" w:hAnsi="Courier New" w:cs="Courier New"/>
            <w:color w:val="222222"/>
            <w:sz w:val="16"/>
            <w:szCs w:val="16"/>
            <w:shd w:val="clear" w:color="auto" w:fill="FFFFFF"/>
            <w:lang w:eastAsia="en-GB"/>
          </w:rPr>
          <w:t xml:space="preserve">        &lt;</w:t>
        </w:r>
        <w:proofErr w:type="spellStart"/>
        <w:r w:rsidRPr="00D94C4A">
          <w:rPr>
            <w:rFonts w:ascii="Courier New" w:eastAsia="Times New Roman" w:hAnsi="Courier New" w:cs="Courier New"/>
            <w:color w:val="222222"/>
            <w:sz w:val="16"/>
            <w:szCs w:val="16"/>
            <w:shd w:val="clear" w:color="auto" w:fill="FFFFFF"/>
            <w:lang w:eastAsia="en-GB"/>
          </w:rPr>
          <w:t>gmd</w:t>
        </w:r>
        <w:proofErr w:type="gramStart"/>
        <w:r w:rsidRPr="00D94C4A">
          <w:rPr>
            <w:rFonts w:ascii="Courier New" w:eastAsia="Times New Roman" w:hAnsi="Courier New" w:cs="Courier New"/>
            <w:color w:val="222222"/>
            <w:sz w:val="16"/>
            <w:szCs w:val="16"/>
            <w:shd w:val="clear" w:color="auto" w:fill="FFFFFF"/>
            <w:lang w:eastAsia="en-GB"/>
          </w:rPr>
          <w:t>:</w:t>
        </w:r>
        <w:r>
          <w:rPr>
            <w:rFonts w:ascii="Courier New" w:eastAsia="Times New Roman" w:hAnsi="Courier New" w:cs="Courier New"/>
            <w:color w:val="222222"/>
            <w:sz w:val="16"/>
            <w:szCs w:val="16"/>
            <w:shd w:val="clear" w:color="auto" w:fill="FFFFFF"/>
            <w:lang w:eastAsia="en-GB"/>
          </w:rPr>
          <w:t>access</w:t>
        </w:r>
        <w:r w:rsidRPr="00D94C4A">
          <w:rPr>
            <w:rFonts w:ascii="Courier New" w:eastAsia="Times New Roman" w:hAnsi="Courier New" w:cs="Courier New"/>
            <w:color w:val="222222"/>
            <w:sz w:val="16"/>
            <w:szCs w:val="16"/>
            <w:shd w:val="clear" w:color="auto" w:fill="FFFFFF"/>
            <w:lang w:eastAsia="en-GB"/>
          </w:rPr>
          <w:t>Constraints</w:t>
        </w:r>
        <w:proofErr w:type="spellEnd"/>
        <w:proofErr w:type="gramEnd"/>
        <w:r w:rsidRPr="00D94C4A">
          <w:rPr>
            <w:rFonts w:ascii="Courier New" w:eastAsia="Times New Roman" w:hAnsi="Courier New" w:cs="Courier New"/>
            <w:color w:val="222222"/>
            <w:sz w:val="16"/>
            <w:szCs w:val="16"/>
            <w:shd w:val="clear" w:color="auto" w:fill="FFFFFF"/>
            <w:lang w:eastAsia="en-GB"/>
          </w:rPr>
          <w:t>&gt;</w:t>
        </w:r>
        <w:r w:rsidRPr="00D94C4A">
          <w:rPr>
            <w:rFonts w:ascii="Courier New" w:eastAsia="Times New Roman" w:hAnsi="Courier New" w:cs="Courier New"/>
            <w:color w:val="222222"/>
            <w:sz w:val="16"/>
            <w:szCs w:val="16"/>
            <w:shd w:val="clear" w:color="auto" w:fill="FFFFFF"/>
            <w:lang w:eastAsia="en-GB"/>
          </w:rPr>
          <w:br/>
          <w:t xml:space="preserve">            </w:t>
        </w:r>
        <w:r w:rsidRPr="00D94C4A">
          <w:rPr>
            <w:rStyle w:val="apple-style-span"/>
            <w:rFonts w:ascii="Courier New" w:hAnsi="Courier New" w:cs="Courier New"/>
            <w:color w:val="222222"/>
            <w:sz w:val="16"/>
            <w:szCs w:val="16"/>
            <w:shd w:val="clear" w:color="auto" w:fill="FFFFFF"/>
          </w:rPr>
          <w:t>&lt;</w:t>
        </w:r>
        <w:proofErr w:type="spellStart"/>
        <w:r w:rsidRPr="00D94C4A">
          <w:rPr>
            <w:rStyle w:val="apple-style-span"/>
            <w:rFonts w:ascii="Courier New" w:hAnsi="Courier New" w:cs="Courier New"/>
            <w:color w:val="222222"/>
            <w:sz w:val="16"/>
            <w:szCs w:val="16"/>
            <w:shd w:val="clear" w:color="auto" w:fill="FFFFFF"/>
          </w:rPr>
          <w:t>gmd:MD_RestrictionCode</w:t>
        </w:r>
        <w:proofErr w:type="spellEnd"/>
        <w:r w:rsidRPr="00D94C4A">
          <w:rPr>
            <w:rStyle w:val="apple-style-span"/>
            <w:rFonts w:ascii="Courier New" w:hAnsi="Courier New" w:cs="Courier New"/>
            <w:color w:val="222222"/>
            <w:sz w:val="16"/>
            <w:szCs w:val="16"/>
            <w:shd w:val="clear" w:color="auto" w:fill="FFFFFF"/>
          </w:rPr>
          <w:t xml:space="preserve"> codeList="http://standards.iso.org/ittf/PublicallyAvailableStandards/</w:t>
        </w:r>
      </w:ins>
    </w:p>
    <w:p w:rsidR="00B13853" w:rsidRPr="00D94C4A" w:rsidRDefault="00B13853" w:rsidP="00B13853">
      <w:pPr>
        <w:ind w:left="720"/>
        <w:rPr>
          <w:ins w:id="209" w:author="Jeremy" w:date="2011-09-20T22:40:00Z"/>
          <w:rStyle w:val="apple-style-span"/>
          <w:rFonts w:ascii="Courier New" w:hAnsi="Courier New" w:cs="Courier New"/>
          <w:color w:val="222222"/>
          <w:sz w:val="16"/>
          <w:szCs w:val="16"/>
          <w:shd w:val="clear" w:color="auto" w:fill="FFFFFF"/>
        </w:rPr>
      </w:pPr>
      <w:ins w:id="210" w:author="Jeremy" w:date="2011-09-20T22:40:00Z">
        <w:r w:rsidRPr="00D94C4A">
          <w:rPr>
            <w:rStyle w:val="apple-style-span"/>
            <w:rFonts w:ascii="Courier New" w:hAnsi="Courier New" w:cs="Courier New"/>
            <w:color w:val="222222"/>
            <w:sz w:val="16"/>
            <w:szCs w:val="16"/>
            <w:shd w:val="clear" w:color="auto" w:fill="FFFFFF"/>
          </w:rPr>
          <w:t xml:space="preserve">            ISO_19139_Schemas/resources/Codelist/gmxCodelists.xml#MD_RestrictionCode"</w:t>
        </w:r>
      </w:ins>
    </w:p>
    <w:p w:rsidR="00B13853" w:rsidRPr="00D94C4A" w:rsidRDefault="00B13853" w:rsidP="00B13853">
      <w:pPr>
        <w:ind w:left="720"/>
        <w:rPr>
          <w:ins w:id="211" w:author="Jeremy" w:date="2011-09-20T22:40:00Z"/>
          <w:rStyle w:val="apple-style-span"/>
          <w:rFonts w:ascii="Courier New" w:hAnsi="Courier New" w:cs="Courier New"/>
          <w:color w:val="222222"/>
          <w:sz w:val="16"/>
          <w:szCs w:val="16"/>
          <w:shd w:val="clear" w:color="auto" w:fill="FFFFFF"/>
        </w:rPr>
      </w:pPr>
      <w:ins w:id="212" w:author="Jeremy" w:date="2011-09-20T22:40:00Z">
        <w:r w:rsidRPr="00D94C4A">
          <w:rPr>
            <w:rStyle w:val="apple-style-span"/>
            <w:rFonts w:ascii="Courier New" w:hAnsi="Courier New" w:cs="Courier New"/>
            <w:color w:val="222222"/>
            <w:sz w:val="16"/>
            <w:szCs w:val="16"/>
            <w:shd w:val="clear" w:color="auto" w:fill="FFFFFF"/>
          </w:rPr>
          <w:t xml:space="preserve">            </w:t>
        </w:r>
        <w:proofErr w:type="gramStart"/>
        <w:r w:rsidRPr="00D94C4A">
          <w:rPr>
            <w:rStyle w:val="apple-style-span"/>
            <w:rFonts w:ascii="Courier New" w:hAnsi="Courier New" w:cs="Courier New"/>
            <w:color w:val="222222"/>
            <w:sz w:val="16"/>
            <w:szCs w:val="16"/>
            <w:shd w:val="clear" w:color="auto" w:fill="FFFFFF"/>
          </w:rPr>
          <w:t>codeListValue</w:t>
        </w:r>
        <w:proofErr w:type="gramEnd"/>
        <w:r w:rsidRPr="00D94C4A">
          <w:rPr>
            <w:rStyle w:val="apple-style-span"/>
            <w:rFonts w:ascii="Courier New" w:hAnsi="Courier New" w:cs="Courier New"/>
            <w:color w:val="222222"/>
            <w:sz w:val="16"/>
            <w:szCs w:val="16"/>
            <w:shd w:val="clear" w:color="auto" w:fill="FFFFFF"/>
          </w:rPr>
          <w:t>="otherRestrictions"&gt;</w:t>
        </w:r>
        <w:r>
          <w:rPr>
            <w:rStyle w:val="apple-style-span"/>
            <w:rFonts w:ascii="Courier New" w:hAnsi="Courier New" w:cs="Courier New"/>
            <w:color w:val="222222"/>
            <w:sz w:val="16"/>
            <w:szCs w:val="16"/>
            <w:shd w:val="clear" w:color="auto" w:fill="FFFFFF"/>
          </w:rPr>
          <w:t>copyright</w:t>
        </w:r>
        <w:r w:rsidRPr="00D94C4A">
          <w:rPr>
            <w:rStyle w:val="apple-style-span"/>
            <w:rFonts w:ascii="Courier New" w:hAnsi="Courier New" w:cs="Courier New"/>
            <w:color w:val="222222"/>
            <w:sz w:val="16"/>
            <w:szCs w:val="16"/>
            <w:shd w:val="clear" w:color="auto" w:fill="FFFFFF"/>
          </w:rPr>
          <w:t>&lt;/gmd:MD_RestrictionCode&gt;</w:t>
        </w:r>
      </w:ins>
    </w:p>
    <w:p w:rsidR="00B13853" w:rsidRPr="00D94C4A" w:rsidRDefault="00B13853" w:rsidP="00B13853">
      <w:pPr>
        <w:ind w:left="720"/>
        <w:rPr>
          <w:ins w:id="213" w:author="Jeremy" w:date="2011-09-20T22:40:00Z"/>
          <w:rFonts w:ascii="Courier New" w:eastAsia="Times New Roman" w:hAnsi="Courier New" w:cs="Courier New"/>
          <w:color w:val="222222"/>
          <w:sz w:val="16"/>
          <w:szCs w:val="16"/>
          <w:shd w:val="clear" w:color="auto" w:fill="FFFFFF"/>
          <w:lang w:eastAsia="en-GB"/>
        </w:rPr>
      </w:pPr>
      <w:ins w:id="214" w:author="Jeremy" w:date="2011-09-20T22:40:00Z">
        <w:r w:rsidRPr="00D94C4A">
          <w:rPr>
            <w:rFonts w:ascii="Courier New" w:eastAsia="Times New Roman" w:hAnsi="Courier New" w:cs="Courier New"/>
            <w:color w:val="222222"/>
            <w:sz w:val="16"/>
            <w:szCs w:val="16"/>
            <w:shd w:val="clear" w:color="auto" w:fill="FFFFFF"/>
            <w:lang w:eastAsia="en-GB"/>
          </w:rPr>
          <w:t xml:space="preserve">        &lt;/</w:t>
        </w:r>
        <w:proofErr w:type="spellStart"/>
        <w:r w:rsidRPr="00D94C4A">
          <w:rPr>
            <w:rFonts w:ascii="Courier New" w:eastAsia="Times New Roman" w:hAnsi="Courier New" w:cs="Courier New"/>
            <w:color w:val="222222"/>
            <w:sz w:val="16"/>
            <w:szCs w:val="16"/>
            <w:shd w:val="clear" w:color="auto" w:fill="FFFFFF"/>
            <w:lang w:eastAsia="en-GB"/>
          </w:rPr>
          <w:t>gmd</w:t>
        </w:r>
        <w:proofErr w:type="gramStart"/>
        <w:r w:rsidRPr="00D94C4A">
          <w:rPr>
            <w:rFonts w:ascii="Courier New" w:eastAsia="Times New Roman" w:hAnsi="Courier New" w:cs="Courier New"/>
            <w:color w:val="222222"/>
            <w:sz w:val="16"/>
            <w:szCs w:val="16"/>
            <w:shd w:val="clear" w:color="auto" w:fill="FFFFFF"/>
            <w:lang w:eastAsia="en-GB"/>
          </w:rPr>
          <w:t>:</w:t>
        </w:r>
        <w:r>
          <w:rPr>
            <w:rFonts w:ascii="Courier New" w:eastAsia="Times New Roman" w:hAnsi="Courier New" w:cs="Courier New"/>
            <w:color w:val="222222"/>
            <w:sz w:val="16"/>
            <w:szCs w:val="16"/>
            <w:shd w:val="clear" w:color="auto" w:fill="FFFFFF"/>
            <w:lang w:eastAsia="en-GB"/>
          </w:rPr>
          <w:t>access</w:t>
        </w:r>
        <w:r w:rsidRPr="00D94C4A">
          <w:rPr>
            <w:rFonts w:ascii="Courier New" w:eastAsia="Times New Roman" w:hAnsi="Courier New" w:cs="Courier New"/>
            <w:color w:val="222222"/>
            <w:sz w:val="16"/>
            <w:szCs w:val="16"/>
            <w:shd w:val="clear" w:color="auto" w:fill="FFFFFF"/>
            <w:lang w:eastAsia="en-GB"/>
          </w:rPr>
          <w:t>Constraints</w:t>
        </w:r>
        <w:proofErr w:type="spellEnd"/>
        <w:proofErr w:type="gramEnd"/>
        <w:r w:rsidRPr="00D94C4A">
          <w:rPr>
            <w:rFonts w:ascii="Courier New" w:eastAsia="Times New Roman" w:hAnsi="Courier New" w:cs="Courier New"/>
            <w:color w:val="222222"/>
            <w:sz w:val="16"/>
            <w:szCs w:val="16"/>
            <w:shd w:val="clear" w:color="auto" w:fill="FFFFFF"/>
            <w:lang w:eastAsia="en-GB"/>
          </w:rPr>
          <w:t>&gt;</w:t>
        </w:r>
      </w:ins>
    </w:p>
    <w:p w:rsidR="00B13853" w:rsidRPr="00D94C4A" w:rsidRDefault="00B13853" w:rsidP="00B13853">
      <w:pPr>
        <w:ind w:left="720"/>
        <w:rPr>
          <w:ins w:id="215" w:author="Jeremy" w:date="2011-09-20T22:40:00Z"/>
          <w:rStyle w:val="apple-style-span"/>
          <w:rFonts w:ascii="Courier New" w:hAnsi="Courier New" w:cs="Courier New"/>
          <w:color w:val="222222"/>
          <w:sz w:val="16"/>
          <w:szCs w:val="16"/>
          <w:shd w:val="clear" w:color="auto" w:fill="FFFFFF"/>
        </w:rPr>
      </w:pPr>
      <w:ins w:id="216" w:author="Jeremy" w:date="2011-09-20T22:40:00Z">
        <w:r w:rsidRPr="00D94C4A">
          <w:rPr>
            <w:rFonts w:ascii="Courier New" w:eastAsia="Times New Roman" w:hAnsi="Courier New" w:cs="Courier New"/>
            <w:color w:val="222222"/>
            <w:sz w:val="16"/>
            <w:szCs w:val="16"/>
            <w:shd w:val="clear" w:color="auto" w:fill="FFFFFF"/>
            <w:lang w:eastAsia="en-GB"/>
          </w:rPr>
          <w:t xml:space="preserve">        &lt;</w:t>
        </w:r>
        <w:proofErr w:type="spellStart"/>
        <w:r w:rsidRPr="00D94C4A">
          <w:rPr>
            <w:rFonts w:ascii="Courier New" w:eastAsia="Times New Roman" w:hAnsi="Courier New" w:cs="Courier New"/>
            <w:color w:val="222222"/>
            <w:sz w:val="16"/>
            <w:szCs w:val="16"/>
            <w:shd w:val="clear" w:color="auto" w:fill="FFFFFF"/>
            <w:lang w:eastAsia="en-GB"/>
          </w:rPr>
          <w:t>gmd</w:t>
        </w:r>
        <w:proofErr w:type="gramStart"/>
        <w:r w:rsidRPr="00D94C4A">
          <w:rPr>
            <w:rFonts w:ascii="Courier New" w:eastAsia="Times New Roman" w:hAnsi="Courier New" w:cs="Courier New"/>
            <w:color w:val="222222"/>
            <w:sz w:val="16"/>
            <w:szCs w:val="16"/>
            <w:shd w:val="clear" w:color="auto" w:fill="FFFFFF"/>
            <w:lang w:eastAsia="en-GB"/>
          </w:rPr>
          <w:t>:useConstraints</w:t>
        </w:r>
        <w:proofErr w:type="spellEnd"/>
        <w:proofErr w:type="gramEnd"/>
        <w:r w:rsidRPr="00D94C4A">
          <w:rPr>
            <w:rFonts w:ascii="Courier New" w:eastAsia="Times New Roman" w:hAnsi="Courier New" w:cs="Courier New"/>
            <w:color w:val="222222"/>
            <w:sz w:val="16"/>
            <w:szCs w:val="16"/>
            <w:shd w:val="clear" w:color="auto" w:fill="FFFFFF"/>
            <w:lang w:eastAsia="en-GB"/>
          </w:rPr>
          <w:t>&gt;</w:t>
        </w:r>
        <w:r w:rsidRPr="00D94C4A">
          <w:rPr>
            <w:rFonts w:ascii="Courier New" w:eastAsia="Times New Roman" w:hAnsi="Courier New" w:cs="Courier New"/>
            <w:color w:val="222222"/>
            <w:sz w:val="16"/>
            <w:szCs w:val="16"/>
            <w:shd w:val="clear" w:color="auto" w:fill="FFFFFF"/>
            <w:lang w:eastAsia="en-GB"/>
          </w:rPr>
          <w:br/>
          <w:t xml:space="preserve">            </w:t>
        </w:r>
        <w:r w:rsidRPr="00D94C4A">
          <w:rPr>
            <w:rStyle w:val="apple-style-span"/>
            <w:rFonts w:ascii="Courier New" w:hAnsi="Courier New" w:cs="Courier New"/>
            <w:color w:val="222222"/>
            <w:sz w:val="16"/>
            <w:szCs w:val="16"/>
            <w:shd w:val="clear" w:color="auto" w:fill="FFFFFF"/>
          </w:rPr>
          <w:t>&lt;</w:t>
        </w:r>
        <w:proofErr w:type="spellStart"/>
        <w:r w:rsidRPr="00D94C4A">
          <w:rPr>
            <w:rStyle w:val="apple-style-span"/>
            <w:rFonts w:ascii="Courier New" w:hAnsi="Courier New" w:cs="Courier New"/>
            <w:color w:val="222222"/>
            <w:sz w:val="16"/>
            <w:szCs w:val="16"/>
            <w:shd w:val="clear" w:color="auto" w:fill="FFFFFF"/>
          </w:rPr>
          <w:t>gmd:MD_RestrictionCode</w:t>
        </w:r>
        <w:proofErr w:type="spellEnd"/>
        <w:r w:rsidRPr="00D94C4A">
          <w:rPr>
            <w:rStyle w:val="apple-style-span"/>
            <w:rFonts w:ascii="Courier New" w:hAnsi="Courier New" w:cs="Courier New"/>
            <w:color w:val="222222"/>
            <w:sz w:val="16"/>
            <w:szCs w:val="16"/>
            <w:shd w:val="clear" w:color="auto" w:fill="FFFFFF"/>
          </w:rPr>
          <w:t xml:space="preserve"> codeList="http://standards.iso.org/ittf/PublicallyAvailableStandards/</w:t>
        </w:r>
      </w:ins>
    </w:p>
    <w:p w:rsidR="00B13853" w:rsidRPr="00D94C4A" w:rsidRDefault="00B13853" w:rsidP="00B13853">
      <w:pPr>
        <w:ind w:left="720"/>
        <w:rPr>
          <w:ins w:id="217" w:author="Jeremy" w:date="2011-09-20T22:40:00Z"/>
          <w:rStyle w:val="apple-style-span"/>
          <w:rFonts w:ascii="Courier New" w:hAnsi="Courier New" w:cs="Courier New"/>
          <w:color w:val="222222"/>
          <w:sz w:val="16"/>
          <w:szCs w:val="16"/>
          <w:shd w:val="clear" w:color="auto" w:fill="FFFFFF"/>
        </w:rPr>
      </w:pPr>
      <w:ins w:id="218" w:author="Jeremy" w:date="2011-09-20T22:40:00Z">
        <w:r w:rsidRPr="00D94C4A">
          <w:rPr>
            <w:rStyle w:val="apple-style-span"/>
            <w:rFonts w:ascii="Courier New" w:hAnsi="Courier New" w:cs="Courier New"/>
            <w:color w:val="222222"/>
            <w:sz w:val="16"/>
            <w:szCs w:val="16"/>
            <w:shd w:val="clear" w:color="auto" w:fill="FFFFFF"/>
          </w:rPr>
          <w:t xml:space="preserve">            ISO_19139_Schemas/resources/Codelist/gmxCodelists.xml#MD_RestrictionCode"</w:t>
        </w:r>
      </w:ins>
    </w:p>
    <w:p w:rsidR="00B13853" w:rsidRPr="00D94C4A" w:rsidRDefault="00B13853" w:rsidP="00B13853">
      <w:pPr>
        <w:ind w:left="720"/>
        <w:rPr>
          <w:ins w:id="219" w:author="Jeremy" w:date="2011-09-20T22:40:00Z"/>
          <w:rStyle w:val="apple-style-span"/>
          <w:rFonts w:ascii="Courier New" w:hAnsi="Courier New" w:cs="Courier New"/>
          <w:color w:val="222222"/>
          <w:sz w:val="16"/>
          <w:szCs w:val="16"/>
          <w:shd w:val="clear" w:color="auto" w:fill="FFFFFF"/>
        </w:rPr>
      </w:pPr>
      <w:ins w:id="220" w:author="Jeremy" w:date="2011-09-20T22:40:00Z">
        <w:r w:rsidRPr="00D94C4A">
          <w:rPr>
            <w:rStyle w:val="apple-style-span"/>
            <w:rFonts w:ascii="Courier New" w:hAnsi="Courier New" w:cs="Courier New"/>
            <w:color w:val="222222"/>
            <w:sz w:val="16"/>
            <w:szCs w:val="16"/>
            <w:shd w:val="clear" w:color="auto" w:fill="FFFFFF"/>
          </w:rPr>
          <w:t xml:space="preserve">            </w:t>
        </w:r>
        <w:proofErr w:type="gramStart"/>
        <w:r w:rsidRPr="00D94C4A">
          <w:rPr>
            <w:rStyle w:val="apple-style-span"/>
            <w:rFonts w:ascii="Courier New" w:hAnsi="Courier New" w:cs="Courier New"/>
            <w:color w:val="222222"/>
            <w:sz w:val="16"/>
            <w:szCs w:val="16"/>
            <w:shd w:val="clear" w:color="auto" w:fill="FFFFFF"/>
          </w:rPr>
          <w:t>codeListValue</w:t>
        </w:r>
        <w:proofErr w:type="gramEnd"/>
        <w:r w:rsidRPr="00D94C4A">
          <w:rPr>
            <w:rStyle w:val="apple-style-span"/>
            <w:rFonts w:ascii="Courier New" w:hAnsi="Courier New" w:cs="Courier New"/>
            <w:color w:val="222222"/>
            <w:sz w:val="16"/>
            <w:szCs w:val="16"/>
            <w:shd w:val="clear" w:color="auto" w:fill="FFFFFF"/>
          </w:rPr>
          <w:t>="otherRestrictions"&gt;</w:t>
        </w:r>
        <w:r>
          <w:rPr>
            <w:rStyle w:val="apple-style-span"/>
            <w:rFonts w:ascii="Courier New" w:hAnsi="Courier New" w:cs="Courier New"/>
            <w:color w:val="222222"/>
            <w:sz w:val="16"/>
            <w:szCs w:val="16"/>
            <w:shd w:val="clear" w:color="auto" w:fill="FFFFFF"/>
          </w:rPr>
          <w:t>copyright</w:t>
        </w:r>
        <w:r w:rsidRPr="00D94C4A">
          <w:rPr>
            <w:rStyle w:val="apple-style-span"/>
            <w:rFonts w:ascii="Courier New" w:hAnsi="Courier New" w:cs="Courier New"/>
            <w:color w:val="222222"/>
            <w:sz w:val="16"/>
            <w:szCs w:val="16"/>
            <w:shd w:val="clear" w:color="auto" w:fill="FFFFFF"/>
          </w:rPr>
          <w:t>&lt;/gmd:MD_RestrictionCode&gt;</w:t>
        </w:r>
      </w:ins>
    </w:p>
    <w:p w:rsidR="00B13853" w:rsidRPr="00D94C4A" w:rsidRDefault="00B13853" w:rsidP="00B13853">
      <w:pPr>
        <w:ind w:left="720"/>
        <w:rPr>
          <w:ins w:id="221" w:author="Jeremy" w:date="2011-09-20T22:40:00Z"/>
          <w:rFonts w:ascii="Courier New" w:eastAsia="Times New Roman" w:hAnsi="Courier New" w:cs="Courier New"/>
          <w:color w:val="222222"/>
          <w:sz w:val="16"/>
          <w:szCs w:val="16"/>
          <w:shd w:val="clear" w:color="auto" w:fill="FFFFFF"/>
          <w:lang w:eastAsia="en-GB"/>
        </w:rPr>
      </w:pPr>
      <w:ins w:id="222" w:author="Jeremy" w:date="2011-09-20T22:40:00Z">
        <w:r w:rsidRPr="00D94C4A">
          <w:rPr>
            <w:rFonts w:ascii="Courier New" w:eastAsia="Times New Roman" w:hAnsi="Courier New" w:cs="Courier New"/>
            <w:color w:val="222222"/>
            <w:sz w:val="16"/>
            <w:szCs w:val="16"/>
            <w:shd w:val="clear" w:color="auto" w:fill="FFFFFF"/>
            <w:lang w:eastAsia="en-GB"/>
          </w:rPr>
          <w:t xml:space="preserve">        &lt;/</w:t>
        </w:r>
        <w:proofErr w:type="spellStart"/>
        <w:r w:rsidRPr="00D94C4A">
          <w:rPr>
            <w:rFonts w:ascii="Courier New" w:eastAsia="Times New Roman" w:hAnsi="Courier New" w:cs="Courier New"/>
            <w:color w:val="222222"/>
            <w:sz w:val="16"/>
            <w:szCs w:val="16"/>
            <w:shd w:val="clear" w:color="auto" w:fill="FFFFFF"/>
            <w:lang w:eastAsia="en-GB"/>
          </w:rPr>
          <w:t>gmd</w:t>
        </w:r>
        <w:proofErr w:type="gramStart"/>
        <w:r w:rsidRPr="00D94C4A">
          <w:rPr>
            <w:rFonts w:ascii="Courier New" w:eastAsia="Times New Roman" w:hAnsi="Courier New" w:cs="Courier New"/>
            <w:color w:val="222222"/>
            <w:sz w:val="16"/>
            <w:szCs w:val="16"/>
            <w:shd w:val="clear" w:color="auto" w:fill="FFFFFF"/>
            <w:lang w:eastAsia="en-GB"/>
          </w:rPr>
          <w:t>:useConstraints</w:t>
        </w:r>
        <w:proofErr w:type="spellEnd"/>
        <w:proofErr w:type="gramEnd"/>
        <w:r w:rsidRPr="00D94C4A">
          <w:rPr>
            <w:rFonts w:ascii="Courier New" w:eastAsia="Times New Roman" w:hAnsi="Courier New" w:cs="Courier New"/>
            <w:color w:val="222222"/>
            <w:sz w:val="16"/>
            <w:szCs w:val="16"/>
            <w:shd w:val="clear" w:color="auto" w:fill="FFFFFF"/>
            <w:lang w:eastAsia="en-GB"/>
          </w:rPr>
          <w:t>&gt;</w:t>
        </w:r>
      </w:ins>
    </w:p>
    <w:p w:rsidR="00B13853" w:rsidRPr="00D94C4A" w:rsidRDefault="00B13853" w:rsidP="00B13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223" w:author="Jeremy" w:date="2011-09-20T22:40:00Z"/>
          <w:rFonts w:ascii="Courier New" w:eastAsia="Times New Roman" w:hAnsi="Courier New" w:cs="Courier New"/>
          <w:color w:val="222222"/>
          <w:sz w:val="16"/>
          <w:szCs w:val="16"/>
          <w:shd w:val="clear" w:color="auto" w:fill="FFFFFF"/>
          <w:lang w:eastAsia="en-GB"/>
        </w:rPr>
      </w:pPr>
      <w:ins w:id="224" w:author="Jeremy" w:date="2011-09-20T22:40:00Z">
        <w:r w:rsidRPr="00D94C4A">
          <w:rPr>
            <w:rFonts w:ascii="Courier New" w:eastAsia="Times New Roman" w:hAnsi="Courier New" w:cs="Courier New"/>
            <w:color w:val="222222"/>
            <w:sz w:val="16"/>
            <w:szCs w:val="16"/>
            <w:shd w:val="clear" w:color="auto" w:fill="FFFFFF"/>
            <w:lang w:eastAsia="en-GB"/>
          </w:rPr>
          <w:t xml:space="preserve">    &lt;/</w:t>
        </w:r>
        <w:proofErr w:type="spellStart"/>
        <w:r w:rsidRPr="00D94C4A">
          <w:rPr>
            <w:rFonts w:ascii="Courier New" w:eastAsia="Times New Roman" w:hAnsi="Courier New" w:cs="Courier New"/>
            <w:color w:val="222222"/>
            <w:sz w:val="16"/>
            <w:szCs w:val="16"/>
            <w:shd w:val="clear" w:color="auto" w:fill="FFFFFF"/>
            <w:lang w:eastAsia="en-GB"/>
          </w:rPr>
          <w:t>gmd</w:t>
        </w:r>
        <w:proofErr w:type="gramStart"/>
        <w:r w:rsidRPr="00D94C4A">
          <w:rPr>
            <w:rFonts w:ascii="Courier New" w:eastAsia="Times New Roman" w:hAnsi="Courier New" w:cs="Courier New"/>
            <w:color w:val="222222"/>
            <w:sz w:val="16"/>
            <w:szCs w:val="16"/>
            <w:shd w:val="clear" w:color="auto" w:fill="FFFFFF"/>
            <w:lang w:eastAsia="en-GB"/>
          </w:rPr>
          <w:t>:MD</w:t>
        </w:r>
        <w:proofErr w:type="gramEnd"/>
        <w:r w:rsidRPr="00D94C4A">
          <w:rPr>
            <w:rFonts w:ascii="Courier New" w:eastAsia="Times New Roman" w:hAnsi="Courier New" w:cs="Courier New"/>
            <w:color w:val="222222"/>
            <w:sz w:val="16"/>
            <w:szCs w:val="16"/>
            <w:shd w:val="clear" w:color="auto" w:fill="FFFFFF"/>
            <w:lang w:eastAsia="en-GB"/>
          </w:rPr>
          <w:t>_LegalConstraints</w:t>
        </w:r>
        <w:proofErr w:type="spellEnd"/>
        <w:r w:rsidRPr="00D94C4A">
          <w:rPr>
            <w:rFonts w:ascii="Courier New" w:eastAsia="Times New Roman" w:hAnsi="Courier New" w:cs="Courier New"/>
            <w:color w:val="222222"/>
            <w:sz w:val="16"/>
            <w:szCs w:val="16"/>
            <w:shd w:val="clear" w:color="auto" w:fill="FFFFFF"/>
            <w:lang w:eastAsia="en-GB"/>
          </w:rPr>
          <w:t>&gt;</w:t>
        </w:r>
      </w:ins>
    </w:p>
    <w:p w:rsidR="00B13853" w:rsidRDefault="00B13853" w:rsidP="00B13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225" w:author="Jeremy" w:date="2011-09-20T22:40:00Z"/>
          <w:rFonts w:ascii="Courier New" w:eastAsia="Times New Roman" w:hAnsi="Courier New" w:cs="Courier New"/>
          <w:color w:val="222222"/>
          <w:sz w:val="16"/>
          <w:szCs w:val="16"/>
          <w:shd w:val="clear" w:color="auto" w:fill="FFFFFF"/>
          <w:lang w:eastAsia="en-GB"/>
        </w:rPr>
      </w:pPr>
      <w:ins w:id="226" w:author="Jeremy" w:date="2011-09-20T22:40:00Z">
        <w:r w:rsidRPr="00D94C4A">
          <w:rPr>
            <w:rFonts w:ascii="Courier New" w:eastAsia="Times New Roman" w:hAnsi="Courier New" w:cs="Courier New"/>
            <w:color w:val="222222"/>
            <w:sz w:val="16"/>
            <w:szCs w:val="16"/>
            <w:shd w:val="clear" w:color="auto" w:fill="FFFFFF"/>
            <w:lang w:eastAsia="en-GB"/>
          </w:rPr>
          <w:t>&lt;/</w:t>
        </w:r>
        <w:proofErr w:type="spellStart"/>
        <w:r w:rsidRPr="00D94C4A">
          <w:rPr>
            <w:rFonts w:ascii="Courier New" w:eastAsia="Times New Roman" w:hAnsi="Courier New" w:cs="Courier New"/>
            <w:color w:val="222222"/>
            <w:sz w:val="16"/>
            <w:szCs w:val="16"/>
            <w:shd w:val="clear" w:color="auto" w:fill="FFFFFF"/>
            <w:lang w:eastAsia="en-GB"/>
          </w:rPr>
          <w:t>gmd</w:t>
        </w:r>
        <w:proofErr w:type="gramStart"/>
        <w:r w:rsidRPr="00D94C4A">
          <w:rPr>
            <w:rFonts w:ascii="Courier New" w:eastAsia="Times New Roman" w:hAnsi="Courier New" w:cs="Courier New"/>
            <w:color w:val="222222"/>
            <w:sz w:val="16"/>
            <w:szCs w:val="16"/>
            <w:shd w:val="clear" w:color="auto" w:fill="FFFFFF"/>
            <w:lang w:eastAsia="en-GB"/>
          </w:rPr>
          <w:t>:resourceConstraints</w:t>
        </w:r>
        <w:proofErr w:type="spellEnd"/>
        <w:proofErr w:type="gramEnd"/>
        <w:r w:rsidRPr="00D94C4A">
          <w:rPr>
            <w:rFonts w:ascii="Courier New" w:eastAsia="Times New Roman" w:hAnsi="Courier New" w:cs="Courier New"/>
            <w:color w:val="222222"/>
            <w:sz w:val="16"/>
            <w:szCs w:val="16"/>
            <w:shd w:val="clear" w:color="auto" w:fill="FFFFFF"/>
            <w:lang w:eastAsia="en-GB"/>
          </w:rPr>
          <w:t>&gt;</w:t>
        </w:r>
      </w:ins>
    </w:p>
    <w:p w:rsidR="00B13853" w:rsidRDefault="00B13853" w:rsidP="00B13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227" w:author="Jeremy" w:date="2011-09-20T22:40:00Z"/>
          <w:rFonts w:ascii="Courier New" w:eastAsia="Times New Roman" w:hAnsi="Courier New" w:cs="Courier New"/>
          <w:color w:val="222222"/>
          <w:sz w:val="16"/>
          <w:szCs w:val="16"/>
          <w:shd w:val="clear" w:color="auto" w:fill="FFFFFF"/>
          <w:lang w:eastAsia="en-GB"/>
        </w:rPr>
      </w:pPr>
      <w:proofErr w:type="gramStart"/>
      <w:ins w:id="228" w:author="Jeremy" w:date="2011-09-20T22:40:00Z">
        <w:r>
          <w:rPr>
            <w:rFonts w:ascii="Courier New" w:eastAsia="Times New Roman" w:hAnsi="Courier New" w:cs="Courier New"/>
            <w:color w:val="222222"/>
            <w:sz w:val="16"/>
            <w:szCs w:val="16"/>
            <w:shd w:val="clear" w:color="auto" w:fill="FFFFFF"/>
            <w:lang w:eastAsia="en-GB"/>
          </w:rPr>
          <w:t>&lt;!--</w:t>
        </w:r>
        <w:proofErr w:type="gramEnd"/>
        <w:r>
          <w:rPr>
            <w:rFonts w:ascii="Courier New" w:eastAsia="Times New Roman" w:hAnsi="Courier New" w:cs="Courier New"/>
            <w:color w:val="222222"/>
            <w:sz w:val="16"/>
            <w:szCs w:val="16"/>
            <w:shd w:val="clear" w:color="auto" w:fill="FFFFFF"/>
            <w:lang w:eastAsia="en-GB"/>
          </w:rPr>
          <w:t xml:space="preserve"> WMO part --&gt;</w:t>
        </w:r>
      </w:ins>
    </w:p>
    <w:p w:rsidR="00B13853" w:rsidRDefault="00B13853" w:rsidP="00B13853">
      <w:pPr>
        <w:ind w:left="720"/>
        <w:rPr>
          <w:ins w:id="229" w:author="Jeremy" w:date="2011-09-20T22:40:00Z"/>
          <w:rFonts w:ascii="Courier New" w:eastAsia="Times New Roman" w:hAnsi="Courier New" w:cs="Courier New"/>
          <w:color w:val="222222"/>
          <w:sz w:val="16"/>
          <w:szCs w:val="16"/>
          <w:shd w:val="clear" w:color="auto" w:fill="FFFFFF"/>
          <w:lang w:eastAsia="en-GB"/>
        </w:rPr>
      </w:pPr>
      <w:ins w:id="230" w:author="Jeremy" w:date="2011-09-20T22:40:00Z">
        <w:r w:rsidRPr="00D94C4A">
          <w:rPr>
            <w:rFonts w:ascii="Courier New" w:eastAsia="Times New Roman" w:hAnsi="Courier New" w:cs="Courier New"/>
            <w:color w:val="222222"/>
            <w:sz w:val="16"/>
            <w:szCs w:val="16"/>
            <w:shd w:val="clear" w:color="auto" w:fill="FFFFFF"/>
            <w:lang w:eastAsia="en-GB"/>
          </w:rPr>
          <w:t>&lt;</w:t>
        </w:r>
        <w:proofErr w:type="spellStart"/>
        <w:proofErr w:type="gramStart"/>
        <w:r w:rsidRPr="00D94C4A">
          <w:rPr>
            <w:rFonts w:ascii="Courier New" w:eastAsia="Times New Roman" w:hAnsi="Courier New" w:cs="Courier New"/>
            <w:color w:val="222222"/>
            <w:sz w:val="16"/>
            <w:szCs w:val="16"/>
            <w:shd w:val="clear" w:color="auto" w:fill="FFFFFF"/>
            <w:lang w:eastAsia="en-GB"/>
          </w:rPr>
          <w:t>gmd:</w:t>
        </w:r>
        <w:proofErr w:type="gramEnd"/>
        <w:r w:rsidRPr="00D94C4A">
          <w:rPr>
            <w:rFonts w:ascii="Courier New" w:eastAsia="Times New Roman" w:hAnsi="Courier New" w:cs="Courier New"/>
            <w:color w:val="222222"/>
            <w:sz w:val="16"/>
            <w:szCs w:val="16"/>
            <w:shd w:val="clear" w:color="auto" w:fill="FFFFFF"/>
            <w:lang w:eastAsia="en-GB"/>
          </w:rPr>
          <w:t>resourceConstraints</w:t>
        </w:r>
        <w:proofErr w:type="spellEnd"/>
        <w:r w:rsidRPr="00D94C4A">
          <w:rPr>
            <w:rFonts w:ascii="Courier New" w:eastAsia="Times New Roman" w:hAnsi="Courier New" w:cs="Courier New"/>
            <w:color w:val="222222"/>
            <w:sz w:val="16"/>
            <w:szCs w:val="16"/>
            <w:shd w:val="clear" w:color="auto" w:fill="FFFFFF"/>
            <w:lang w:eastAsia="en-GB"/>
          </w:rPr>
          <w:t>&gt;</w:t>
        </w:r>
      </w:ins>
    </w:p>
    <w:p w:rsidR="00B13853" w:rsidRPr="00D94C4A" w:rsidRDefault="00B13853" w:rsidP="00B13853">
      <w:pPr>
        <w:ind w:left="720"/>
        <w:rPr>
          <w:ins w:id="231" w:author="Jeremy" w:date="2011-09-20T22:40:00Z"/>
          <w:rStyle w:val="apple-style-span"/>
          <w:rFonts w:ascii="Courier New" w:hAnsi="Courier New" w:cs="Courier New"/>
          <w:sz w:val="16"/>
          <w:szCs w:val="20"/>
          <w:shd w:val="clear" w:color="auto" w:fill="FFFFFF"/>
        </w:rPr>
      </w:pPr>
      <w:ins w:id="232" w:author="Jeremy" w:date="2011-09-20T22:40:00Z">
        <w:r>
          <w:rPr>
            <w:rFonts w:ascii="Courier New" w:eastAsia="Times New Roman" w:hAnsi="Courier New" w:cs="Courier New"/>
            <w:color w:val="222222"/>
            <w:sz w:val="16"/>
            <w:szCs w:val="16"/>
            <w:shd w:val="clear" w:color="auto" w:fill="FFFFFF"/>
            <w:lang w:eastAsia="en-GB"/>
          </w:rPr>
          <w:t xml:space="preserve">    </w:t>
        </w:r>
        <w:r w:rsidRPr="00761542">
          <w:rPr>
            <w:rStyle w:val="apple-style-span"/>
            <w:rFonts w:ascii="Courier New" w:hAnsi="Courier New" w:cs="Courier New"/>
            <w:sz w:val="16"/>
            <w:szCs w:val="20"/>
            <w:shd w:val="clear" w:color="auto" w:fill="FFFFFF"/>
          </w:rPr>
          <w:t>&lt;</w:t>
        </w:r>
        <w:proofErr w:type="spellStart"/>
        <w:proofErr w:type="gramStart"/>
        <w:r w:rsidRPr="00761542">
          <w:rPr>
            <w:rStyle w:val="apple-style-span"/>
            <w:rFonts w:ascii="Courier New" w:hAnsi="Courier New" w:cs="Courier New"/>
            <w:sz w:val="16"/>
            <w:szCs w:val="20"/>
            <w:shd w:val="clear" w:color="auto" w:fill="FFFFFF"/>
          </w:rPr>
          <w:t>gmd:</w:t>
        </w:r>
        <w:proofErr w:type="gramEnd"/>
        <w:r w:rsidRPr="00761542">
          <w:rPr>
            <w:rStyle w:val="apple-style-span"/>
            <w:rFonts w:ascii="Courier New" w:hAnsi="Courier New" w:cs="Courier New"/>
            <w:sz w:val="16"/>
            <w:szCs w:val="20"/>
            <w:shd w:val="clear" w:color="auto" w:fill="FFFFFF"/>
          </w:rPr>
          <w:t>MD_LegalConstraints</w:t>
        </w:r>
        <w:proofErr w:type="spellEnd"/>
        <w:r w:rsidRPr="00761542">
          <w:rPr>
            <w:rStyle w:val="apple-style-span"/>
            <w:rFonts w:ascii="Courier New" w:hAnsi="Courier New" w:cs="Courier New"/>
            <w:sz w:val="16"/>
            <w:szCs w:val="20"/>
            <w:shd w:val="clear" w:color="auto" w:fill="FFFFFF"/>
          </w:rPr>
          <w:t>&gt;</w:t>
        </w:r>
      </w:ins>
    </w:p>
    <w:p w:rsidR="00B13853" w:rsidRPr="00D94C4A" w:rsidRDefault="00B13853" w:rsidP="00B13853">
      <w:pPr>
        <w:ind w:left="720"/>
        <w:rPr>
          <w:ins w:id="233" w:author="Jeremy" w:date="2011-09-20T22:40:00Z"/>
          <w:rStyle w:val="apple-style-span"/>
          <w:rFonts w:ascii="Courier New" w:hAnsi="Courier New" w:cs="Courier New"/>
          <w:sz w:val="16"/>
          <w:szCs w:val="20"/>
          <w:shd w:val="clear" w:color="auto" w:fill="FFFFFF"/>
        </w:rPr>
      </w:pPr>
      <w:ins w:id="234" w:author="Jeremy" w:date="2011-09-20T22:40:00Z">
        <w:r w:rsidRPr="00D94C4A">
          <w:rPr>
            <w:rStyle w:val="apple-style-span"/>
            <w:rFonts w:ascii="Courier New" w:hAnsi="Courier New" w:cs="Courier New"/>
            <w:sz w:val="16"/>
            <w:szCs w:val="20"/>
            <w:shd w:val="clear" w:color="auto" w:fill="FFFFFF"/>
          </w:rPr>
          <w:t xml:space="preserve">        &lt;</w:t>
        </w:r>
        <w:proofErr w:type="spellStart"/>
        <w:proofErr w:type="gramStart"/>
        <w:r w:rsidRPr="00D94C4A">
          <w:rPr>
            <w:rStyle w:val="apple-style-span"/>
            <w:rFonts w:ascii="Courier New" w:hAnsi="Courier New" w:cs="Courier New"/>
            <w:sz w:val="16"/>
            <w:szCs w:val="20"/>
            <w:shd w:val="clear" w:color="auto" w:fill="FFFFFF"/>
          </w:rPr>
          <w:t>gmd:</w:t>
        </w:r>
        <w:proofErr w:type="gramEnd"/>
        <w:r w:rsidRPr="00D94C4A">
          <w:rPr>
            <w:rStyle w:val="apple-style-span"/>
            <w:rFonts w:ascii="Courier New" w:hAnsi="Courier New" w:cs="Courier New"/>
            <w:sz w:val="16"/>
            <w:szCs w:val="20"/>
            <w:shd w:val="clear" w:color="auto" w:fill="FFFFFF"/>
          </w:rPr>
          <w:t>accessConstraints</w:t>
        </w:r>
        <w:proofErr w:type="spellEnd"/>
        <w:r w:rsidRPr="00D94C4A">
          <w:rPr>
            <w:rStyle w:val="apple-style-span"/>
            <w:rFonts w:ascii="Courier New" w:hAnsi="Courier New" w:cs="Courier New"/>
            <w:sz w:val="16"/>
            <w:szCs w:val="20"/>
            <w:shd w:val="clear" w:color="auto" w:fill="FFFFFF"/>
          </w:rPr>
          <w:t>&gt;</w:t>
        </w:r>
      </w:ins>
    </w:p>
    <w:p w:rsidR="00B13853" w:rsidRPr="00D94C4A" w:rsidRDefault="00B13853" w:rsidP="00B13853">
      <w:pPr>
        <w:ind w:left="720"/>
        <w:rPr>
          <w:ins w:id="235" w:author="Jeremy" w:date="2011-09-20T22:40:00Z"/>
          <w:rStyle w:val="apple-style-span"/>
          <w:rFonts w:ascii="Courier New" w:hAnsi="Courier New" w:cs="Courier New"/>
          <w:sz w:val="16"/>
          <w:szCs w:val="20"/>
          <w:shd w:val="clear" w:color="auto" w:fill="FFFFFF"/>
        </w:rPr>
      </w:pPr>
      <w:ins w:id="236" w:author="Jeremy" w:date="2011-09-20T22:40:00Z">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gmd</w:t>
        </w:r>
        <w:proofErr w:type="gramStart"/>
        <w:r w:rsidRPr="00D94C4A">
          <w:rPr>
            <w:rStyle w:val="apple-style-span"/>
            <w:rFonts w:ascii="Courier New" w:hAnsi="Courier New" w:cs="Courier New"/>
            <w:sz w:val="16"/>
            <w:szCs w:val="20"/>
            <w:shd w:val="clear" w:color="auto" w:fill="FFFFFF"/>
          </w:rPr>
          <w:t>:MD</w:t>
        </w:r>
        <w:proofErr w:type="gramEnd"/>
        <w:r w:rsidRPr="00D94C4A">
          <w:rPr>
            <w:rStyle w:val="apple-style-span"/>
            <w:rFonts w:ascii="Courier New" w:hAnsi="Courier New" w:cs="Courier New"/>
            <w:sz w:val="16"/>
            <w:szCs w:val="20"/>
            <w:shd w:val="clear" w:color="auto" w:fill="FFFFFF"/>
          </w:rPr>
          <w:t>_RestrictionCode</w:t>
        </w:r>
        <w:proofErr w:type="spellEnd"/>
        <w:r w:rsidRPr="00D94C4A">
          <w:rPr>
            <w:rStyle w:val="apple-style-span"/>
            <w:rFonts w:ascii="Courier New" w:hAnsi="Courier New" w:cs="Courier New"/>
            <w:sz w:val="16"/>
            <w:szCs w:val="20"/>
            <w:shd w:val="clear" w:color="auto" w:fill="FFFFFF"/>
          </w:rPr>
          <w:t xml:space="preserve"> codeList="http://standards.iso.org/ittf/PublicallyAvailableStandards/</w:t>
        </w:r>
      </w:ins>
    </w:p>
    <w:p w:rsidR="00B13853" w:rsidRPr="00D94C4A" w:rsidRDefault="00B13853" w:rsidP="00B13853">
      <w:pPr>
        <w:ind w:left="720"/>
        <w:rPr>
          <w:ins w:id="237" w:author="Jeremy" w:date="2011-09-20T22:40:00Z"/>
          <w:rStyle w:val="apple-style-span"/>
          <w:rFonts w:ascii="Courier New" w:hAnsi="Courier New" w:cs="Courier New"/>
          <w:sz w:val="16"/>
          <w:szCs w:val="20"/>
          <w:shd w:val="clear" w:color="auto" w:fill="FFFFFF"/>
        </w:rPr>
      </w:pPr>
      <w:ins w:id="238" w:author="Jeremy" w:date="2011-09-20T22:40:00Z">
        <w:r w:rsidRPr="00D94C4A">
          <w:rPr>
            <w:rStyle w:val="apple-style-span"/>
            <w:rFonts w:ascii="Courier New" w:hAnsi="Courier New" w:cs="Courier New"/>
            <w:sz w:val="16"/>
            <w:szCs w:val="20"/>
            <w:shd w:val="clear" w:color="auto" w:fill="FFFFFF"/>
          </w:rPr>
          <w:t xml:space="preserve">            ISO_19139_Schemas/resources/Codelist/gmxCodelists.xml#MD_RestrictionCode"</w:t>
        </w:r>
      </w:ins>
    </w:p>
    <w:p w:rsidR="00B13853" w:rsidRPr="00D94C4A" w:rsidRDefault="00B13853" w:rsidP="00B13853">
      <w:pPr>
        <w:ind w:left="720"/>
        <w:rPr>
          <w:ins w:id="239" w:author="Jeremy" w:date="2011-09-20T22:40:00Z"/>
          <w:rStyle w:val="apple-style-span"/>
          <w:rFonts w:ascii="Courier New" w:hAnsi="Courier New" w:cs="Courier New"/>
          <w:sz w:val="16"/>
          <w:szCs w:val="20"/>
          <w:shd w:val="clear" w:color="auto" w:fill="FFFFFF"/>
        </w:rPr>
      </w:pPr>
      <w:ins w:id="240" w:author="Jeremy" w:date="2011-09-20T22:40:00Z">
        <w:r w:rsidRPr="00D94C4A">
          <w:rPr>
            <w:rStyle w:val="apple-style-span"/>
            <w:rFonts w:ascii="Courier New" w:hAnsi="Courier New" w:cs="Courier New"/>
            <w:sz w:val="16"/>
            <w:szCs w:val="20"/>
            <w:shd w:val="clear" w:color="auto" w:fill="FFFFFF"/>
          </w:rPr>
          <w:t xml:space="preserve">            </w:t>
        </w:r>
        <w:proofErr w:type="gramStart"/>
        <w:r w:rsidRPr="00D94C4A">
          <w:rPr>
            <w:rStyle w:val="apple-style-span"/>
            <w:rFonts w:ascii="Courier New" w:hAnsi="Courier New" w:cs="Courier New"/>
            <w:sz w:val="16"/>
            <w:szCs w:val="20"/>
            <w:shd w:val="clear" w:color="auto" w:fill="FFFFFF"/>
          </w:rPr>
          <w:t>codeListValue</w:t>
        </w:r>
        <w:proofErr w:type="gramEnd"/>
        <w:r w:rsidRPr="00D94C4A">
          <w:rPr>
            <w:rStyle w:val="apple-style-span"/>
            <w:rFonts w:ascii="Courier New" w:hAnsi="Courier New" w:cs="Courier New"/>
            <w:sz w:val="16"/>
            <w:szCs w:val="20"/>
            <w:shd w:val="clear" w:color="auto" w:fill="FFFFFF"/>
          </w:rPr>
          <w:t>="otherRestrictions"&gt;otherRestrictions&lt;/gmd:MD_RestrictionCode&gt;</w:t>
        </w:r>
      </w:ins>
    </w:p>
    <w:p w:rsidR="00B13853" w:rsidRPr="00761542" w:rsidRDefault="00B13853" w:rsidP="00B13853">
      <w:pPr>
        <w:ind w:left="720"/>
        <w:rPr>
          <w:ins w:id="241" w:author="Jeremy" w:date="2011-09-20T22:40:00Z"/>
          <w:rStyle w:val="apple-style-span"/>
          <w:rFonts w:ascii="Courier New" w:hAnsi="Courier New" w:cs="Courier New"/>
          <w:sz w:val="16"/>
          <w:szCs w:val="20"/>
          <w:shd w:val="clear" w:color="auto" w:fill="FFFFFF"/>
        </w:rPr>
      </w:pPr>
      <w:ins w:id="242" w:author="Jeremy" w:date="2011-09-20T22:40:00Z">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gmd</w:t>
        </w:r>
        <w:proofErr w:type="gramStart"/>
        <w:r w:rsidRPr="00D94C4A">
          <w:rPr>
            <w:rStyle w:val="apple-style-span"/>
            <w:rFonts w:ascii="Courier New" w:hAnsi="Courier New" w:cs="Courier New"/>
            <w:sz w:val="16"/>
            <w:szCs w:val="20"/>
            <w:shd w:val="clear" w:color="auto" w:fill="FFFFFF"/>
          </w:rPr>
          <w:t>:accessConstraints</w:t>
        </w:r>
        <w:proofErr w:type="spellEnd"/>
        <w:proofErr w:type="gramEnd"/>
        <w:r w:rsidRPr="00D94C4A">
          <w:rPr>
            <w:rStyle w:val="apple-style-span"/>
            <w:rFonts w:ascii="Courier New" w:hAnsi="Courier New" w:cs="Courier New"/>
            <w:sz w:val="16"/>
            <w:szCs w:val="20"/>
            <w:shd w:val="clear" w:color="auto" w:fill="FFFFFF"/>
          </w:rPr>
          <w:t>&gt;</w:t>
        </w:r>
      </w:ins>
    </w:p>
    <w:p w:rsidR="00B13853" w:rsidRPr="00761542" w:rsidRDefault="00B13853" w:rsidP="00B13853">
      <w:pPr>
        <w:ind w:left="720"/>
        <w:rPr>
          <w:ins w:id="243" w:author="Jeremy" w:date="2011-09-20T22:40:00Z"/>
          <w:rStyle w:val="apple-style-span"/>
          <w:rFonts w:ascii="Courier New" w:hAnsi="Courier New" w:cs="Courier New"/>
          <w:sz w:val="16"/>
          <w:szCs w:val="20"/>
          <w:shd w:val="clear" w:color="auto" w:fill="FFFFFF"/>
        </w:rPr>
      </w:pPr>
      <w:ins w:id="244" w:author="Jeremy" w:date="2011-09-20T22:40:00Z">
        <w:r w:rsidRPr="00761542">
          <w:rPr>
            <w:rStyle w:val="apple-style-span"/>
            <w:rFonts w:ascii="Courier New" w:hAnsi="Courier New" w:cs="Courier New"/>
            <w:sz w:val="16"/>
            <w:szCs w:val="20"/>
            <w:shd w:val="clear" w:color="auto" w:fill="FFFFFF"/>
          </w:rPr>
          <w:t xml:space="preserve">        &lt;</w:t>
        </w:r>
        <w:proofErr w:type="spellStart"/>
        <w:proofErr w:type="gramStart"/>
        <w:r w:rsidRPr="00761542">
          <w:rPr>
            <w:rStyle w:val="apple-style-span"/>
            <w:rFonts w:ascii="Courier New" w:hAnsi="Courier New" w:cs="Courier New"/>
            <w:sz w:val="16"/>
            <w:szCs w:val="20"/>
            <w:shd w:val="clear" w:color="auto" w:fill="FFFFFF"/>
          </w:rPr>
          <w:t>gmd:</w:t>
        </w:r>
        <w:proofErr w:type="gramEnd"/>
        <w:r w:rsidRPr="00761542">
          <w:rPr>
            <w:rStyle w:val="apple-style-span"/>
            <w:rFonts w:ascii="Courier New" w:hAnsi="Courier New" w:cs="Courier New"/>
            <w:sz w:val="16"/>
            <w:szCs w:val="20"/>
            <w:shd w:val="clear" w:color="auto" w:fill="FFFFFF"/>
          </w:rPr>
          <w:t>useConstraints</w:t>
        </w:r>
        <w:proofErr w:type="spellEnd"/>
        <w:r w:rsidRPr="00761542">
          <w:rPr>
            <w:rStyle w:val="apple-style-span"/>
            <w:rFonts w:ascii="Courier New" w:hAnsi="Courier New" w:cs="Courier New"/>
            <w:sz w:val="16"/>
            <w:szCs w:val="20"/>
            <w:shd w:val="clear" w:color="auto" w:fill="FFFFFF"/>
          </w:rPr>
          <w:t>&gt;</w:t>
        </w:r>
      </w:ins>
    </w:p>
    <w:p w:rsidR="00B13853" w:rsidRPr="00761542" w:rsidRDefault="00B13853" w:rsidP="00B13853">
      <w:pPr>
        <w:ind w:left="720"/>
        <w:rPr>
          <w:ins w:id="245" w:author="Jeremy" w:date="2011-09-20T22:40:00Z"/>
          <w:rStyle w:val="apple-style-span"/>
          <w:rFonts w:ascii="Courier New" w:hAnsi="Courier New" w:cs="Courier New"/>
          <w:sz w:val="16"/>
          <w:szCs w:val="20"/>
          <w:shd w:val="clear" w:color="auto" w:fill="FFFFFF"/>
        </w:rPr>
      </w:pPr>
      <w:ins w:id="246" w:author="Jeremy" w:date="2011-09-20T22:40:00Z">
        <w:r w:rsidRPr="00761542">
          <w:rPr>
            <w:rStyle w:val="apple-style-span"/>
            <w:rFonts w:ascii="Courier New" w:hAnsi="Courier New" w:cs="Courier New"/>
            <w:sz w:val="16"/>
            <w:szCs w:val="20"/>
            <w:shd w:val="clear" w:color="auto" w:fill="FFFFFF"/>
          </w:rPr>
          <w:t xml:space="preserve">            &lt;</w:t>
        </w:r>
        <w:proofErr w:type="spellStart"/>
        <w:r w:rsidRPr="00761542">
          <w:rPr>
            <w:rStyle w:val="apple-style-span"/>
            <w:rFonts w:ascii="Courier New" w:hAnsi="Courier New" w:cs="Courier New"/>
            <w:sz w:val="16"/>
            <w:szCs w:val="20"/>
            <w:shd w:val="clear" w:color="auto" w:fill="FFFFFF"/>
          </w:rPr>
          <w:t>gmd</w:t>
        </w:r>
        <w:proofErr w:type="gramStart"/>
        <w:r w:rsidRPr="00761542">
          <w:rPr>
            <w:rStyle w:val="apple-style-span"/>
            <w:rFonts w:ascii="Courier New" w:hAnsi="Courier New" w:cs="Courier New"/>
            <w:sz w:val="16"/>
            <w:szCs w:val="20"/>
            <w:shd w:val="clear" w:color="auto" w:fill="FFFFFF"/>
          </w:rPr>
          <w:t>:MD</w:t>
        </w:r>
        <w:proofErr w:type="gramEnd"/>
        <w:r w:rsidRPr="00761542">
          <w:rPr>
            <w:rStyle w:val="apple-style-span"/>
            <w:rFonts w:ascii="Courier New" w:hAnsi="Courier New" w:cs="Courier New"/>
            <w:sz w:val="16"/>
            <w:szCs w:val="20"/>
            <w:shd w:val="clear" w:color="auto" w:fill="FFFFFF"/>
          </w:rPr>
          <w:t>_RestrictionCode</w:t>
        </w:r>
        <w:proofErr w:type="spellEnd"/>
        <w:r w:rsidRPr="00761542">
          <w:rPr>
            <w:rStyle w:val="apple-style-span"/>
            <w:rFonts w:ascii="Courier New" w:hAnsi="Courier New" w:cs="Courier New"/>
            <w:sz w:val="16"/>
            <w:szCs w:val="20"/>
            <w:shd w:val="clear" w:color="auto" w:fill="FFFFFF"/>
          </w:rPr>
          <w:t xml:space="preserve"> codeList="http://standards.iso.org/ittf/PublicallyAvailableStandards/</w:t>
        </w:r>
      </w:ins>
    </w:p>
    <w:p w:rsidR="00B13853" w:rsidRPr="00D94C4A" w:rsidRDefault="00B13853" w:rsidP="00B13853">
      <w:pPr>
        <w:ind w:left="720"/>
        <w:rPr>
          <w:ins w:id="247" w:author="Jeremy" w:date="2011-09-20T22:40:00Z"/>
          <w:rStyle w:val="apple-style-span"/>
          <w:rFonts w:ascii="Courier New" w:hAnsi="Courier New" w:cs="Courier New"/>
          <w:sz w:val="16"/>
          <w:szCs w:val="20"/>
          <w:shd w:val="clear" w:color="auto" w:fill="FFFFFF"/>
        </w:rPr>
      </w:pPr>
      <w:ins w:id="248" w:author="Jeremy" w:date="2011-09-20T22:40:00Z">
        <w:r w:rsidRPr="00761542">
          <w:rPr>
            <w:rStyle w:val="apple-style-span"/>
            <w:rFonts w:ascii="Courier New" w:hAnsi="Courier New" w:cs="Courier New"/>
            <w:sz w:val="16"/>
            <w:szCs w:val="20"/>
            <w:shd w:val="clear" w:color="auto" w:fill="FFFFFF"/>
          </w:rPr>
          <w:t xml:space="preserve">            ISO_19139_Schemas/</w:t>
        </w:r>
        <w:r w:rsidRPr="00D94C4A">
          <w:rPr>
            <w:rStyle w:val="apple-style-span"/>
            <w:rFonts w:ascii="Courier New" w:hAnsi="Courier New" w:cs="Courier New"/>
            <w:sz w:val="16"/>
            <w:szCs w:val="20"/>
            <w:shd w:val="clear" w:color="auto" w:fill="FFFFFF"/>
          </w:rPr>
          <w:t>resources/Codelist/gmxCodelists.xml#MD_RestrictionCode"</w:t>
        </w:r>
      </w:ins>
    </w:p>
    <w:p w:rsidR="00B13853" w:rsidRPr="00D94C4A" w:rsidRDefault="00B13853" w:rsidP="00B13853">
      <w:pPr>
        <w:ind w:left="720"/>
        <w:rPr>
          <w:ins w:id="249" w:author="Jeremy" w:date="2011-09-20T22:40:00Z"/>
          <w:rStyle w:val="apple-style-span"/>
          <w:rFonts w:ascii="Courier New" w:hAnsi="Courier New" w:cs="Courier New"/>
          <w:sz w:val="16"/>
          <w:szCs w:val="20"/>
          <w:shd w:val="clear" w:color="auto" w:fill="FFFFFF"/>
        </w:rPr>
      </w:pPr>
      <w:ins w:id="250" w:author="Jeremy" w:date="2011-09-20T22:40:00Z">
        <w:r w:rsidRPr="00D94C4A">
          <w:rPr>
            <w:rStyle w:val="apple-style-span"/>
            <w:rFonts w:ascii="Courier New" w:hAnsi="Courier New" w:cs="Courier New"/>
            <w:sz w:val="16"/>
            <w:szCs w:val="20"/>
            <w:shd w:val="clear" w:color="auto" w:fill="FFFFFF"/>
          </w:rPr>
          <w:t xml:space="preserve">            </w:t>
        </w:r>
        <w:proofErr w:type="gramStart"/>
        <w:r w:rsidRPr="00D94C4A">
          <w:rPr>
            <w:rStyle w:val="apple-style-span"/>
            <w:rFonts w:ascii="Courier New" w:hAnsi="Courier New" w:cs="Courier New"/>
            <w:sz w:val="16"/>
            <w:szCs w:val="20"/>
            <w:shd w:val="clear" w:color="auto" w:fill="FFFFFF"/>
          </w:rPr>
          <w:t>codeListValue</w:t>
        </w:r>
        <w:proofErr w:type="gramEnd"/>
        <w:r w:rsidRPr="00D94C4A">
          <w:rPr>
            <w:rStyle w:val="apple-style-span"/>
            <w:rFonts w:ascii="Courier New" w:hAnsi="Courier New" w:cs="Courier New"/>
            <w:sz w:val="16"/>
            <w:szCs w:val="20"/>
            <w:shd w:val="clear" w:color="auto" w:fill="FFFFFF"/>
          </w:rPr>
          <w:t>="otherRestrictions"&gt;otherRestrictions&lt;/gmd:MD_RestrictionCode&gt;</w:t>
        </w:r>
      </w:ins>
    </w:p>
    <w:p w:rsidR="00B13853" w:rsidRPr="00D94C4A" w:rsidRDefault="00B13853" w:rsidP="00B13853">
      <w:pPr>
        <w:ind w:left="720"/>
        <w:rPr>
          <w:ins w:id="251" w:author="Jeremy" w:date="2011-09-20T22:40:00Z"/>
          <w:rStyle w:val="apple-style-span"/>
          <w:rFonts w:ascii="Courier New" w:hAnsi="Courier New" w:cs="Courier New"/>
          <w:sz w:val="16"/>
          <w:szCs w:val="20"/>
          <w:shd w:val="clear" w:color="auto" w:fill="FFFFFF"/>
        </w:rPr>
      </w:pPr>
      <w:ins w:id="252" w:author="Jeremy" w:date="2011-09-20T22:40:00Z">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gmd</w:t>
        </w:r>
        <w:proofErr w:type="gramStart"/>
        <w:r w:rsidRPr="00D94C4A">
          <w:rPr>
            <w:rStyle w:val="apple-style-span"/>
            <w:rFonts w:ascii="Courier New" w:hAnsi="Courier New" w:cs="Courier New"/>
            <w:sz w:val="16"/>
            <w:szCs w:val="20"/>
            <w:shd w:val="clear" w:color="auto" w:fill="FFFFFF"/>
          </w:rPr>
          <w:t>:useConstraints</w:t>
        </w:r>
        <w:proofErr w:type="spellEnd"/>
        <w:proofErr w:type="gramEnd"/>
        <w:r w:rsidRPr="00D94C4A">
          <w:rPr>
            <w:rStyle w:val="apple-style-span"/>
            <w:rFonts w:ascii="Courier New" w:hAnsi="Courier New" w:cs="Courier New"/>
            <w:sz w:val="16"/>
            <w:szCs w:val="20"/>
            <w:shd w:val="clear" w:color="auto" w:fill="FFFFFF"/>
          </w:rPr>
          <w:t>&gt;</w:t>
        </w:r>
      </w:ins>
    </w:p>
    <w:p w:rsidR="00B13853" w:rsidRPr="00D94C4A" w:rsidRDefault="00B13853" w:rsidP="00B13853">
      <w:pPr>
        <w:ind w:left="720"/>
        <w:rPr>
          <w:ins w:id="253" w:author="Jeremy" w:date="2011-09-20T22:40:00Z"/>
          <w:rStyle w:val="apple-style-span"/>
          <w:rFonts w:ascii="Courier New" w:hAnsi="Courier New" w:cs="Courier New"/>
          <w:sz w:val="16"/>
          <w:szCs w:val="20"/>
          <w:shd w:val="clear" w:color="auto" w:fill="FFFFFF"/>
        </w:rPr>
      </w:pPr>
      <w:ins w:id="254" w:author="Jeremy" w:date="2011-09-20T22:40:00Z">
        <w:r w:rsidRPr="00D94C4A">
          <w:rPr>
            <w:rStyle w:val="apple-style-span"/>
            <w:rFonts w:ascii="Courier New" w:hAnsi="Courier New" w:cs="Courier New"/>
            <w:sz w:val="16"/>
            <w:szCs w:val="20"/>
            <w:shd w:val="clear" w:color="auto" w:fill="FFFFFF"/>
          </w:rPr>
          <w:t xml:space="preserve">        &lt;</w:t>
        </w:r>
        <w:proofErr w:type="spellStart"/>
        <w:proofErr w:type="gramStart"/>
        <w:r w:rsidRPr="00D94C4A">
          <w:rPr>
            <w:rStyle w:val="apple-style-span"/>
            <w:rFonts w:ascii="Courier New" w:hAnsi="Courier New" w:cs="Courier New"/>
            <w:sz w:val="16"/>
            <w:szCs w:val="20"/>
            <w:shd w:val="clear" w:color="auto" w:fill="FFFFFF"/>
          </w:rPr>
          <w:t>gmd:</w:t>
        </w:r>
        <w:proofErr w:type="gramEnd"/>
        <w:r w:rsidRPr="00D94C4A">
          <w:rPr>
            <w:rStyle w:val="apple-style-span"/>
            <w:rFonts w:ascii="Courier New" w:hAnsi="Courier New" w:cs="Courier New"/>
            <w:sz w:val="16"/>
            <w:szCs w:val="20"/>
            <w:shd w:val="clear" w:color="auto" w:fill="FFFFFF"/>
          </w:rPr>
          <w:t>otherConstraints</w:t>
        </w:r>
        <w:proofErr w:type="spellEnd"/>
        <w:r w:rsidRPr="00D94C4A">
          <w:rPr>
            <w:rStyle w:val="apple-style-span"/>
            <w:rFonts w:ascii="Courier New" w:hAnsi="Courier New" w:cs="Courier New"/>
            <w:sz w:val="16"/>
            <w:szCs w:val="20"/>
            <w:shd w:val="clear" w:color="auto" w:fill="FFFFFF"/>
          </w:rPr>
          <w:t>&gt;</w:t>
        </w:r>
      </w:ins>
    </w:p>
    <w:p w:rsidR="00B13853" w:rsidRPr="00D94C4A" w:rsidRDefault="00B13853" w:rsidP="00B13853">
      <w:pPr>
        <w:ind w:left="720"/>
        <w:rPr>
          <w:ins w:id="255" w:author="Jeremy" w:date="2011-09-20T22:40:00Z"/>
          <w:rStyle w:val="apple-style-span"/>
          <w:rFonts w:ascii="Courier New" w:hAnsi="Courier New" w:cs="Courier New"/>
          <w:sz w:val="16"/>
          <w:szCs w:val="20"/>
          <w:shd w:val="clear" w:color="auto" w:fill="FFFFFF"/>
        </w:rPr>
      </w:pPr>
      <w:ins w:id="256" w:author="Jeremy" w:date="2011-09-20T22:40:00Z">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gco</w:t>
        </w:r>
        <w:proofErr w:type="gramStart"/>
        <w:r w:rsidRPr="00D94C4A">
          <w:rPr>
            <w:rStyle w:val="apple-style-span"/>
            <w:rFonts w:ascii="Courier New" w:hAnsi="Courier New" w:cs="Courier New"/>
            <w:sz w:val="16"/>
            <w:szCs w:val="20"/>
            <w:shd w:val="clear" w:color="auto" w:fill="FFFFFF"/>
          </w:rPr>
          <w:t>:CharacterString</w:t>
        </w:r>
        <w:proofErr w:type="spellEnd"/>
        <w:proofErr w:type="gramEnd"/>
        <w:r w:rsidRPr="00D94C4A">
          <w:rPr>
            <w:rStyle w:val="apple-style-span"/>
            <w:rFonts w:ascii="Courier New" w:hAnsi="Courier New" w:cs="Courier New"/>
            <w:sz w:val="16"/>
            <w:szCs w:val="20"/>
            <w:shd w:val="clear" w:color="auto" w:fill="FFFFFF"/>
          </w:rPr>
          <w:t>&gt;</w:t>
        </w:r>
        <w:proofErr w:type="spellStart"/>
        <w:r w:rsidRPr="00D94C4A">
          <w:rPr>
            <w:rStyle w:val="apple-style-span"/>
            <w:rFonts w:ascii="Courier New" w:hAnsi="Courier New" w:cs="Courier New"/>
            <w:sz w:val="16"/>
            <w:szCs w:val="20"/>
            <w:shd w:val="clear" w:color="auto" w:fill="FFFFFF"/>
          </w:rPr>
          <w:t>WMOAdditional</w:t>
        </w:r>
        <w:proofErr w:type="spellEnd"/>
        <w:r w:rsidRPr="00D94C4A">
          <w:rPr>
            <w:rStyle w:val="apple-style-span"/>
            <w:rFonts w:ascii="Courier New" w:hAnsi="Courier New" w:cs="Courier New"/>
            <w:sz w:val="16"/>
            <w:szCs w:val="20"/>
            <w:shd w:val="clear" w:color="auto" w:fill="FFFFFF"/>
          </w:rPr>
          <w:t>&lt;/</w:t>
        </w:r>
        <w:proofErr w:type="spellStart"/>
        <w:r w:rsidRPr="00D94C4A">
          <w:rPr>
            <w:rStyle w:val="apple-style-span"/>
            <w:rFonts w:ascii="Courier New" w:hAnsi="Courier New" w:cs="Courier New"/>
            <w:sz w:val="16"/>
            <w:szCs w:val="20"/>
            <w:shd w:val="clear" w:color="auto" w:fill="FFFFFF"/>
          </w:rPr>
          <w:t>gco:CharacterString</w:t>
        </w:r>
        <w:proofErr w:type="spellEnd"/>
        <w:r w:rsidRPr="00D94C4A">
          <w:rPr>
            <w:rStyle w:val="apple-style-span"/>
            <w:rFonts w:ascii="Courier New" w:hAnsi="Courier New" w:cs="Courier New"/>
            <w:sz w:val="16"/>
            <w:szCs w:val="20"/>
            <w:shd w:val="clear" w:color="auto" w:fill="FFFFFF"/>
          </w:rPr>
          <w:t>&gt;</w:t>
        </w:r>
      </w:ins>
    </w:p>
    <w:p w:rsidR="00B13853" w:rsidRPr="00D94C4A" w:rsidRDefault="00B13853" w:rsidP="00B13853">
      <w:pPr>
        <w:ind w:left="720"/>
        <w:rPr>
          <w:ins w:id="257" w:author="Jeremy" w:date="2011-09-20T22:40:00Z"/>
          <w:rStyle w:val="apple-style-span"/>
          <w:rFonts w:ascii="Courier New" w:hAnsi="Courier New" w:cs="Courier New"/>
          <w:sz w:val="16"/>
          <w:szCs w:val="20"/>
          <w:shd w:val="clear" w:color="auto" w:fill="FFFFFF"/>
        </w:rPr>
      </w:pPr>
      <w:ins w:id="258" w:author="Jeremy" w:date="2011-09-20T22:40:00Z">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gmd</w:t>
        </w:r>
        <w:proofErr w:type="gramStart"/>
        <w:r w:rsidRPr="00D94C4A">
          <w:rPr>
            <w:rStyle w:val="apple-style-span"/>
            <w:rFonts w:ascii="Courier New" w:hAnsi="Courier New" w:cs="Courier New"/>
            <w:sz w:val="16"/>
            <w:szCs w:val="20"/>
            <w:shd w:val="clear" w:color="auto" w:fill="FFFFFF"/>
          </w:rPr>
          <w:t>:otherConstraints</w:t>
        </w:r>
        <w:proofErr w:type="spellEnd"/>
        <w:proofErr w:type="gramEnd"/>
        <w:r w:rsidRPr="00D94C4A">
          <w:rPr>
            <w:rStyle w:val="apple-style-span"/>
            <w:rFonts w:ascii="Courier New" w:hAnsi="Courier New" w:cs="Courier New"/>
            <w:sz w:val="16"/>
            <w:szCs w:val="20"/>
            <w:shd w:val="clear" w:color="auto" w:fill="FFFFFF"/>
          </w:rPr>
          <w:t>&gt;</w:t>
        </w:r>
      </w:ins>
    </w:p>
    <w:p w:rsidR="00B13853" w:rsidRPr="00D94C4A" w:rsidRDefault="00B13853" w:rsidP="00B13853">
      <w:pPr>
        <w:ind w:left="720"/>
        <w:rPr>
          <w:ins w:id="259" w:author="Jeremy" w:date="2011-09-20T22:40:00Z"/>
          <w:rStyle w:val="apple-style-span"/>
          <w:rFonts w:ascii="Courier New" w:hAnsi="Courier New" w:cs="Courier New"/>
          <w:sz w:val="16"/>
          <w:szCs w:val="20"/>
          <w:shd w:val="clear" w:color="auto" w:fill="FFFFFF"/>
        </w:rPr>
      </w:pPr>
      <w:ins w:id="260" w:author="Jeremy" w:date="2011-09-20T22:40:00Z">
        <w:r w:rsidRPr="00D94C4A">
          <w:rPr>
            <w:rStyle w:val="apple-style-span"/>
            <w:rFonts w:ascii="Courier New" w:hAnsi="Courier New" w:cs="Courier New"/>
            <w:sz w:val="16"/>
            <w:szCs w:val="20"/>
            <w:shd w:val="clear" w:color="auto" w:fill="FFFFFF"/>
          </w:rPr>
          <w:lastRenderedPageBreak/>
          <w:t xml:space="preserve">        &lt;</w:t>
        </w:r>
        <w:proofErr w:type="spellStart"/>
        <w:proofErr w:type="gramStart"/>
        <w:r w:rsidRPr="00D94C4A">
          <w:rPr>
            <w:rStyle w:val="apple-style-span"/>
            <w:rFonts w:ascii="Courier New" w:hAnsi="Courier New" w:cs="Courier New"/>
            <w:sz w:val="16"/>
            <w:szCs w:val="20"/>
            <w:shd w:val="clear" w:color="auto" w:fill="FFFFFF"/>
          </w:rPr>
          <w:t>gmd:</w:t>
        </w:r>
        <w:proofErr w:type="gramEnd"/>
        <w:r w:rsidRPr="00D94C4A">
          <w:rPr>
            <w:rStyle w:val="apple-style-span"/>
            <w:rFonts w:ascii="Courier New" w:hAnsi="Courier New" w:cs="Courier New"/>
            <w:sz w:val="16"/>
            <w:szCs w:val="20"/>
            <w:shd w:val="clear" w:color="auto" w:fill="FFFFFF"/>
          </w:rPr>
          <w:t>otherConstraints</w:t>
        </w:r>
        <w:proofErr w:type="spellEnd"/>
        <w:r w:rsidRPr="00D94C4A">
          <w:rPr>
            <w:rStyle w:val="apple-style-span"/>
            <w:rFonts w:ascii="Courier New" w:hAnsi="Courier New" w:cs="Courier New"/>
            <w:sz w:val="16"/>
            <w:szCs w:val="20"/>
            <w:shd w:val="clear" w:color="auto" w:fill="FFFFFF"/>
          </w:rPr>
          <w:t>&gt;</w:t>
        </w:r>
      </w:ins>
    </w:p>
    <w:p w:rsidR="00B13853" w:rsidRPr="00D94C4A" w:rsidRDefault="00B13853" w:rsidP="00B13853">
      <w:pPr>
        <w:ind w:left="720"/>
        <w:rPr>
          <w:ins w:id="261" w:author="Jeremy" w:date="2011-09-20T22:40:00Z"/>
          <w:rStyle w:val="apple-style-span"/>
          <w:rFonts w:ascii="Courier New" w:hAnsi="Courier New" w:cs="Courier New"/>
          <w:sz w:val="16"/>
          <w:szCs w:val="20"/>
          <w:shd w:val="clear" w:color="auto" w:fill="FFFFFF"/>
        </w:rPr>
      </w:pPr>
      <w:ins w:id="262" w:author="Jeremy" w:date="2011-09-20T22:40:00Z">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gco</w:t>
        </w:r>
        <w:proofErr w:type="gramStart"/>
        <w:r w:rsidRPr="00D94C4A">
          <w:rPr>
            <w:rStyle w:val="apple-style-span"/>
            <w:rFonts w:ascii="Courier New" w:hAnsi="Courier New" w:cs="Courier New"/>
            <w:sz w:val="16"/>
            <w:szCs w:val="20"/>
            <w:shd w:val="clear" w:color="auto" w:fill="FFFFFF"/>
          </w:rPr>
          <w:t>:CharacterString</w:t>
        </w:r>
        <w:proofErr w:type="spellEnd"/>
        <w:proofErr w:type="gramEnd"/>
        <w:r w:rsidRPr="00D94C4A">
          <w:rPr>
            <w:rStyle w:val="apple-style-span"/>
            <w:rFonts w:ascii="Courier New" w:hAnsi="Courier New" w:cs="Courier New"/>
            <w:sz w:val="16"/>
            <w:szCs w:val="20"/>
            <w:shd w:val="clear" w:color="auto" w:fill="FFFFFF"/>
          </w:rPr>
          <w:t>&gt;GTSPriority3&lt;/</w:t>
        </w:r>
        <w:proofErr w:type="spellStart"/>
        <w:r w:rsidRPr="00D94C4A">
          <w:rPr>
            <w:rStyle w:val="apple-style-span"/>
            <w:rFonts w:ascii="Courier New" w:hAnsi="Courier New" w:cs="Courier New"/>
            <w:sz w:val="16"/>
            <w:szCs w:val="20"/>
            <w:shd w:val="clear" w:color="auto" w:fill="FFFFFF"/>
          </w:rPr>
          <w:t>gco:CharacterString</w:t>
        </w:r>
        <w:proofErr w:type="spellEnd"/>
        <w:r w:rsidRPr="00D94C4A">
          <w:rPr>
            <w:rStyle w:val="apple-style-span"/>
            <w:rFonts w:ascii="Courier New" w:hAnsi="Courier New" w:cs="Courier New"/>
            <w:sz w:val="16"/>
            <w:szCs w:val="20"/>
            <w:shd w:val="clear" w:color="auto" w:fill="FFFFFF"/>
          </w:rPr>
          <w:t>&gt;</w:t>
        </w:r>
      </w:ins>
    </w:p>
    <w:p w:rsidR="00B13853" w:rsidRPr="00D94C4A" w:rsidRDefault="00B13853" w:rsidP="00B13853">
      <w:pPr>
        <w:ind w:left="720"/>
        <w:rPr>
          <w:ins w:id="263" w:author="Jeremy" w:date="2011-09-20T22:40:00Z"/>
          <w:rStyle w:val="apple-style-span"/>
          <w:rFonts w:ascii="Courier New" w:hAnsi="Courier New" w:cs="Courier New"/>
          <w:sz w:val="16"/>
          <w:szCs w:val="20"/>
          <w:shd w:val="clear" w:color="auto" w:fill="FFFFFF"/>
        </w:rPr>
      </w:pPr>
      <w:ins w:id="264" w:author="Jeremy" w:date="2011-09-20T22:40:00Z">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gmd</w:t>
        </w:r>
        <w:proofErr w:type="gramStart"/>
        <w:r w:rsidRPr="00D94C4A">
          <w:rPr>
            <w:rStyle w:val="apple-style-span"/>
            <w:rFonts w:ascii="Courier New" w:hAnsi="Courier New" w:cs="Courier New"/>
            <w:sz w:val="16"/>
            <w:szCs w:val="20"/>
            <w:shd w:val="clear" w:color="auto" w:fill="FFFFFF"/>
          </w:rPr>
          <w:t>:otherConstraints</w:t>
        </w:r>
        <w:proofErr w:type="spellEnd"/>
        <w:proofErr w:type="gramEnd"/>
        <w:r w:rsidRPr="00D94C4A">
          <w:rPr>
            <w:rStyle w:val="apple-style-span"/>
            <w:rFonts w:ascii="Courier New" w:hAnsi="Courier New" w:cs="Courier New"/>
            <w:sz w:val="16"/>
            <w:szCs w:val="20"/>
            <w:shd w:val="clear" w:color="auto" w:fill="FFFFFF"/>
          </w:rPr>
          <w:t>&gt;</w:t>
        </w:r>
      </w:ins>
    </w:p>
    <w:p w:rsidR="00B13853" w:rsidRPr="00D94C4A" w:rsidRDefault="00B13853" w:rsidP="00B13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ins w:id="265" w:author="Jeremy" w:date="2011-09-20T22:40:00Z"/>
          <w:rFonts w:ascii="Courier New" w:eastAsia="Times New Roman" w:hAnsi="Courier New" w:cs="Courier New"/>
          <w:sz w:val="16"/>
          <w:szCs w:val="16"/>
          <w:shd w:val="clear" w:color="auto" w:fill="FFFFFF"/>
          <w:lang w:eastAsia="en-GB"/>
        </w:rPr>
      </w:pPr>
      <w:ins w:id="266" w:author="Jeremy" w:date="2011-09-20T22:40:00Z">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gmd</w:t>
        </w:r>
        <w:proofErr w:type="gramStart"/>
        <w:r w:rsidRPr="00D94C4A">
          <w:rPr>
            <w:rStyle w:val="apple-style-span"/>
            <w:rFonts w:ascii="Courier New" w:hAnsi="Courier New" w:cs="Courier New"/>
            <w:sz w:val="16"/>
            <w:szCs w:val="20"/>
            <w:shd w:val="clear" w:color="auto" w:fill="FFFFFF"/>
          </w:rPr>
          <w:t>:MD</w:t>
        </w:r>
        <w:proofErr w:type="gramEnd"/>
        <w:r w:rsidRPr="00D94C4A">
          <w:rPr>
            <w:rStyle w:val="apple-style-span"/>
            <w:rFonts w:ascii="Courier New" w:hAnsi="Courier New" w:cs="Courier New"/>
            <w:sz w:val="16"/>
            <w:szCs w:val="20"/>
            <w:shd w:val="clear" w:color="auto" w:fill="FFFFFF"/>
          </w:rPr>
          <w:t>_LegalConstraints</w:t>
        </w:r>
        <w:proofErr w:type="spellEnd"/>
        <w:r w:rsidRPr="00D94C4A">
          <w:rPr>
            <w:rStyle w:val="apple-style-span"/>
            <w:rFonts w:ascii="Courier New" w:hAnsi="Courier New" w:cs="Courier New"/>
            <w:sz w:val="16"/>
            <w:szCs w:val="20"/>
            <w:shd w:val="clear" w:color="auto" w:fill="FFFFFF"/>
          </w:rPr>
          <w:t>&gt;</w:t>
        </w:r>
      </w:ins>
    </w:p>
    <w:p w:rsidR="00B13853" w:rsidRDefault="00B13853" w:rsidP="00B13853">
      <w:pPr>
        <w:spacing w:line="240" w:lineRule="auto"/>
        <w:ind w:firstLine="720"/>
        <w:rPr>
          <w:ins w:id="267" w:author="Jeremy" w:date="2011-09-20T22:40:00Z"/>
          <w:rFonts w:ascii="Arial" w:eastAsia="Times New Roman" w:hAnsi="Arial" w:cs="Arial"/>
          <w:sz w:val="20"/>
          <w:szCs w:val="20"/>
          <w:lang w:eastAsia="en-GB"/>
        </w:rPr>
      </w:pPr>
      <w:ins w:id="268" w:author="Jeremy" w:date="2011-09-20T22:40:00Z">
        <w:r w:rsidRPr="00D94C4A">
          <w:rPr>
            <w:rFonts w:ascii="Courier New" w:eastAsia="Times New Roman" w:hAnsi="Courier New" w:cs="Courier New"/>
            <w:color w:val="222222"/>
            <w:sz w:val="16"/>
            <w:szCs w:val="16"/>
            <w:shd w:val="clear" w:color="auto" w:fill="FFFFFF"/>
            <w:lang w:eastAsia="en-GB"/>
          </w:rPr>
          <w:t>&lt;</w:t>
        </w:r>
        <w:r>
          <w:rPr>
            <w:rFonts w:ascii="Courier New" w:eastAsia="Times New Roman" w:hAnsi="Courier New" w:cs="Courier New"/>
            <w:color w:val="222222"/>
            <w:sz w:val="16"/>
            <w:szCs w:val="16"/>
            <w:shd w:val="clear" w:color="auto" w:fill="FFFFFF"/>
            <w:lang w:eastAsia="en-GB"/>
          </w:rPr>
          <w:t>/</w:t>
        </w:r>
        <w:proofErr w:type="spellStart"/>
        <w:r w:rsidRPr="00D94C4A">
          <w:rPr>
            <w:rFonts w:ascii="Courier New" w:eastAsia="Times New Roman" w:hAnsi="Courier New" w:cs="Courier New"/>
            <w:color w:val="222222"/>
            <w:sz w:val="16"/>
            <w:szCs w:val="16"/>
            <w:shd w:val="clear" w:color="auto" w:fill="FFFFFF"/>
            <w:lang w:eastAsia="en-GB"/>
          </w:rPr>
          <w:t>gmd</w:t>
        </w:r>
        <w:proofErr w:type="gramStart"/>
        <w:r w:rsidRPr="00D94C4A">
          <w:rPr>
            <w:rFonts w:ascii="Courier New" w:eastAsia="Times New Roman" w:hAnsi="Courier New" w:cs="Courier New"/>
            <w:color w:val="222222"/>
            <w:sz w:val="16"/>
            <w:szCs w:val="16"/>
            <w:shd w:val="clear" w:color="auto" w:fill="FFFFFF"/>
            <w:lang w:eastAsia="en-GB"/>
          </w:rPr>
          <w:t>:resourceConstraints</w:t>
        </w:r>
        <w:proofErr w:type="spellEnd"/>
        <w:proofErr w:type="gramEnd"/>
        <w:r w:rsidRPr="00D94C4A">
          <w:rPr>
            <w:rFonts w:ascii="Courier New" w:eastAsia="Times New Roman" w:hAnsi="Courier New" w:cs="Courier New"/>
            <w:color w:val="222222"/>
            <w:sz w:val="16"/>
            <w:szCs w:val="16"/>
            <w:shd w:val="clear" w:color="auto" w:fill="FFFFFF"/>
            <w:lang w:eastAsia="en-GB"/>
          </w:rPr>
          <w:t>&gt;</w:t>
        </w:r>
      </w:ins>
    </w:p>
    <w:p w:rsidR="00B13853" w:rsidRDefault="00B13853" w:rsidP="006126F7">
      <w:pPr>
        <w:spacing w:line="240" w:lineRule="auto"/>
        <w:rPr>
          <w:ins w:id="269" w:author="Jeremy" w:date="2011-09-20T22:40:00Z"/>
          <w:rFonts w:ascii="Arial" w:eastAsia="Times New Roman" w:hAnsi="Arial" w:cs="Arial"/>
          <w:sz w:val="20"/>
          <w:szCs w:val="20"/>
          <w:lang w:eastAsia="en-GB"/>
        </w:rPr>
      </w:pPr>
    </w:p>
    <w:p w:rsidR="00B13853" w:rsidRDefault="00B13853" w:rsidP="006126F7">
      <w:pPr>
        <w:spacing w:line="240" w:lineRule="auto"/>
        <w:rPr>
          <w:ins w:id="270" w:author="Jeremy" w:date="2011-09-20T22:46:00Z"/>
          <w:rFonts w:ascii="Arial" w:eastAsia="Times New Roman" w:hAnsi="Arial" w:cs="Arial"/>
          <w:sz w:val="20"/>
          <w:szCs w:val="20"/>
          <w:lang w:eastAsia="en-GB"/>
        </w:rPr>
      </w:pPr>
      <w:ins w:id="271" w:author="Jeremy" w:date="2011-09-20T22:42:00Z">
        <w:r>
          <w:rPr>
            <w:rFonts w:ascii="Arial" w:eastAsia="Times New Roman" w:hAnsi="Arial" w:cs="Arial"/>
            <w:sz w:val="20"/>
            <w:szCs w:val="20"/>
            <w:lang w:eastAsia="en-GB"/>
          </w:rPr>
          <w:t xml:space="preserve">Supplemental data policy statements shall follow the guidance </w:t>
        </w:r>
      </w:ins>
      <w:ins w:id="272" w:author="Jeremy" w:date="2011-09-20T22:43:00Z">
        <w:r>
          <w:rPr>
            <w:rFonts w:ascii="Arial" w:eastAsia="Times New Roman" w:hAnsi="Arial" w:cs="Arial"/>
            <w:sz w:val="20"/>
            <w:szCs w:val="20"/>
            <w:lang w:eastAsia="en-GB"/>
          </w:rPr>
          <w:t>outlined in RECOMMENDATION 5 for expressing custom data policies.</w:t>
        </w:r>
      </w:ins>
    </w:p>
    <w:p w:rsidR="00B13853" w:rsidRDefault="00B13853" w:rsidP="006126F7">
      <w:pPr>
        <w:spacing w:line="240" w:lineRule="auto"/>
        <w:rPr>
          <w:ins w:id="273" w:author="Jeremy" w:date="2011-09-20T22:46:00Z"/>
          <w:rFonts w:ascii="Arial" w:eastAsia="Times New Roman" w:hAnsi="Arial" w:cs="Arial"/>
          <w:sz w:val="20"/>
          <w:szCs w:val="20"/>
          <w:lang w:eastAsia="en-GB"/>
        </w:rPr>
      </w:pPr>
    </w:p>
    <w:p w:rsidR="00B13853" w:rsidRPr="006401C2" w:rsidRDefault="00B13853" w:rsidP="006126F7">
      <w:pPr>
        <w:spacing w:line="240" w:lineRule="auto"/>
        <w:rPr>
          <w:ins w:id="274" w:author="Jeremy" w:date="2011-09-20T22:35:00Z"/>
          <w:rFonts w:ascii="Arial" w:eastAsia="Times New Roman" w:hAnsi="Arial" w:cs="Arial"/>
          <w:sz w:val="20"/>
          <w:szCs w:val="20"/>
          <w:lang w:eastAsia="en-GB"/>
        </w:rPr>
      </w:pPr>
      <w:ins w:id="275" w:author="Jeremy" w:date="2011-09-20T22:46:00Z">
        <w:r>
          <w:rPr>
            <w:rFonts w:ascii="Arial" w:eastAsia="Times New Roman" w:hAnsi="Arial" w:cs="Arial"/>
            <w:sz w:val="20"/>
            <w:szCs w:val="20"/>
            <w:lang w:eastAsia="en-GB"/>
          </w:rPr>
          <w:t xml:space="preserve">Data publishers are encouraged to include </w:t>
        </w:r>
      </w:ins>
      <w:ins w:id="276" w:author="Jeremy" w:date="2011-09-20T22:47:00Z">
        <w:r>
          <w:rPr>
            <w:rFonts w:ascii="Arial" w:eastAsia="Times New Roman" w:hAnsi="Arial" w:cs="Arial"/>
            <w:sz w:val="20"/>
            <w:szCs w:val="20"/>
            <w:lang w:eastAsia="en-GB"/>
          </w:rPr>
          <w:t xml:space="preserve">a reference to </w:t>
        </w:r>
      </w:ins>
      <w:ins w:id="277" w:author="Jeremy" w:date="2011-09-20T22:46:00Z">
        <w:r>
          <w:rPr>
            <w:rFonts w:ascii="Arial" w:eastAsia="Times New Roman" w:hAnsi="Arial" w:cs="Arial"/>
            <w:sz w:val="20"/>
            <w:szCs w:val="20"/>
            <w:lang w:eastAsia="en-GB"/>
          </w:rPr>
          <w:t xml:space="preserve">a more precise definition of the data policy terms </w:t>
        </w:r>
      </w:ins>
      <w:ins w:id="278" w:author="Jeremy" w:date="2011-09-20T22:47:00Z">
        <w:r>
          <w:rPr>
            <w:rFonts w:ascii="Arial" w:eastAsia="Times New Roman" w:hAnsi="Arial" w:cs="Arial"/>
            <w:sz w:val="20"/>
            <w:szCs w:val="20"/>
            <w:lang w:eastAsia="en-GB"/>
          </w:rPr>
          <w:t>and conditions associated with ‘WMO Additional’ and ‘WMO Other’.</w:t>
        </w:r>
      </w:ins>
      <w:ins w:id="279" w:author="Jeremy" w:date="2011-09-20T22:49:00Z">
        <w:r w:rsidR="000E1388">
          <w:rPr>
            <w:rFonts w:ascii="Arial" w:eastAsia="Times New Roman" w:hAnsi="Arial" w:cs="Arial"/>
            <w:sz w:val="20"/>
            <w:szCs w:val="20"/>
            <w:lang w:eastAsia="en-GB"/>
          </w:rPr>
          <w:t xml:space="preserve"> Provision of supplemental data policy information is not mandatory.</w:t>
        </w:r>
      </w:ins>
      <w:ins w:id="280" w:author="Jeremy" w:date="2011-09-20T22:48:00Z">
        <w:r>
          <w:rPr>
            <w:rFonts w:ascii="Arial" w:eastAsia="Times New Roman" w:hAnsi="Arial" w:cs="Arial"/>
            <w:sz w:val="20"/>
            <w:szCs w:val="20"/>
            <w:lang w:eastAsia="en-GB"/>
          </w:rPr>
          <w:t xml:space="preserve"> </w:t>
        </w:r>
        <w:r w:rsidRPr="00B13853">
          <w:rPr>
            <w:rFonts w:ascii="Arial" w:eastAsia="Times New Roman" w:hAnsi="Arial" w:cs="Arial"/>
            <w:sz w:val="20"/>
            <w:szCs w:val="20"/>
            <w:lang w:eastAsia="en-GB"/>
          </w:rPr>
          <w:t>In all cases it shall be the responsibility of the data consumer to ensure that they understand the data policy specified by the data provider</w:t>
        </w:r>
        <w:r>
          <w:rPr>
            <w:rFonts w:ascii="Arial" w:eastAsia="Times New Roman" w:hAnsi="Arial" w:cs="Arial"/>
            <w:sz w:val="20"/>
            <w:szCs w:val="20"/>
            <w:lang w:eastAsia="en-GB"/>
          </w:rPr>
          <w:t>. Where supplemental information is not found within the metadata record, this</w:t>
        </w:r>
        <w:r w:rsidRPr="00B13853">
          <w:rPr>
            <w:rFonts w:ascii="Arial" w:eastAsia="Times New Roman" w:hAnsi="Arial" w:cs="Arial"/>
            <w:sz w:val="20"/>
            <w:szCs w:val="20"/>
            <w:lang w:eastAsia="en-GB"/>
          </w:rPr>
          <w:t xml:space="preserve"> may necessitate dialogue with the data publisher for confirmation of terms and conditions.</w:t>
        </w:r>
      </w:ins>
    </w:p>
    <w:p w:rsidR="006401C2" w:rsidRPr="006126F7" w:rsidRDefault="006401C2" w:rsidP="006126F7">
      <w:pPr>
        <w:spacing w:line="240" w:lineRule="auto"/>
        <w:rPr>
          <w:rFonts w:ascii="Courier New" w:eastAsia="Times New Roman" w:hAnsi="Courier New" w:cs="Courier New"/>
          <w:sz w:val="20"/>
          <w:szCs w:val="20"/>
          <w:lang w:eastAsia="en-GB"/>
        </w:rPr>
      </w:pPr>
    </w:p>
    <w:p w:rsidR="0050713E" w:rsidRPr="00F061AF" w:rsidRDefault="0050713E">
      <w:pPr>
        <w:rPr>
          <w:b/>
        </w:rPr>
      </w:pPr>
      <w:r w:rsidRPr="00F061AF">
        <w:rPr>
          <w:b/>
        </w:rPr>
        <w:t>RECOMMENDATION 11</w:t>
      </w:r>
    </w:p>
    <w:p w:rsidR="006401C2" w:rsidRDefault="006401C2">
      <w:pPr>
        <w:rPr>
          <w:ins w:id="281" w:author="Jeremy" w:date="2011-09-20T22:29:00Z"/>
        </w:rPr>
      </w:pPr>
      <w:ins w:id="282" w:author="Jeremy" w:date="2011-09-20T22:29:00Z">
        <w:r>
          <w:t>Removed</w:t>
        </w:r>
      </w:ins>
    </w:p>
    <w:p w:rsidR="0050713E" w:rsidRDefault="0050713E">
      <w:r>
        <w:t>[</w:t>
      </w:r>
      <w:del w:id="283" w:author="Jeremy" w:date="2011-09-20T21:55:00Z">
        <w:r w:rsidRPr="0050713E" w:rsidDel="006E37B0">
          <w:rPr>
            <w:color w:val="76923C" w:themeColor="accent3" w:themeShade="BF"/>
          </w:rPr>
          <w:delText>new, includes additional recommendation proposed by Jean-Pierre</w:delText>
        </w:r>
      </w:del>
      <w:proofErr w:type="gramStart"/>
      <w:ins w:id="284" w:author="Jeremy" w:date="2011-09-20T21:55:00Z">
        <w:r w:rsidR="006E37B0">
          <w:rPr>
            <w:color w:val="76923C" w:themeColor="accent3" w:themeShade="BF"/>
          </w:rPr>
          <w:t>replaced</w:t>
        </w:r>
        <w:proofErr w:type="gramEnd"/>
        <w:r w:rsidR="006E37B0">
          <w:rPr>
            <w:color w:val="76923C" w:themeColor="accent3" w:themeShade="BF"/>
          </w:rPr>
          <w:t xml:space="preserve"> by RECOMMENDATION 12</w:t>
        </w:r>
      </w:ins>
      <w:r>
        <w:t>]</w:t>
      </w:r>
    </w:p>
    <w:p w:rsidR="0050713E" w:rsidRPr="00F061AF" w:rsidRDefault="0050713E">
      <w:pPr>
        <w:rPr>
          <w:color w:val="FF0000"/>
        </w:rPr>
      </w:pPr>
      <w:del w:id="285" w:author="Jeremy" w:date="2011-09-20T21:56:00Z">
        <w:r w:rsidRPr="00F061AF" w:rsidDel="006E37B0">
          <w:rPr>
            <w:rFonts w:ascii="Arial" w:eastAsia="Times New Roman" w:hAnsi="Arial" w:cs="Arial"/>
            <w:color w:val="FF0000"/>
            <w:sz w:val="20"/>
            <w:szCs w:val="20"/>
            <w:shd w:val="clear" w:color="auto" w:fill="FFFFFF"/>
            <w:lang w:eastAsia="en-GB"/>
          </w:rPr>
          <w:delText xml:space="preserve">The absence of a statement about GTS Priority (i.e. </w:delText>
        </w:r>
        <w:r w:rsidRPr="00F061AF" w:rsidDel="006E37B0">
          <w:rPr>
            <w:rFonts w:ascii="Courier New" w:eastAsia="Times New Roman" w:hAnsi="Courier New" w:cs="Courier New"/>
            <w:color w:val="FF0000"/>
            <w:sz w:val="20"/>
            <w:szCs w:val="20"/>
            <w:shd w:val="clear" w:color="auto" w:fill="FFFFFF"/>
            <w:lang w:eastAsia="en-GB"/>
          </w:rPr>
          <w:delText>gmd:resourceConstraints/gmd:MD_LegalConstraints/gmd:otherConstraints/gco:CharacterString=”GTSPriority</w:delText>
        </w:r>
        <w:r w:rsidRPr="00F061AF" w:rsidDel="006E37B0">
          <w:rPr>
            <w:rFonts w:ascii="Courier New" w:eastAsia="Times New Roman" w:hAnsi="Courier New" w:cs="Courier New"/>
            <w:i/>
            <w:color w:val="FF0000"/>
            <w:sz w:val="20"/>
            <w:szCs w:val="20"/>
            <w:shd w:val="clear" w:color="auto" w:fill="FFFFFF"/>
            <w:lang w:eastAsia="en-GB"/>
          </w:rPr>
          <w:delText>N</w:delText>
        </w:r>
        <w:r w:rsidRPr="00F061AF" w:rsidDel="006E37B0">
          <w:rPr>
            <w:rFonts w:ascii="Courier New" w:eastAsia="Times New Roman" w:hAnsi="Courier New" w:cs="Courier New"/>
            <w:color w:val="FF0000"/>
            <w:sz w:val="20"/>
            <w:szCs w:val="20"/>
            <w:shd w:val="clear" w:color="auto" w:fill="FFFFFF"/>
            <w:lang w:eastAsia="en-GB"/>
          </w:rPr>
          <w:delText>”)</w:delText>
        </w:r>
        <w:r w:rsidRPr="00F061AF" w:rsidDel="006E37B0">
          <w:rPr>
            <w:rFonts w:ascii="Arial" w:eastAsia="Times New Roman" w:hAnsi="Arial" w:cs="Arial"/>
            <w:color w:val="FF0000"/>
            <w:sz w:val="20"/>
            <w:szCs w:val="20"/>
            <w:shd w:val="clear" w:color="auto" w:fill="FFFFFF"/>
            <w:lang w:eastAsia="en-GB"/>
          </w:rPr>
          <w:delText xml:space="preserve"> </w:delText>
        </w:r>
        <w:r w:rsidR="00F061AF" w:rsidRPr="00F061AF" w:rsidDel="006E37B0">
          <w:rPr>
            <w:rFonts w:ascii="Arial" w:eastAsia="Times New Roman" w:hAnsi="Arial" w:cs="Arial"/>
            <w:color w:val="FF0000"/>
            <w:sz w:val="20"/>
            <w:szCs w:val="20"/>
            <w:shd w:val="clear" w:color="auto" w:fill="FFFFFF"/>
            <w:lang w:eastAsia="en-GB"/>
          </w:rPr>
          <w:delText xml:space="preserve">the data described by the metadata </w:delText>
        </w:r>
        <w:r w:rsidRPr="00F061AF" w:rsidDel="006E37B0">
          <w:rPr>
            <w:rFonts w:ascii="Arial" w:eastAsia="Times New Roman" w:hAnsi="Arial" w:cs="Arial"/>
            <w:color w:val="FF0000"/>
            <w:sz w:val="20"/>
            <w:szCs w:val="20"/>
            <w:shd w:val="clear" w:color="auto" w:fill="FFFFFF"/>
            <w:lang w:eastAsia="en-GB"/>
          </w:rPr>
          <w:delText>shall be</w:delText>
        </w:r>
        <w:r w:rsidR="00F061AF" w:rsidRPr="00F061AF" w:rsidDel="006E37B0">
          <w:rPr>
            <w:rFonts w:ascii="Arial" w:eastAsia="Times New Roman" w:hAnsi="Arial" w:cs="Arial"/>
            <w:color w:val="FF0000"/>
            <w:sz w:val="20"/>
            <w:szCs w:val="20"/>
            <w:shd w:val="clear" w:color="auto" w:fill="FFFFFF"/>
            <w:lang w:eastAsia="en-GB"/>
          </w:rPr>
          <w:delText xml:space="preserve"> considered lowest priority (i.e. GTS Priority 3 or 4).</w:delText>
        </w:r>
      </w:del>
    </w:p>
    <w:p w:rsidR="0050713E" w:rsidRDefault="0050713E">
      <w:pPr>
        <w:rPr>
          <w:ins w:id="286" w:author="Jeremy" w:date="2011-09-20T21:48:00Z"/>
        </w:rPr>
      </w:pPr>
    </w:p>
    <w:p w:rsidR="006E37B0" w:rsidRPr="006E37B0" w:rsidRDefault="006E37B0">
      <w:pPr>
        <w:rPr>
          <w:ins w:id="287" w:author="Jeremy" w:date="2011-09-20T21:49:00Z"/>
          <w:b/>
        </w:rPr>
      </w:pPr>
      <w:ins w:id="288" w:author="Jeremy" w:date="2011-09-20T21:48:00Z">
        <w:r w:rsidRPr="006E37B0">
          <w:rPr>
            <w:b/>
          </w:rPr>
          <w:t>RECOMMENDATION 12</w:t>
        </w:r>
      </w:ins>
    </w:p>
    <w:p w:rsidR="006E37B0" w:rsidRDefault="006E37B0">
      <w:pPr>
        <w:rPr>
          <w:ins w:id="289" w:author="Jeremy" w:date="2011-09-20T21:48:00Z"/>
        </w:rPr>
      </w:pPr>
      <w:ins w:id="290" w:author="Jeremy" w:date="2011-09-20T21:49:00Z">
        <w:r>
          <w:t>[</w:t>
        </w:r>
        <w:proofErr w:type="gramStart"/>
        <w:r>
          <w:t>new</w:t>
        </w:r>
        <w:proofErr w:type="gramEnd"/>
        <w:r>
          <w:t xml:space="preserve"> – following suggestion by Steve Foreman]</w:t>
        </w:r>
      </w:ins>
    </w:p>
    <w:p w:rsidR="006E37B0" w:rsidRDefault="006E37B0">
      <w:pPr>
        <w:rPr>
          <w:ins w:id="291" w:author="Jeremy" w:date="2011-09-20T21:54:00Z"/>
        </w:rPr>
      </w:pPr>
      <w:ins w:id="292" w:author="Jeremy" w:date="2011-09-20T21:50:00Z">
        <w:r>
          <w:t xml:space="preserve">The presence of a statement about GTS Priority (i.e. </w:t>
        </w:r>
        <w:r w:rsidRPr="006E37B0">
          <w:rPr>
            <w:rFonts w:ascii="Courier New" w:hAnsi="Courier New" w:cs="Courier New"/>
            <w:sz w:val="20"/>
          </w:rPr>
          <w:t>gmd</w:t>
        </w:r>
        <w:proofErr w:type="gramStart"/>
        <w:r w:rsidRPr="006E37B0">
          <w:rPr>
            <w:rFonts w:ascii="Courier New" w:hAnsi="Courier New" w:cs="Courier New"/>
            <w:sz w:val="20"/>
          </w:rPr>
          <w:t>:resourceConstraints</w:t>
        </w:r>
        <w:proofErr w:type="gramEnd"/>
        <w:r w:rsidRPr="006E37B0">
          <w:rPr>
            <w:rFonts w:ascii="Courier New" w:hAnsi="Courier New" w:cs="Courier New"/>
            <w:sz w:val="20"/>
          </w:rPr>
          <w:t>/gmd:MD_LegalConstraints/gmd:otherConstraints/gco:CharacterString=</w:t>
        </w:r>
      </w:ins>
      <w:ins w:id="293" w:author="Jeremy" w:date="2011-09-20T21:51:00Z">
        <w:r w:rsidRPr="006E37B0">
          <w:rPr>
            <w:rFonts w:ascii="Courier New" w:hAnsi="Courier New" w:cs="Courier New"/>
            <w:sz w:val="20"/>
          </w:rPr>
          <w:t>”GTSPriority</w:t>
        </w:r>
        <w:r w:rsidRPr="006E37B0">
          <w:rPr>
            <w:rFonts w:ascii="Courier New" w:hAnsi="Courier New" w:cs="Courier New"/>
            <w:i/>
            <w:sz w:val="20"/>
          </w:rPr>
          <w:t>N</w:t>
        </w:r>
        <w:r w:rsidRPr="006E37B0">
          <w:rPr>
            <w:rFonts w:ascii="Courier New" w:hAnsi="Courier New" w:cs="Courier New"/>
            <w:sz w:val="20"/>
          </w:rPr>
          <w:t>”</w:t>
        </w:r>
      </w:ins>
      <w:ins w:id="294" w:author="Jeremy" w:date="2011-09-20T21:50:00Z">
        <w:r>
          <w:t>)</w:t>
        </w:r>
      </w:ins>
      <w:ins w:id="295" w:author="Jeremy" w:date="2011-09-20T21:51:00Z">
        <w:r>
          <w:t xml:space="preserve"> shall indicate that the dataset described by the metadata record </w:t>
        </w:r>
      </w:ins>
      <w:ins w:id="296" w:author="Jeremy" w:date="2011-09-20T21:53:00Z">
        <w:r>
          <w:t xml:space="preserve">is identified for global distribution via the WMO infrastructure (GTS </w:t>
        </w:r>
      </w:ins>
      <w:ins w:id="297" w:author="Jeremy" w:date="2011-09-20T21:54:00Z">
        <w:r>
          <w:t>/</w:t>
        </w:r>
      </w:ins>
      <w:ins w:id="298" w:author="Jeremy" w:date="2011-09-20T21:53:00Z">
        <w:r>
          <w:t xml:space="preserve"> WIS); i.e. </w:t>
        </w:r>
      </w:ins>
      <w:ins w:id="299" w:author="Jeremy" w:date="2011-09-20T21:54:00Z">
        <w:r>
          <w:t>the dataset shall be incorporated into the GISC cache.</w:t>
        </w:r>
      </w:ins>
    </w:p>
    <w:p w:rsidR="006E37B0" w:rsidRDefault="006E37B0">
      <w:pPr>
        <w:rPr>
          <w:ins w:id="300" w:author="Jeremy" w:date="2011-09-20T21:55:00Z"/>
        </w:rPr>
      </w:pPr>
    </w:p>
    <w:p w:rsidR="006E37B0" w:rsidRPr="006E37B0" w:rsidRDefault="006E37B0">
      <w:pPr>
        <w:rPr>
          <w:ins w:id="301" w:author="Jeremy" w:date="2011-09-20T21:49:00Z"/>
          <w:b/>
        </w:rPr>
      </w:pPr>
      <w:ins w:id="302" w:author="Jeremy" w:date="2011-09-20T21:55:00Z">
        <w:r w:rsidRPr="006E37B0">
          <w:rPr>
            <w:b/>
          </w:rPr>
          <w:t>RECOMMENDATION 13</w:t>
        </w:r>
      </w:ins>
    </w:p>
    <w:p w:rsidR="006E37B0" w:rsidRDefault="006E37B0">
      <w:pPr>
        <w:rPr>
          <w:ins w:id="303" w:author="Jeremy" w:date="2011-09-20T21:57:00Z"/>
        </w:rPr>
      </w:pPr>
      <w:ins w:id="304" w:author="Jeremy" w:date="2011-09-20T21:56:00Z">
        <w:r>
          <w:t>[</w:t>
        </w:r>
        <w:proofErr w:type="gramStart"/>
        <w:r>
          <w:t>new</w:t>
        </w:r>
        <w:proofErr w:type="gramEnd"/>
        <w:r>
          <w:t xml:space="preserve"> – following discussion at IPET-MDI teleconference 2011-09-20]</w:t>
        </w:r>
      </w:ins>
    </w:p>
    <w:p w:rsidR="006E37B0" w:rsidRDefault="006E37B0">
      <w:pPr>
        <w:rPr>
          <w:ins w:id="305" w:author="Jeremy" w:date="2011-09-20T21:59:00Z"/>
        </w:rPr>
      </w:pPr>
      <w:ins w:id="306" w:author="Jeremy" w:date="2011-09-20T21:57:00Z">
        <w:r>
          <w:t xml:space="preserve">Where a statement </w:t>
        </w:r>
        <w:r w:rsidR="001C52C1">
          <w:t xml:space="preserve">concerning GTS Priority </w:t>
        </w:r>
      </w:ins>
      <w:ins w:id="307" w:author="Jeremy" w:date="2011-09-20T21:58:00Z">
        <w:r w:rsidR="001C52C1">
          <w:t xml:space="preserve">(i.e. </w:t>
        </w:r>
        <w:r w:rsidR="001C52C1" w:rsidRPr="006E37B0">
          <w:rPr>
            <w:rFonts w:ascii="Courier New" w:hAnsi="Courier New" w:cs="Courier New"/>
            <w:sz w:val="20"/>
          </w:rPr>
          <w:t>gmd</w:t>
        </w:r>
        <w:proofErr w:type="gramStart"/>
        <w:r w:rsidR="001C52C1" w:rsidRPr="006E37B0">
          <w:rPr>
            <w:rFonts w:ascii="Courier New" w:hAnsi="Courier New" w:cs="Courier New"/>
            <w:sz w:val="20"/>
          </w:rPr>
          <w:t>:resourceConstraints</w:t>
        </w:r>
        <w:proofErr w:type="gramEnd"/>
        <w:r w:rsidR="001C52C1" w:rsidRPr="006E37B0">
          <w:rPr>
            <w:rFonts w:ascii="Courier New" w:hAnsi="Courier New" w:cs="Courier New"/>
            <w:sz w:val="20"/>
          </w:rPr>
          <w:t>/gmd:MD_LegalConstraints/gmd:otherConstraints/gco:CharacterString=”GTSPriority</w:t>
        </w:r>
        <w:r w:rsidR="001C52C1" w:rsidRPr="006E37B0">
          <w:rPr>
            <w:rFonts w:ascii="Courier New" w:hAnsi="Courier New" w:cs="Courier New"/>
            <w:i/>
            <w:sz w:val="20"/>
          </w:rPr>
          <w:t>N</w:t>
        </w:r>
        <w:r w:rsidR="001C52C1" w:rsidRPr="006E37B0">
          <w:rPr>
            <w:rFonts w:ascii="Courier New" w:hAnsi="Courier New" w:cs="Courier New"/>
            <w:sz w:val="20"/>
          </w:rPr>
          <w:t>”</w:t>
        </w:r>
        <w:r w:rsidR="001C52C1">
          <w:t xml:space="preserve">) is present, compliance with the WMO Core Metadata Profile requires </w:t>
        </w:r>
      </w:ins>
      <w:ins w:id="308" w:author="Jeremy" w:date="2011-09-20T21:59:00Z">
        <w:r w:rsidR="001C52C1">
          <w:t xml:space="preserve">the metadata record to include </w:t>
        </w:r>
      </w:ins>
      <w:ins w:id="309" w:author="Jeremy" w:date="2011-09-20T21:58:00Z">
        <w:r w:rsidR="001C52C1">
          <w:t>one of the following WMO Data Policy statements</w:t>
        </w:r>
      </w:ins>
      <w:ins w:id="310" w:author="Jeremy" w:date="2011-09-20T21:59:00Z">
        <w:r w:rsidR="001C52C1">
          <w:t>:</w:t>
        </w:r>
      </w:ins>
    </w:p>
    <w:p w:rsidR="001C52C1" w:rsidRPr="001C52C1" w:rsidRDefault="001C52C1" w:rsidP="001C52C1">
      <w:pPr>
        <w:pStyle w:val="ListParagraph"/>
        <w:numPr>
          <w:ilvl w:val="0"/>
          <w:numId w:val="2"/>
        </w:numPr>
        <w:rPr>
          <w:ins w:id="311" w:author="Jeremy" w:date="2011-09-20T22:01:00Z"/>
          <w:rStyle w:val="apple-style-span"/>
          <w:rFonts w:ascii="Courier New" w:hAnsi="Courier New" w:cs="Courier New"/>
          <w:sz w:val="16"/>
          <w:szCs w:val="20"/>
          <w:shd w:val="clear" w:color="auto" w:fill="FFFFFF"/>
        </w:rPr>
      </w:pPr>
      <w:ins w:id="312" w:author="Jeremy" w:date="2011-09-20T22:01:00Z">
        <w:r w:rsidRPr="001C52C1">
          <w:rPr>
            <w:rStyle w:val="apple-style-span"/>
            <w:rFonts w:ascii="Courier New" w:hAnsi="Courier New" w:cs="Courier New"/>
            <w:sz w:val="16"/>
            <w:szCs w:val="20"/>
            <w:shd w:val="clear" w:color="auto" w:fill="FFFFFF"/>
          </w:rPr>
          <w:t>/gmd:MD_Metadata/gmd:identificationInfo/gmd:MD_DataIdentification/gmd:resourceConstraints/gmd:MD_LegalConstraints/gmd:otherConstraints</w:t>
        </w:r>
        <w:r>
          <w:rPr>
            <w:rStyle w:val="apple-style-span"/>
            <w:rFonts w:ascii="Courier New" w:hAnsi="Courier New" w:cs="Courier New"/>
            <w:sz w:val="16"/>
            <w:szCs w:val="20"/>
            <w:shd w:val="clear" w:color="auto" w:fill="FFFFFF"/>
          </w:rPr>
          <w:t>/gco:CharacterString=</w:t>
        </w:r>
      </w:ins>
      <w:ins w:id="313" w:author="Jeremy" w:date="2011-09-20T22:02:00Z">
        <w:r>
          <w:rPr>
            <w:rStyle w:val="apple-style-span"/>
            <w:rFonts w:ascii="Courier New" w:hAnsi="Courier New" w:cs="Courier New"/>
            <w:sz w:val="16"/>
            <w:szCs w:val="20"/>
            <w:shd w:val="clear" w:color="auto" w:fill="FFFFFF"/>
          </w:rPr>
          <w:t>”</w:t>
        </w:r>
        <w:r w:rsidRPr="001C52C1">
          <w:rPr>
            <w:rStyle w:val="apple-style-span"/>
            <w:rFonts w:ascii="Courier New" w:hAnsi="Courier New" w:cs="Courier New"/>
            <w:b/>
            <w:sz w:val="16"/>
            <w:szCs w:val="20"/>
            <w:shd w:val="clear" w:color="auto" w:fill="FFFFFF"/>
          </w:rPr>
          <w:t>WMOEssential</w:t>
        </w:r>
        <w:r>
          <w:rPr>
            <w:rStyle w:val="apple-style-span"/>
            <w:rFonts w:ascii="Courier New" w:hAnsi="Courier New" w:cs="Courier New"/>
            <w:sz w:val="16"/>
            <w:szCs w:val="20"/>
            <w:shd w:val="clear" w:color="auto" w:fill="FFFFFF"/>
          </w:rPr>
          <w:t>”</w:t>
        </w:r>
      </w:ins>
    </w:p>
    <w:p w:rsidR="001C52C1" w:rsidRPr="001C52C1" w:rsidRDefault="001C52C1" w:rsidP="001C52C1">
      <w:pPr>
        <w:pStyle w:val="ListParagraph"/>
        <w:numPr>
          <w:ilvl w:val="0"/>
          <w:numId w:val="2"/>
        </w:numPr>
        <w:rPr>
          <w:ins w:id="314" w:author="Jeremy" w:date="2011-09-20T22:01:00Z"/>
          <w:rStyle w:val="apple-style-span"/>
          <w:rFonts w:ascii="Courier New" w:hAnsi="Courier New" w:cs="Courier New"/>
          <w:sz w:val="16"/>
          <w:szCs w:val="20"/>
          <w:shd w:val="clear" w:color="auto" w:fill="FFFFFF"/>
        </w:rPr>
      </w:pPr>
      <w:ins w:id="315" w:author="Jeremy" w:date="2011-09-20T22:01:00Z">
        <w:r w:rsidRPr="001C52C1">
          <w:rPr>
            <w:rStyle w:val="apple-style-span"/>
            <w:rFonts w:ascii="Courier New" w:hAnsi="Courier New" w:cs="Courier New"/>
            <w:sz w:val="16"/>
            <w:szCs w:val="20"/>
            <w:shd w:val="clear" w:color="auto" w:fill="FFFFFF"/>
          </w:rPr>
          <w:lastRenderedPageBreak/>
          <w:t>/gmd:MD_Metadata/gmd:identificationInfo/gmd:MD_DataIdentification/gmd:resourceConstraints/gmd:MD_LegalConstraints/gmd:otherConstraints</w:t>
        </w:r>
      </w:ins>
      <w:ins w:id="316" w:author="Jeremy" w:date="2011-09-20T22:02:00Z">
        <w:r>
          <w:rPr>
            <w:rStyle w:val="apple-style-span"/>
            <w:rFonts w:ascii="Courier New" w:hAnsi="Courier New" w:cs="Courier New"/>
            <w:sz w:val="16"/>
            <w:szCs w:val="20"/>
            <w:shd w:val="clear" w:color="auto" w:fill="FFFFFF"/>
          </w:rPr>
          <w:t>/gco:CharacterString=”</w:t>
        </w:r>
        <w:r w:rsidRPr="001C52C1">
          <w:rPr>
            <w:rStyle w:val="apple-style-span"/>
            <w:rFonts w:ascii="Courier New" w:hAnsi="Courier New" w:cs="Courier New"/>
            <w:b/>
            <w:sz w:val="16"/>
            <w:szCs w:val="20"/>
            <w:shd w:val="clear" w:color="auto" w:fill="FFFFFF"/>
          </w:rPr>
          <w:t>WMOAdditional</w:t>
        </w:r>
        <w:r>
          <w:rPr>
            <w:rStyle w:val="apple-style-span"/>
            <w:rFonts w:ascii="Courier New" w:hAnsi="Courier New" w:cs="Courier New"/>
            <w:sz w:val="16"/>
            <w:szCs w:val="20"/>
            <w:shd w:val="clear" w:color="auto" w:fill="FFFFFF"/>
          </w:rPr>
          <w:t>”</w:t>
        </w:r>
      </w:ins>
    </w:p>
    <w:p w:rsidR="001C52C1" w:rsidRPr="001C52C1" w:rsidRDefault="001C52C1" w:rsidP="001C52C1">
      <w:pPr>
        <w:pStyle w:val="ListParagraph"/>
        <w:numPr>
          <w:ilvl w:val="0"/>
          <w:numId w:val="2"/>
        </w:numPr>
        <w:rPr>
          <w:ins w:id="317" w:author="Jeremy" w:date="2011-09-20T22:01:00Z"/>
          <w:rStyle w:val="apple-style-span"/>
          <w:rFonts w:ascii="Courier New" w:hAnsi="Courier New" w:cs="Courier New"/>
          <w:sz w:val="16"/>
          <w:szCs w:val="20"/>
          <w:shd w:val="clear" w:color="auto" w:fill="FFFFFF"/>
        </w:rPr>
      </w:pPr>
      <w:ins w:id="318" w:author="Jeremy" w:date="2011-09-20T22:01:00Z">
        <w:r w:rsidRPr="001C52C1">
          <w:rPr>
            <w:rStyle w:val="apple-style-span"/>
            <w:rFonts w:ascii="Courier New" w:hAnsi="Courier New" w:cs="Courier New"/>
            <w:sz w:val="16"/>
            <w:szCs w:val="20"/>
            <w:shd w:val="clear" w:color="auto" w:fill="FFFFFF"/>
          </w:rPr>
          <w:t>/gmd:MD_Metadata/gmd:identificationInfo/gmd:MD_DataIdentification/gmd:resourceConstraints/gmd:MD_LegalConstraints/gmd:otherConstraints</w:t>
        </w:r>
      </w:ins>
      <w:ins w:id="319" w:author="Jeremy" w:date="2011-09-20T22:02:00Z">
        <w:r>
          <w:rPr>
            <w:rStyle w:val="apple-style-span"/>
            <w:rFonts w:ascii="Courier New" w:hAnsi="Courier New" w:cs="Courier New"/>
            <w:sz w:val="16"/>
            <w:szCs w:val="20"/>
            <w:shd w:val="clear" w:color="auto" w:fill="FFFFFF"/>
          </w:rPr>
          <w:t>/gco:CharacterString=”</w:t>
        </w:r>
        <w:r w:rsidRPr="001C52C1">
          <w:rPr>
            <w:rStyle w:val="apple-style-span"/>
            <w:rFonts w:ascii="Courier New" w:hAnsi="Courier New" w:cs="Courier New"/>
            <w:b/>
            <w:sz w:val="16"/>
            <w:szCs w:val="20"/>
            <w:shd w:val="clear" w:color="auto" w:fill="FFFFFF"/>
          </w:rPr>
          <w:t>WMOOther</w:t>
        </w:r>
        <w:r>
          <w:rPr>
            <w:rStyle w:val="apple-style-span"/>
            <w:rFonts w:ascii="Courier New" w:hAnsi="Courier New" w:cs="Courier New"/>
            <w:sz w:val="16"/>
            <w:szCs w:val="20"/>
            <w:shd w:val="clear" w:color="auto" w:fill="FFFFFF"/>
          </w:rPr>
          <w:t>”</w:t>
        </w:r>
      </w:ins>
    </w:p>
    <w:p w:rsidR="001C52C1" w:rsidRDefault="001C52C1" w:rsidP="001C52C1">
      <w:pPr>
        <w:rPr>
          <w:ins w:id="320" w:author="Jeremy" w:date="2011-09-20T22:59:00Z"/>
        </w:rPr>
      </w:pPr>
    </w:p>
    <w:p w:rsidR="00726499" w:rsidRPr="00726499" w:rsidRDefault="00726499" w:rsidP="00726499">
      <w:pPr>
        <w:spacing w:line="240" w:lineRule="auto"/>
        <w:rPr>
          <w:ins w:id="321" w:author="Jeremy" w:date="2011-09-20T23:02:00Z"/>
          <w:rFonts w:eastAsia="Times New Roman" w:cstheme="minorHAnsi"/>
          <w:color w:val="222222"/>
          <w:szCs w:val="24"/>
          <w:shd w:val="clear" w:color="auto" w:fill="FFFFFF"/>
          <w:lang w:eastAsia="en-GB"/>
        </w:rPr>
      </w:pPr>
      <w:commentRangeStart w:id="322"/>
      <w:ins w:id="323" w:author="Jeremy" w:date="2011-09-20T22:59:00Z">
        <w:r>
          <w:t xml:space="preserve">These terms are taken from the </w:t>
        </w:r>
        <w:proofErr w:type="spellStart"/>
        <w:r>
          <w:t>WMO</w:t>
        </w:r>
      </w:ins>
      <w:ins w:id="324" w:author="Jeremy" w:date="2011-09-20T23:01:00Z">
        <w:r>
          <w:t>_DataLicenseCode</w:t>
        </w:r>
        <w:proofErr w:type="spellEnd"/>
        <w:r>
          <w:t xml:space="preserve"> </w:t>
        </w:r>
      </w:ins>
      <w:proofErr w:type="spellStart"/>
      <w:ins w:id="325" w:author="Jeremy" w:date="2011-09-20T23:02:00Z">
        <w:r>
          <w:t>c</w:t>
        </w:r>
      </w:ins>
      <w:ins w:id="326" w:author="Jeremy" w:date="2011-09-20T22:59:00Z">
        <w:r>
          <w:t>ode</w:t>
        </w:r>
      </w:ins>
      <w:ins w:id="327" w:author="Jeremy" w:date="2011-09-20T23:02:00Z">
        <w:r>
          <w:t>l</w:t>
        </w:r>
      </w:ins>
      <w:ins w:id="328" w:author="Jeremy" w:date="2011-09-20T22:59:00Z">
        <w:r>
          <w:t>ist</w:t>
        </w:r>
      </w:ins>
      <w:proofErr w:type="spellEnd"/>
      <w:ins w:id="329" w:author="Jeremy" w:date="2011-09-20T23:02:00Z">
        <w:r>
          <w:t xml:space="preserve"> dictionary found at: </w:t>
        </w:r>
      </w:ins>
      <w:hyperlink r:id="rId17" w:tgtFrame="_blank" w:history="1">
        <w:r w:rsidRPr="00726499">
          <w:rPr>
            <w:rFonts w:eastAsia="Times New Roman" w:cstheme="minorHAnsi"/>
            <w:color w:val="2200CC"/>
            <w:u w:val="single"/>
            <w:shd w:val="clear" w:color="auto" w:fill="FFFFFF"/>
            <w:lang w:eastAsia="en-GB"/>
          </w:rPr>
          <w:t>http://wis.wmo.int/2010/metadata/version_1-2/WMOCodelists.xml</w:t>
        </w:r>
      </w:hyperlink>
      <w:ins w:id="330" w:author="Jeremy" w:date="2011-09-20T23:02:00Z">
        <w:r w:rsidRPr="00726499">
          <w:rPr>
            <w:rFonts w:eastAsia="Times New Roman" w:cstheme="minorHAnsi"/>
            <w:color w:val="2200CC"/>
            <w:u w:val="single"/>
            <w:shd w:val="clear" w:color="auto" w:fill="FFFFFF"/>
            <w:lang w:eastAsia="en-GB"/>
          </w:rPr>
          <w:t xml:space="preserve">. </w:t>
        </w:r>
      </w:ins>
      <w:ins w:id="331" w:author="Jeremy" w:date="2011-09-20T23:03:00Z">
        <w:r w:rsidRPr="00726499">
          <w:rPr>
            <w:rFonts w:eastAsia="Times New Roman" w:cstheme="minorHAnsi"/>
            <w:color w:val="2200CC"/>
            <w:u w:val="single"/>
            <w:shd w:val="clear" w:color="auto" w:fill="FFFFFF"/>
            <w:lang w:eastAsia="en-GB"/>
          </w:rPr>
          <w:t>Only e</w:t>
        </w:r>
      </w:ins>
      <w:ins w:id="332" w:author="Jeremy" w:date="2011-09-20T23:02:00Z">
        <w:r w:rsidRPr="00726499">
          <w:rPr>
            <w:rFonts w:eastAsia="Times New Roman" w:cstheme="minorHAnsi"/>
            <w:color w:val="2200CC"/>
            <w:u w:val="single"/>
            <w:shd w:val="clear" w:color="auto" w:fill="FFFFFF"/>
            <w:lang w:eastAsia="en-GB"/>
          </w:rPr>
          <w:t>xact m</w:t>
        </w:r>
        <w:r w:rsidRPr="00726499">
          <w:rPr>
            <w:rFonts w:eastAsia="Times New Roman" w:cstheme="minorHAnsi"/>
            <w:color w:val="2200CC"/>
            <w:szCs w:val="24"/>
            <w:u w:val="single"/>
            <w:shd w:val="clear" w:color="auto" w:fill="FFFFFF"/>
            <w:lang w:eastAsia="en-GB"/>
          </w:rPr>
          <w:t xml:space="preserve">atches </w:t>
        </w:r>
      </w:ins>
      <w:ins w:id="333" w:author="Jeremy" w:date="2011-09-20T23:03:00Z">
        <w:r>
          <w:rPr>
            <w:rFonts w:eastAsia="Times New Roman" w:cstheme="minorHAnsi"/>
            <w:color w:val="2200CC"/>
            <w:szCs w:val="24"/>
            <w:u w:val="single"/>
            <w:shd w:val="clear" w:color="auto" w:fill="FFFFFF"/>
            <w:lang w:eastAsia="en-GB"/>
          </w:rPr>
          <w:t xml:space="preserve">to the terms from the </w:t>
        </w:r>
        <w:proofErr w:type="spellStart"/>
        <w:r>
          <w:rPr>
            <w:rFonts w:eastAsia="Times New Roman" w:cstheme="minorHAnsi"/>
            <w:color w:val="2200CC"/>
            <w:szCs w:val="24"/>
            <w:u w:val="single"/>
            <w:shd w:val="clear" w:color="auto" w:fill="FFFFFF"/>
            <w:lang w:eastAsia="en-GB"/>
          </w:rPr>
          <w:t>codelist</w:t>
        </w:r>
        <w:proofErr w:type="spellEnd"/>
        <w:r>
          <w:rPr>
            <w:rFonts w:eastAsia="Times New Roman" w:cstheme="minorHAnsi"/>
            <w:color w:val="2200CC"/>
            <w:szCs w:val="24"/>
            <w:u w:val="single"/>
            <w:shd w:val="clear" w:color="auto" w:fill="FFFFFF"/>
            <w:lang w:eastAsia="en-GB"/>
          </w:rPr>
          <w:t xml:space="preserve"> are acceptable</w:t>
        </w:r>
      </w:ins>
      <w:ins w:id="334" w:author="Jeremy" w:date="2011-09-20T23:04:00Z">
        <w:r>
          <w:rPr>
            <w:rFonts w:eastAsia="Times New Roman" w:cstheme="minorHAnsi"/>
            <w:color w:val="2200CC"/>
            <w:szCs w:val="24"/>
            <w:u w:val="single"/>
            <w:shd w:val="clear" w:color="auto" w:fill="FFFFFF"/>
            <w:lang w:eastAsia="en-GB"/>
          </w:rPr>
          <w:t xml:space="preserve">; </w:t>
        </w:r>
        <w:r w:rsidRPr="00726499">
          <w:rPr>
            <w:rFonts w:eastAsia="Times New Roman" w:cstheme="minorHAnsi"/>
            <w:color w:val="2200CC"/>
            <w:szCs w:val="24"/>
            <w:u w:val="single"/>
            <w:shd w:val="clear" w:color="auto" w:fill="FFFFFF"/>
            <w:lang w:eastAsia="en-GB"/>
          </w:rPr>
          <w:t>"</w:t>
        </w:r>
        <w:proofErr w:type="spellStart"/>
        <w:r w:rsidRPr="00726499">
          <w:rPr>
            <w:rFonts w:eastAsia="Times New Roman" w:cstheme="minorHAnsi"/>
            <w:color w:val="2200CC"/>
            <w:szCs w:val="24"/>
            <w:u w:val="single"/>
            <w:shd w:val="clear" w:color="auto" w:fill="FFFFFF"/>
            <w:lang w:eastAsia="en-GB"/>
          </w:rPr>
          <w:t>wmo</w:t>
        </w:r>
        <w:proofErr w:type="spellEnd"/>
        <w:r w:rsidRPr="00726499">
          <w:rPr>
            <w:rFonts w:eastAsia="Times New Roman" w:cstheme="minorHAnsi"/>
            <w:color w:val="2200CC"/>
            <w:szCs w:val="24"/>
            <w:u w:val="single"/>
            <w:shd w:val="clear" w:color="auto" w:fill="FFFFFF"/>
            <w:lang w:eastAsia="en-GB"/>
          </w:rPr>
          <w:t xml:space="preserve">-essential", </w:t>
        </w:r>
        <w:r>
          <w:rPr>
            <w:rFonts w:eastAsia="Times New Roman" w:cstheme="minorHAnsi"/>
            <w:color w:val="2200CC"/>
            <w:szCs w:val="24"/>
            <w:u w:val="single"/>
            <w:shd w:val="clear" w:color="auto" w:fill="FFFFFF"/>
            <w:lang w:eastAsia="en-GB"/>
          </w:rPr>
          <w:t>"</w:t>
        </w:r>
        <w:r w:rsidRPr="00726499">
          <w:rPr>
            <w:rFonts w:eastAsia="Times New Roman" w:cstheme="minorHAnsi"/>
            <w:color w:val="2200CC"/>
            <w:szCs w:val="24"/>
            <w:u w:val="single"/>
            <w:shd w:val="clear" w:color="auto" w:fill="FFFFFF"/>
            <w:lang w:eastAsia="en-GB"/>
          </w:rPr>
          <w:t>WMO Essential", or "</w:t>
        </w:r>
        <w:proofErr w:type="spellStart"/>
        <w:r w:rsidRPr="00726499">
          <w:rPr>
            <w:rFonts w:eastAsia="Times New Roman" w:cstheme="minorHAnsi"/>
            <w:color w:val="2200CC"/>
            <w:szCs w:val="24"/>
            <w:u w:val="single"/>
            <w:shd w:val="clear" w:color="auto" w:fill="FFFFFF"/>
            <w:lang w:eastAsia="en-GB"/>
          </w:rPr>
          <w:t>WmOaDdiTiOnaL</w:t>
        </w:r>
        <w:proofErr w:type="spellEnd"/>
        <w:r w:rsidRPr="00726499">
          <w:rPr>
            <w:rFonts w:eastAsia="Times New Roman" w:cstheme="minorHAnsi"/>
            <w:color w:val="2200CC"/>
            <w:szCs w:val="24"/>
            <w:u w:val="single"/>
            <w:shd w:val="clear" w:color="auto" w:fill="FFFFFF"/>
            <w:lang w:eastAsia="en-GB"/>
          </w:rPr>
          <w:t>"</w:t>
        </w:r>
        <w:r>
          <w:rPr>
            <w:rFonts w:eastAsia="Times New Roman" w:cstheme="minorHAnsi"/>
            <w:color w:val="2200CC"/>
            <w:szCs w:val="24"/>
            <w:u w:val="single"/>
            <w:shd w:val="clear" w:color="auto" w:fill="FFFFFF"/>
            <w:lang w:eastAsia="en-GB"/>
          </w:rPr>
          <w:t xml:space="preserve"> will all fail to validate</w:t>
        </w:r>
      </w:ins>
      <w:commentRangeEnd w:id="322"/>
      <w:ins w:id="335" w:author="Jeremy" w:date="2011-09-20T23:05:00Z">
        <w:r>
          <w:rPr>
            <w:rStyle w:val="CommentReference"/>
          </w:rPr>
          <w:commentReference w:id="322"/>
        </w:r>
      </w:ins>
      <w:ins w:id="336" w:author="Jeremy" w:date="2011-09-20T23:04:00Z">
        <w:r>
          <w:rPr>
            <w:rFonts w:eastAsia="Times New Roman" w:cstheme="minorHAnsi"/>
            <w:color w:val="2200CC"/>
            <w:szCs w:val="24"/>
            <w:u w:val="single"/>
            <w:shd w:val="clear" w:color="auto" w:fill="FFFFFF"/>
            <w:lang w:eastAsia="en-GB"/>
          </w:rPr>
          <w:t>.</w:t>
        </w:r>
      </w:ins>
    </w:p>
    <w:p w:rsidR="00726499" w:rsidRDefault="00726499" w:rsidP="001C52C1">
      <w:pPr>
        <w:rPr>
          <w:ins w:id="337" w:author="Jeremy" w:date="2011-09-20T22:59:00Z"/>
        </w:rPr>
      </w:pPr>
    </w:p>
    <w:p w:rsidR="00726499" w:rsidRDefault="00726499" w:rsidP="001C52C1">
      <w:pPr>
        <w:rPr>
          <w:ins w:id="338" w:author="Jeremy" w:date="2011-09-20T22:52:00Z"/>
        </w:rPr>
      </w:pPr>
    </w:p>
    <w:p w:rsidR="000E1388" w:rsidRDefault="000E1388" w:rsidP="001C52C1">
      <w:pPr>
        <w:rPr>
          <w:ins w:id="339" w:author="Jeremy" w:date="2011-09-20T22:52:00Z"/>
        </w:rPr>
      </w:pPr>
      <w:commentRangeStart w:id="340"/>
      <w:ins w:id="341" w:author="Jeremy" w:date="2011-09-20T22:52:00Z">
        <w:r>
          <w:t xml:space="preserve">The presence of more than one WMO Data Policy statement in a single metadata record </w:t>
        </w:r>
      </w:ins>
      <w:ins w:id="342" w:author="Jeremy" w:date="2011-09-20T22:53:00Z">
        <w:r>
          <w:t xml:space="preserve">yields an ambiguous state; such records shall be interpreted as </w:t>
        </w:r>
      </w:ins>
      <w:ins w:id="343" w:author="Jeremy" w:date="2011-09-20T22:54:00Z">
        <w:r>
          <w:t>having undefined meaning with respect to WMO data policy</w:t>
        </w:r>
        <w:commentRangeEnd w:id="340"/>
        <w:r>
          <w:rPr>
            <w:rStyle w:val="CommentReference"/>
          </w:rPr>
          <w:commentReference w:id="340"/>
        </w:r>
        <w:r>
          <w:t>.</w:t>
        </w:r>
      </w:ins>
    </w:p>
    <w:p w:rsidR="000E1388" w:rsidRDefault="000E1388" w:rsidP="001C52C1">
      <w:pPr>
        <w:rPr>
          <w:ins w:id="344" w:author="Jeremy" w:date="2011-09-20T22:32:00Z"/>
        </w:rPr>
      </w:pPr>
      <w:ins w:id="345" w:author="Jeremy" w:date="2011-09-20T22:52:00Z">
        <w:r>
          <w:t xml:space="preserve"> </w:t>
        </w:r>
      </w:ins>
    </w:p>
    <w:p w:rsidR="006401C2" w:rsidRDefault="006401C2" w:rsidP="001C52C1">
      <w:pPr>
        <w:rPr>
          <w:ins w:id="346" w:author="Jeremy" w:date="2011-09-20T22:32:00Z"/>
        </w:rPr>
      </w:pPr>
      <w:ins w:id="347" w:author="Jeremy" w:date="2011-09-20T22:32:00Z">
        <w:r>
          <w:t>[</w:t>
        </w:r>
        <w:r w:rsidRPr="006401C2">
          <w:rPr>
            <w:color w:val="76923C" w:themeColor="accent3" w:themeShade="BF"/>
          </w:rPr>
          <w:t>ACTION imported from RECOMMENDATION 9 which is superseded by this RECOMMENDATION</w:t>
        </w:r>
        <w:r>
          <w:t>]</w:t>
        </w:r>
      </w:ins>
    </w:p>
    <w:p w:rsidR="006401C2" w:rsidRPr="001F7671" w:rsidRDefault="006401C2" w:rsidP="006401C2">
      <w:pPr>
        <w:spacing w:line="240" w:lineRule="auto"/>
        <w:rPr>
          <w:rFonts w:ascii="Times New Roman" w:eastAsia="Times New Roman" w:hAnsi="Times New Roman" w:cs="Times New Roman"/>
          <w:sz w:val="24"/>
          <w:szCs w:val="24"/>
          <w:lang w:eastAsia="en-GB"/>
        </w:rPr>
      </w:pPr>
      <w:moveToRangeStart w:id="348" w:author="Jeremy" w:date="2011-09-20T22:32:00Z" w:name="move304321268"/>
      <w:moveTo w:id="349" w:author="Jeremy" w:date="2011-09-20T22:32:00Z">
        <w:r w:rsidRPr="001F7671">
          <w:rPr>
            <w:rFonts w:ascii="Arial" w:eastAsia="Times New Roman" w:hAnsi="Arial" w:cs="Arial"/>
            <w:b/>
            <w:bCs/>
            <w:color w:val="0000FF"/>
            <w:sz w:val="20"/>
            <w:szCs w:val="20"/>
            <w:shd w:val="clear" w:color="auto" w:fill="FFFF00"/>
            <w:lang w:eastAsia="en-GB"/>
          </w:rPr>
          <w:t>ACTION R9.1</w:t>
        </w:r>
        <w:r w:rsidRPr="001F7671">
          <w:rPr>
            <w:rFonts w:ascii="Arial" w:eastAsia="Times New Roman" w:hAnsi="Arial" w:cs="Arial"/>
            <w:color w:val="0000FF"/>
            <w:sz w:val="20"/>
            <w:szCs w:val="20"/>
            <w:shd w:val="clear" w:color="auto" w:fill="FFFFFF"/>
            <w:lang w:eastAsia="en-GB"/>
          </w:rPr>
          <w:t> develop</w:t>
        </w:r>
        <w:r>
          <w:rPr>
            <w:rFonts w:ascii="Arial" w:eastAsia="Times New Roman" w:hAnsi="Arial" w:cs="Arial"/>
            <w:color w:val="0000FF"/>
            <w:sz w:val="20"/>
            <w:szCs w:val="20"/>
            <w:shd w:val="clear" w:color="auto" w:fill="FFFFFF"/>
            <w:lang w:eastAsia="en-GB"/>
          </w:rPr>
          <w:t xml:space="preserve"> </w:t>
        </w:r>
        <w:proofErr w:type="spellStart"/>
        <w:r>
          <w:rPr>
            <w:rFonts w:ascii="Arial" w:eastAsia="Times New Roman" w:hAnsi="Arial" w:cs="Arial"/>
            <w:color w:val="0000FF"/>
            <w:sz w:val="20"/>
            <w:szCs w:val="20"/>
            <w:shd w:val="clear" w:color="auto" w:fill="FFFFFF"/>
            <w:lang w:eastAsia="en-GB"/>
          </w:rPr>
          <w:t>schematron</w:t>
        </w:r>
        <w:proofErr w:type="spellEnd"/>
        <w:r>
          <w:rPr>
            <w:rFonts w:ascii="Arial" w:eastAsia="Times New Roman" w:hAnsi="Arial" w:cs="Arial"/>
            <w:color w:val="0000FF"/>
            <w:sz w:val="20"/>
            <w:szCs w:val="20"/>
            <w:shd w:val="clear" w:color="auto" w:fill="FFFFFF"/>
            <w:lang w:eastAsia="en-GB"/>
          </w:rPr>
          <w:t xml:space="preserve"> rules for GTS produc</w:t>
        </w:r>
        <w:r w:rsidRPr="001F7671">
          <w:rPr>
            <w:rFonts w:ascii="Arial" w:eastAsia="Times New Roman" w:hAnsi="Arial" w:cs="Arial"/>
            <w:color w:val="0000FF"/>
            <w:sz w:val="20"/>
            <w:szCs w:val="20"/>
            <w:shd w:val="clear" w:color="auto" w:fill="FFFFFF"/>
            <w:lang w:eastAsia="en-GB"/>
          </w:rPr>
          <w:t xml:space="preserve">t metadata that checks for the presence of WMO Data Policy and GTS Priority constraints using terms from the </w:t>
        </w:r>
        <w:proofErr w:type="spellStart"/>
        <w:r w:rsidRPr="001F7671">
          <w:rPr>
            <w:rFonts w:ascii="Arial" w:eastAsia="Times New Roman" w:hAnsi="Arial" w:cs="Arial"/>
            <w:color w:val="0000FF"/>
            <w:sz w:val="20"/>
            <w:szCs w:val="20"/>
            <w:shd w:val="clear" w:color="auto" w:fill="FFFFFF"/>
            <w:lang w:eastAsia="en-GB"/>
          </w:rPr>
          <w:t>WMO_DataLicenseCode</w:t>
        </w:r>
        <w:proofErr w:type="spellEnd"/>
        <w:r w:rsidRPr="001F7671">
          <w:rPr>
            <w:rFonts w:ascii="Arial" w:eastAsia="Times New Roman" w:hAnsi="Arial" w:cs="Arial"/>
            <w:color w:val="0000FF"/>
            <w:sz w:val="20"/>
            <w:szCs w:val="20"/>
            <w:shd w:val="clear" w:color="auto" w:fill="FFFFFF"/>
            <w:lang w:eastAsia="en-GB"/>
          </w:rPr>
          <w:t xml:space="preserve"> and </w:t>
        </w:r>
        <w:proofErr w:type="spellStart"/>
        <w:r w:rsidRPr="001F7671">
          <w:rPr>
            <w:rFonts w:ascii="Arial" w:eastAsia="Times New Roman" w:hAnsi="Arial" w:cs="Arial"/>
            <w:color w:val="0000FF"/>
            <w:sz w:val="20"/>
            <w:szCs w:val="20"/>
            <w:shd w:val="clear" w:color="auto" w:fill="FFFFFF"/>
            <w:lang w:eastAsia="en-GB"/>
          </w:rPr>
          <w:t>WMO_GTSProductCatagoryCode</w:t>
        </w:r>
        <w:proofErr w:type="spellEnd"/>
        <w:r w:rsidRPr="001F7671">
          <w:rPr>
            <w:rFonts w:ascii="Arial" w:eastAsia="Times New Roman" w:hAnsi="Arial" w:cs="Arial"/>
            <w:color w:val="0000FF"/>
            <w:sz w:val="20"/>
            <w:szCs w:val="20"/>
            <w:shd w:val="clear" w:color="auto" w:fill="FFFFFF"/>
            <w:lang w:eastAsia="en-GB"/>
          </w:rPr>
          <w:t xml:space="preserve"> </w:t>
        </w:r>
        <w:proofErr w:type="spellStart"/>
        <w:r w:rsidRPr="001F7671">
          <w:rPr>
            <w:rFonts w:ascii="Arial" w:eastAsia="Times New Roman" w:hAnsi="Arial" w:cs="Arial"/>
            <w:color w:val="0000FF"/>
            <w:sz w:val="20"/>
            <w:szCs w:val="20"/>
            <w:shd w:val="clear" w:color="auto" w:fill="FFFFFF"/>
            <w:lang w:eastAsia="en-GB"/>
          </w:rPr>
          <w:t>codelist</w:t>
        </w:r>
        <w:proofErr w:type="spellEnd"/>
        <w:r w:rsidRPr="001F7671">
          <w:rPr>
            <w:rFonts w:ascii="Arial" w:eastAsia="Times New Roman" w:hAnsi="Arial" w:cs="Arial"/>
            <w:color w:val="0000FF"/>
            <w:sz w:val="20"/>
            <w:szCs w:val="20"/>
            <w:shd w:val="clear" w:color="auto" w:fill="FFFFFF"/>
            <w:lang w:eastAsia="en-GB"/>
          </w:rPr>
          <w:t xml:space="preserve"> [</w:t>
        </w:r>
        <w:r>
          <w:fldChar w:fldCharType="begin"/>
        </w:r>
        <w:r>
          <w:instrText xml:space="preserve"> HYPERLINK "http://wis.wmo.int/2010/metadata/version_1-2/WMOCodelists.xml" \t "_blank" </w:instrText>
        </w:r>
        <w:r>
          <w:fldChar w:fldCharType="separate"/>
        </w:r>
        <w:r w:rsidRPr="001F7671">
          <w:rPr>
            <w:rFonts w:ascii="Arial" w:eastAsia="Times New Roman" w:hAnsi="Arial" w:cs="Arial"/>
            <w:color w:val="0000FF"/>
            <w:sz w:val="20"/>
            <w:szCs w:val="20"/>
            <w:u w:val="single"/>
            <w:shd w:val="clear" w:color="auto" w:fill="FFFFFF"/>
            <w:lang w:eastAsia="en-GB"/>
          </w:rPr>
          <w:t>http://wis.wmo.int/2010/metadata/version_1-2/WMOCodelists.xml</w:t>
        </w:r>
        <w:r>
          <w:rPr>
            <w:rFonts w:ascii="Arial" w:eastAsia="Times New Roman" w:hAnsi="Arial" w:cs="Arial"/>
            <w:color w:val="0000FF"/>
            <w:sz w:val="20"/>
            <w:szCs w:val="20"/>
            <w:u w:val="single"/>
            <w:shd w:val="clear" w:color="auto" w:fill="FFFFFF"/>
            <w:lang w:eastAsia="en-GB"/>
          </w:rPr>
          <w:fldChar w:fldCharType="end"/>
        </w:r>
        <w:r w:rsidRPr="001F7671">
          <w:rPr>
            <w:rFonts w:ascii="Arial" w:eastAsia="Times New Roman" w:hAnsi="Arial" w:cs="Arial"/>
            <w:color w:val="0000FF"/>
            <w:sz w:val="20"/>
            <w:szCs w:val="20"/>
            <w:shd w:val="clear" w:color="auto" w:fill="FFFFFF"/>
            <w:lang w:eastAsia="en-GB"/>
          </w:rPr>
          <w:t>]</w:t>
        </w:r>
        <w:r w:rsidRPr="001F7671">
          <w:rPr>
            <w:rFonts w:ascii="Arial" w:eastAsia="Times New Roman" w:hAnsi="Arial" w:cs="Arial"/>
            <w:i/>
            <w:iCs/>
            <w:color w:val="222222"/>
            <w:sz w:val="20"/>
            <w:szCs w:val="20"/>
            <w:shd w:val="clear" w:color="auto" w:fill="FFFFFF"/>
            <w:lang w:eastAsia="en-GB"/>
          </w:rPr>
          <w:br/>
        </w:r>
        <w:r w:rsidRPr="001F7671">
          <w:rPr>
            <w:rFonts w:ascii="Arial" w:eastAsia="Times New Roman" w:hAnsi="Arial" w:cs="Arial"/>
            <w:i/>
            <w:iCs/>
            <w:color w:val="000000"/>
            <w:sz w:val="20"/>
            <w:szCs w:val="20"/>
            <w:shd w:val="clear" w:color="auto" w:fill="FFFFFF"/>
            <w:lang w:eastAsia="en-GB"/>
          </w:rPr>
          <w:t xml:space="preserve">... I think </w:t>
        </w:r>
        <w:proofErr w:type="spellStart"/>
        <w:r w:rsidRPr="001F7671">
          <w:rPr>
            <w:rFonts w:ascii="Arial" w:eastAsia="Times New Roman" w:hAnsi="Arial" w:cs="Arial"/>
            <w:i/>
            <w:iCs/>
            <w:color w:val="000000"/>
            <w:sz w:val="20"/>
            <w:szCs w:val="20"/>
            <w:shd w:val="clear" w:color="auto" w:fill="FFFFFF"/>
            <w:lang w:eastAsia="en-GB"/>
          </w:rPr>
          <w:t>Timo</w:t>
        </w:r>
        <w:proofErr w:type="spellEnd"/>
        <w:r w:rsidRPr="001F7671">
          <w:rPr>
            <w:rFonts w:ascii="Arial" w:eastAsia="Times New Roman" w:hAnsi="Arial" w:cs="Arial"/>
            <w:i/>
            <w:iCs/>
            <w:color w:val="000000"/>
            <w:sz w:val="20"/>
            <w:szCs w:val="20"/>
            <w:shd w:val="clear" w:color="auto" w:fill="FFFFFF"/>
            <w:lang w:eastAsia="en-GB"/>
          </w:rPr>
          <w:t xml:space="preserve"> volunteered to write the </w:t>
        </w:r>
        <w:proofErr w:type="spellStart"/>
        <w:r w:rsidRPr="001F7671">
          <w:rPr>
            <w:rFonts w:ascii="Arial" w:eastAsia="Times New Roman" w:hAnsi="Arial" w:cs="Arial"/>
            <w:i/>
            <w:iCs/>
            <w:color w:val="000000"/>
            <w:sz w:val="20"/>
            <w:szCs w:val="20"/>
            <w:shd w:val="clear" w:color="auto" w:fill="FFFFFF"/>
            <w:lang w:eastAsia="en-GB"/>
          </w:rPr>
          <w:t>schematron</w:t>
        </w:r>
        <w:proofErr w:type="spellEnd"/>
        <w:r w:rsidRPr="001F7671">
          <w:rPr>
            <w:rFonts w:ascii="Arial" w:eastAsia="Times New Roman" w:hAnsi="Arial" w:cs="Arial"/>
            <w:i/>
            <w:iCs/>
            <w:color w:val="000000"/>
            <w:sz w:val="20"/>
            <w:szCs w:val="20"/>
            <w:shd w:val="clear" w:color="auto" w:fill="FFFFFF"/>
            <w:lang w:eastAsia="en-GB"/>
          </w:rPr>
          <w:t xml:space="preserve"> validation rules ...</w:t>
        </w:r>
      </w:moveTo>
    </w:p>
    <w:p w:rsidR="006401C2" w:rsidRDefault="006401C2" w:rsidP="006401C2"/>
    <w:p w:rsidR="006401C2" w:rsidRDefault="006401C2" w:rsidP="006401C2">
      <w:pPr>
        <w:rPr>
          <w:ins w:id="350" w:author="Jeremy" w:date="2011-09-20T21:57:00Z"/>
        </w:rPr>
      </w:pPr>
      <w:moveTo w:id="351" w:author="Jeremy" w:date="2011-09-20T22:32:00Z">
        <w:r>
          <w:t>[</w:t>
        </w:r>
        <w:proofErr w:type="gramStart"/>
        <w:r w:rsidRPr="0050713E">
          <w:rPr>
            <w:color w:val="76923C" w:themeColor="accent3" w:themeShade="BF"/>
          </w:rPr>
          <w:t>the</w:t>
        </w:r>
        <w:proofErr w:type="gramEnd"/>
        <w:r w:rsidRPr="0050713E">
          <w:rPr>
            <w:color w:val="76923C" w:themeColor="accent3" w:themeShade="BF"/>
          </w:rPr>
          <w:t xml:space="preserve"> extensions to this recommendation proposed by Jean-Pierre are included in RECOMMENDATION 3.2 and 11</w:t>
        </w:r>
        <w:r>
          <w:t>]</w:t>
        </w:r>
      </w:moveTo>
      <w:moveToRangeEnd w:id="348"/>
    </w:p>
    <w:p w:rsidR="006E37B0" w:rsidRDefault="006E37B0"/>
    <w:p w:rsidR="00F061AF" w:rsidRDefault="00F061AF">
      <w:r>
        <w:t>-o-o-o-o-</w:t>
      </w:r>
    </w:p>
    <w:p w:rsidR="00F061AF" w:rsidRDefault="00F061AF"/>
    <w:p w:rsidR="00F061AF" w:rsidRDefault="00F061AF">
      <w:r>
        <w:t xml:space="preserve">Examples (as supplied by EUMETSAT) are </w:t>
      </w:r>
      <w:r w:rsidR="00761542">
        <w:t>shown below:</w:t>
      </w:r>
    </w:p>
    <w:p w:rsidR="00761542" w:rsidRDefault="00761542"/>
    <w:p w:rsidR="00761542" w:rsidRDefault="00761542" w:rsidP="00761542">
      <w:pPr>
        <w:pStyle w:val="ListParagraph"/>
        <w:numPr>
          <w:ilvl w:val="0"/>
          <w:numId w:val="1"/>
        </w:numPr>
      </w:pPr>
      <w:r>
        <w:t>Data Policy ”WMO Essential” and GTS Priority 2</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&lt;</w:t>
      </w:r>
      <w:proofErr w:type="spellStart"/>
      <w:proofErr w:type="gramStart"/>
      <w:r w:rsidRPr="00761542">
        <w:rPr>
          <w:rStyle w:val="apple-style-span"/>
          <w:rFonts w:ascii="Courier New" w:hAnsi="Courier New" w:cs="Courier New"/>
          <w:sz w:val="16"/>
          <w:szCs w:val="20"/>
          <w:shd w:val="clear" w:color="auto" w:fill="FFFFFF"/>
        </w:rPr>
        <w:t>gmd:</w:t>
      </w:r>
      <w:proofErr w:type="gramEnd"/>
      <w:r w:rsidRPr="00761542">
        <w:rPr>
          <w:rStyle w:val="apple-style-span"/>
          <w:rFonts w:ascii="Courier New" w:hAnsi="Courier New" w:cs="Courier New"/>
          <w:sz w:val="16"/>
          <w:szCs w:val="20"/>
          <w:shd w:val="clear" w:color="auto" w:fill="FFFFFF"/>
        </w:rPr>
        <w:t>resourceConstraints</w:t>
      </w:r>
      <w:proofErr w:type="spell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proofErr w:type="gramStart"/>
      <w:r w:rsidRPr="00761542">
        <w:rPr>
          <w:rStyle w:val="apple-style-span"/>
          <w:rFonts w:ascii="Courier New" w:hAnsi="Courier New" w:cs="Courier New"/>
          <w:sz w:val="16"/>
          <w:szCs w:val="20"/>
          <w:shd w:val="clear" w:color="auto" w:fill="FFFFFF"/>
        </w:rPr>
        <w:t>gmd:</w:t>
      </w:r>
      <w:proofErr w:type="gramEnd"/>
      <w:r w:rsidRPr="00761542">
        <w:rPr>
          <w:rStyle w:val="apple-style-span"/>
          <w:rFonts w:ascii="Courier New" w:hAnsi="Courier New" w:cs="Courier New"/>
          <w:sz w:val="16"/>
          <w:szCs w:val="20"/>
          <w:shd w:val="clear" w:color="auto" w:fill="FFFFFF"/>
        </w:rPr>
        <w:t>MD_LegalConstraints</w:t>
      </w:r>
      <w:proofErr w:type="spell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color w:val="FF0000"/>
          <w:sz w:val="16"/>
          <w:szCs w:val="20"/>
          <w:shd w:val="clear" w:color="auto" w:fill="FFFFFF"/>
        </w:rPr>
      </w:pPr>
      <w:r w:rsidRPr="00761542">
        <w:rPr>
          <w:rStyle w:val="apple-style-span"/>
          <w:rFonts w:ascii="Courier New" w:hAnsi="Courier New" w:cs="Courier New"/>
          <w:color w:val="FF0000"/>
          <w:sz w:val="16"/>
          <w:szCs w:val="20"/>
          <w:shd w:val="clear" w:color="auto" w:fill="FFFFFF"/>
        </w:rPr>
        <w:t xml:space="preserve">        &lt;</w:t>
      </w:r>
      <w:proofErr w:type="spellStart"/>
      <w:proofErr w:type="gramStart"/>
      <w:r w:rsidRPr="00761542">
        <w:rPr>
          <w:rStyle w:val="apple-style-span"/>
          <w:rFonts w:ascii="Courier New" w:hAnsi="Courier New" w:cs="Courier New"/>
          <w:color w:val="FF0000"/>
          <w:sz w:val="16"/>
          <w:szCs w:val="20"/>
          <w:shd w:val="clear" w:color="auto" w:fill="FFFFFF"/>
        </w:rPr>
        <w:t>gmd:</w:t>
      </w:r>
      <w:proofErr w:type="gramEnd"/>
      <w:r w:rsidRPr="00761542">
        <w:rPr>
          <w:rStyle w:val="apple-style-span"/>
          <w:rFonts w:ascii="Courier New" w:hAnsi="Courier New" w:cs="Courier New"/>
          <w:color w:val="FF0000"/>
          <w:sz w:val="16"/>
          <w:szCs w:val="20"/>
          <w:shd w:val="clear" w:color="auto" w:fill="FFFFFF"/>
        </w:rPr>
        <w:t>accessConstraints</w:t>
      </w:r>
      <w:proofErr w:type="spellEnd"/>
      <w:r w:rsidRPr="00761542">
        <w:rPr>
          <w:rStyle w:val="apple-style-span"/>
          <w:rFonts w:ascii="Courier New" w:hAnsi="Courier New" w:cs="Courier New"/>
          <w:color w:val="FF0000"/>
          <w:sz w:val="16"/>
          <w:szCs w:val="20"/>
          <w:shd w:val="clear" w:color="auto" w:fill="FFFFFF"/>
        </w:rPr>
        <w:t>&gt;</w:t>
      </w:r>
    </w:p>
    <w:p w:rsidR="00761542" w:rsidRPr="00761542" w:rsidRDefault="00761542" w:rsidP="00761542">
      <w:pPr>
        <w:ind w:left="720"/>
        <w:rPr>
          <w:rStyle w:val="apple-style-span"/>
          <w:rFonts w:ascii="Courier New" w:hAnsi="Courier New" w:cs="Courier New"/>
          <w:color w:val="FF0000"/>
          <w:sz w:val="16"/>
          <w:szCs w:val="20"/>
          <w:shd w:val="clear" w:color="auto" w:fill="FFFFFF"/>
        </w:rPr>
      </w:pPr>
      <w:r w:rsidRPr="00761542">
        <w:rPr>
          <w:rStyle w:val="apple-style-span"/>
          <w:rFonts w:ascii="Courier New" w:hAnsi="Courier New" w:cs="Courier New"/>
          <w:color w:val="FF0000"/>
          <w:sz w:val="16"/>
          <w:szCs w:val="20"/>
          <w:shd w:val="clear" w:color="auto" w:fill="FFFFFF"/>
        </w:rPr>
        <w:t xml:space="preserve">            &lt;</w:t>
      </w:r>
      <w:proofErr w:type="spellStart"/>
      <w:r w:rsidRPr="00761542">
        <w:rPr>
          <w:rStyle w:val="apple-style-span"/>
          <w:rFonts w:ascii="Courier New" w:hAnsi="Courier New" w:cs="Courier New"/>
          <w:color w:val="FF0000"/>
          <w:sz w:val="16"/>
          <w:szCs w:val="20"/>
          <w:shd w:val="clear" w:color="auto" w:fill="FFFFFF"/>
        </w:rPr>
        <w:t>gmd</w:t>
      </w:r>
      <w:proofErr w:type="gramStart"/>
      <w:r w:rsidRPr="00761542">
        <w:rPr>
          <w:rStyle w:val="apple-style-span"/>
          <w:rFonts w:ascii="Courier New" w:hAnsi="Courier New" w:cs="Courier New"/>
          <w:color w:val="FF0000"/>
          <w:sz w:val="16"/>
          <w:szCs w:val="20"/>
          <w:shd w:val="clear" w:color="auto" w:fill="FFFFFF"/>
        </w:rPr>
        <w:t>:MD</w:t>
      </w:r>
      <w:proofErr w:type="gramEnd"/>
      <w:r w:rsidRPr="00761542">
        <w:rPr>
          <w:rStyle w:val="apple-style-span"/>
          <w:rFonts w:ascii="Courier New" w:hAnsi="Courier New" w:cs="Courier New"/>
          <w:color w:val="FF0000"/>
          <w:sz w:val="16"/>
          <w:szCs w:val="20"/>
          <w:shd w:val="clear" w:color="auto" w:fill="FFFFFF"/>
        </w:rPr>
        <w:t>_RestrictionCode</w:t>
      </w:r>
      <w:proofErr w:type="spellEnd"/>
      <w:r w:rsidRPr="00761542">
        <w:rPr>
          <w:rStyle w:val="apple-style-span"/>
          <w:rFonts w:ascii="Courier New" w:hAnsi="Courier New" w:cs="Courier New"/>
          <w:color w:val="FF0000"/>
          <w:sz w:val="16"/>
          <w:szCs w:val="20"/>
          <w:shd w:val="clear" w:color="auto" w:fill="FFFFFF"/>
        </w:rPr>
        <w:t xml:space="preserve"> codeList="http://standards.iso.org/ittf/PublicallyAvailableStandards/</w:t>
      </w:r>
    </w:p>
    <w:p w:rsidR="00761542" w:rsidRPr="00761542" w:rsidRDefault="00761542" w:rsidP="00761542">
      <w:pPr>
        <w:ind w:left="720"/>
        <w:rPr>
          <w:rStyle w:val="apple-style-span"/>
          <w:rFonts w:ascii="Courier New" w:hAnsi="Courier New" w:cs="Courier New"/>
          <w:color w:val="FF0000"/>
          <w:sz w:val="16"/>
          <w:szCs w:val="20"/>
          <w:shd w:val="clear" w:color="auto" w:fill="FFFFFF"/>
        </w:rPr>
      </w:pPr>
      <w:r w:rsidRPr="00761542">
        <w:rPr>
          <w:rStyle w:val="apple-style-span"/>
          <w:rFonts w:ascii="Courier New" w:hAnsi="Courier New" w:cs="Courier New"/>
          <w:color w:val="FF0000"/>
          <w:sz w:val="16"/>
          <w:szCs w:val="20"/>
          <w:shd w:val="clear" w:color="auto" w:fill="FFFFFF"/>
        </w:rPr>
        <w:t xml:space="preserve">            ISO_19139_Schemas/resources/Codelist/gmxCodelists.xml#MD_RestrictionCode"</w:t>
      </w:r>
    </w:p>
    <w:p w:rsidR="00761542" w:rsidRPr="00761542" w:rsidRDefault="00761542" w:rsidP="00761542">
      <w:pPr>
        <w:ind w:left="720"/>
        <w:rPr>
          <w:rStyle w:val="apple-style-span"/>
          <w:rFonts w:ascii="Courier New" w:hAnsi="Courier New" w:cs="Courier New"/>
          <w:color w:val="FF0000"/>
          <w:sz w:val="16"/>
          <w:szCs w:val="20"/>
          <w:shd w:val="clear" w:color="auto" w:fill="FFFFFF"/>
        </w:rPr>
      </w:pPr>
      <w:r w:rsidRPr="00761542">
        <w:rPr>
          <w:rStyle w:val="apple-style-span"/>
          <w:rFonts w:ascii="Courier New" w:hAnsi="Courier New" w:cs="Courier New"/>
          <w:color w:val="FF0000"/>
          <w:sz w:val="16"/>
          <w:szCs w:val="20"/>
          <w:shd w:val="clear" w:color="auto" w:fill="FFFFFF"/>
        </w:rPr>
        <w:t xml:space="preserve">            </w:t>
      </w:r>
      <w:proofErr w:type="gramStart"/>
      <w:r w:rsidRPr="00761542">
        <w:rPr>
          <w:rStyle w:val="apple-style-span"/>
          <w:rFonts w:ascii="Courier New" w:hAnsi="Courier New" w:cs="Courier New"/>
          <w:color w:val="FF0000"/>
          <w:sz w:val="16"/>
          <w:szCs w:val="20"/>
          <w:shd w:val="clear" w:color="auto" w:fill="FFFFFF"/>
        </w:rPr>
        <w:t>codeListValue</w:t>
      </w:r>
      <w:proofErr w:type="gramEnd"/>
      <w:r w:rsidRPr="00761542">
        <w:rPr>
          <w:rStyle w:val="apple-style-span"/>
          <w:rFonts w:ascii="Courier New" w:hAnsi="Courier New" w:cs="Courier New"/>
          <w:color w:val="FF0000"/>
          <w:sz w:val="16"/>
          <w:szCs w:val="20"/>
          <w:shd w:val="clear" w:color="auto" w:fill="FFFFFF"/>
        </w:rPr>
        <w:t>="otherRestrictions"&gt;otherRestrictions&lt;/gmd:MD_RestrictionCode&gt;</w:t>
      </w:r>
    </w:p>
    <w:p w:rsidR="00761542" w:rsidRPr="00761542" w:rsidRDefault="00761542" w:rsidP="00761542">
      <w:pPr>
        <w:ind w:left="720"/>
        <w:rPr>
          <w:rStyle w:val="apple-style-span"/>
          <w:rFonts w:ascii="Courier New" w:hAnsi="Courier New" w:cs="Courier New"/>
          <w:color w:val="FF0000"/>
          <w:sz w:val="16"/>
          <w:szCs w:val="20"/>
          <w:shd w:val="clear" w:color="auto" w:fill="FFFFFF"/>
        </w:rPr>
      </w:pPr>
      <w:r w:rsidRPr="00761542">
        <w:rPr>
          <w:rStyle w:val="apple-style-span"/>
          <w:rFonts w:ascii="Courier New" w:hAnsi="Courier New" w:cs="Courier New"/>
          <w:color w:val="FF0000"/>
          <w:sz w:val="16"/>
          <w:szCs w:val="20"/>
          <w:shd w:val="clear" w:color="auto" w:fill="FFFFFF"/>
        </w:rPr>
        <w:t xml:space="preserve">        &lt;/</w:t>
      </w:r>
      <w:proofErr w:type="spellStart"/>
      <w:r w:rsidRPr="00761542">
        <w:rPr>
          <w:rStyle w:val="apple-style-span"/>
          <w:rFonts w:ascii="Courier New" w:hAnsi="Courier New" w:cs="Courier New"/>
          <w:color w:val="FF0000"/>
          <w:sz w:val="16"/>
          <w:szCs w:val="20"/>
          <w:shd w:val="clear" w:color="auto" w:fill="FFFFFF"/>
        </w:rPr>
        <w:t>gmd</w:t>
      </w:r>
      <w:proofErr w:type="gramStart"/>
      <w:r w:rsidRPr="00761542">
        <w:rPr>
          <w:rStyle w:val="apple-style-span"/>
          <w:rFonts w:ascii="Courier New" w:hAnsi="Courier New" w:cs="Courier New"/>
          <w:color w:val="FF0000"/>
          <w:sz w:val="16"/>
          <w:szCs w:val="20"/>
          <w:shd w:val="clear" w:color="auto" w:fill="FFFFFF"/>
        </w:rPr>
        <w:t>:accessConstraints</w:t>
      </w:r>
      <w:proofErr w:type="spellEnd"/>
      <w:proofErr w:type="gramEnd"/>
      <w:r w:rsidRPr="00761542">
        <w:rPr>
          <w:rStyle w:val="apple-style-span"/>
          <w:rFonts w:ascii="Courier New" w:hAnsi="Courier New" w:cs="Courier New"/>
          <w:color w:val="FF0000"/>
          <w:sz w:val="16"/>
          <w:szCs w:val="20"/>
          <w:shd w:val="clear" w:color="auto" w:fill="FFFFFF"/>
        </w:rPr>
        <w:t>&gt;</w:t>
      </w:r>
    </w:p>
    <w:p w:rsidR="00D5280B" w:rsidRPr="00761542" w:rsidRDefault="00D5280B" w:rsidP="00D5280B">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proofErr w:type="gramStart"/>
      <w:r w:rsidRPr="00761542">
        <w:rPr>
          <w:rStyle w:val="apple-style-span"/>
          <w:rFonts w:ascii="Courier New" w:hAnsi="Courier New" w:cs="Courier New"/>
          <w:sz w:val="16"/>
          <w:szCs w:val="20"/>
          <w:shd w:val="clear" w:color="auto" w:fill="FFFFFF"/>
        </w:rPr>
        <w:t>gmd:</w:t>
      </w:r>
      <w:proofErr w:type="gramEnd"/>
      <w:r w:rsidRPr="00761542">
        <w:rPr>
          <w:rStyle w:val="apple-style-span"/>
          <w:rFonts w:ascii="Courier New" w:hAnsi="Courier New" w:cs="Courier New"/>
          <w:sz w:val="16"/>
          <w:szCs w:val="20"/>
          <w:shd w:val="clear" w:color="auto" w:fill="FFFFFF"/>
        </w:rPr>
        <w:t>useConstraints</w:t>
      </w:r>
      <w:proofErr w:type="spellEnd"/>
      <w:r w:rsidRPr="00761542">
        <w:rPr>
          <w:rStyle w:val="apple-style-span"/>
          <w:rFonts w:ascii="Courier New" w:hAnsi="Courier New" w:cs="Courier New"/>
          <w:sz w:val="16"/>
          <w:szCs w:val="20"/>
          <w:shd w:val="clear" w:color="auto" w:fill="FFFFFF"/>
        </w:rPr>
        <w:t>&gt;</w:t>
      </w:r>
    </w:p>
    <w:p w:rsidR="00D5280B" w:rsidRPr="00761542" w:rsidRDefault="00D5280B" w:rsidP="00D5280B">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r w:rsidRPr="00761542">
        <w:rPr>
          <w:rStyle w:val="apple-style-span"/>
          <w:rFonts w:ascii="Courier New" w:hAnsi="Courier New" w:cs="Courier New"/>
          <w:sz w:val="16"/>
          <w:szCs w:val="20"/>
          <w:shd w:val="clear" w:color="auto" w:fill="FFFFFF"/>
        </w:rPr>
        <w:t>gmd</w:t>
      </w:r>
      <w:proofErr w:type="gramStart"/>
      <w:r w:rsidRPr="00761542">
        <w:rPr>
          <w:rStyle w:val="apple-style-span"/>
          <w:rFonts w:ascii="Courier New" w:hAnsi="Courier New" w:cs="Courier New"/>
          <w:sz w:val="16"/>
          <w:szCs w:val="20"/>
          <w:shd w:val="clear" w:color="auto" w:fill="FFFFFF"/>
        </w:rPr>
        <w:t>:MD</w:t>
      </w:r>
      <w:proofErr w:type="gramEnd"/>
      <w:r w:rsidRPr="00761542">
        <w:rPr>
          <w:rStyle w:val="apple-style-span"/>
          <w:rFonts w:ascii="Courier New" w:hAnsi="Courier New" w:cs="Courier New"/>
          <w:sz w:val="16"/>
          <w:szCs w:val="20"/>
          <w:shd w:val="clear" w:color="auto" w:fill="FFFFFF"/>
        </w:rPr>
        <w:t>_RestrictionCode</w:t>
      </w:r>
      <w:proofErr w:type="spellEnd"/>
      <w:r w:rsidRPr="00761542">
        <w:rPr>
          <w:rStyle w:val="apple-style-span"/>
          <w:rFonts w:ascii="Courier New" w:hAnsi="Courier New" w:cs="Courier New"/>
          <w:sz w:val="16"/>
          <w:szCs w:val="20"/>
          <w:shd w:val="clear" w:color="auto" w:fill="FFFFFF"/>
        </w:rPr>
        <w:t xml:space="preserve"> codeList="http://standards.iso.org/ittf/PublicallyAvailableStandards/</w:t>
      </w:r>
    </w:p>
    <w:p w:rsidR="00D5280B" w:rsidRPr="00761542" w:rsidRDefault="00D5280B" w:rsidP="00D5280B">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ISO_19139_Schemas/resources/Codelist/gmxCodelists.xml#MD_RestrictionCode"</w:t>
      </w:r>
    </w:p>
    <w:p w:rsidR="00D5280B" w:rsidRPr="00761542" w:rsidRDefault="00D5280B" w:rsidP="00D5280B">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w:t>
      </w:r>
      <w:proofErr w:type="gramStart"/>
      <w:r w:rsidRPr="00761542">
        <w:rPr>
          <w:rStyle w:val="apple-style-span"/>
          <w:rFonts w:ascii="Courier New" w:hAnsi="Courier New" w:cs="Courier New"/>
          <w:sz w:val="16"/>
          <w:szCs w:val="20"/>
          <w:shd w:val="clear" w:color="auto" w:fill="FFFFFF"/>
        </w:rPr>
        <w:t>codeListValue</w:t>
      </w:r>
      <w:proofErr w:type="gramEnd"/>
      <w:r w:rsidRPr="00761542">
        <w:rPr>
          <w:rStyle w:val="apple-style-span"/>
          <w:rFonts w:ascii="Courier New" w:hAnsi="Courier New" w:cs="Courier New"/>
          <w:sz w:val="16"/>
          <w:szCs w:val="20"/>
          <w:shd w:val="clear" w:color="auto" w:fill="FFFFFF"/>
        </w:rPr>
        <w:t>="otherRestrictions"&gt;otherRestrictions&lt;/gmd:MD_RestrictionCode&gt;</w:t>
      </w:r>
    </w:p>
    <w:p w:rsidR="00D5280B" w:rsidRDefault="00D5280B" w:rsidP="00D5280B">
      <w:pPr>
        <w:ind w:left="720"/>
        <w:rPr>
          <w:rStyle w:val="apple-style-span"/>
          <w:rFonts w:ascii="Courier New" w:hAnsi="Courier New" w:cs="Courier New"/>
          <w:color w:val="FF0000"/>
          <w:sz w:val="16"/>
          <w:szCs w:val="20"/>
          <w:shd w:val="clear" w:color="auto" w:fill="FFFFFF"/>
        </w:rPr>
      </w:pPr>
      <w:r w:rsidRPr="00761542">
        <w:rPr>
          <w:rStyle w:val="apple-style-span"/>
          <w:rFonts w:ascii="Courier New" w:hAnsi="Courier New" w:cs="Courier New"/>
          <w:sz w:val="16"/>
          <w:szCs w:val="20"/>
          <w:shd w:val="clear" w:color="auto" w:fill="FFFFFF"/>
        </w:rPr>
        <w:lastRenderedPageBreak/>
        <w:t xml:space="preserve">        &lt;/</w:t>
      </w:r>
      <w:proofErr w:type="spellStart"/>
      <w:r w:rsidRPr="00761542">
        <w:rPr>
          <w:rStyle w:val="apple-style-span"/>
          <w:rFonts w:ascii="Courier New" w:hAnsi="Courier New" w:cs="Courier New"/>
          <w:sz w:val="16"/>
          <w:szCs w:val="20"/>
          <w:shd w:val="clear" w:color="auto" w:fill="FFFFFF"/>
        </w:rPr>
        <w:t>gmd</w:t>
      </w:r>
      <w:proofErr w:type="gramStart"/>
      <w:r w:rsidRPr="00761542">
        <w:rPr>
          <w:rStyle w:val="apple-style-span"/>
          <w:rFonts w:ascii="Courier New" w:hAnsi="Courier New" w:cs="Courier New"/>
          <w:sz w:val="16"/>
          <w:szCs w:val="20"/>
          <w:shd w:val="clear" w:color="auto" w:fill="FFFFFF"/>
        </w:rPr>
        <w:t>:useConstraints</w:t>
      </w:r>
      <w:proofErr w:type="spellEnd"/>
      <w:proofErr w:type="gram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color w:val="FF0000"/>
          <w:sz w:val="16"/>
          <w:szCs w:val="20"/>
          <w:shd w:val="clear" w:color="auto" w:fill="FFFFFF"/>
        </w:rPr>
        <w:t xml:space="preserve">        </w:t>
      </w:r>
      <w:r w:rsidRPr="00761542">
        <w:rPr>
          <w:rStyle w:val="apple-style-span"/>
          <w:rFonts w:ascii="Courier New" w:hAnsi="Courier New" w:cs="Courier New"/>
          <w:sz w:val="16"/>
          <w:szCs w:val="20"/>
          <w:shd w:val="clear" w:color="auto" w:fill="FFFFFF"/>
        </w:rPr>
        <w:t>&lt;</w:t>
      </w:r>
      <w:proofErr w:type="spellStart"/>
      <w:proofErr w:type="gramStart"/>
      <w:r w:rsidRPr="00761542">
        <w:rPr>
          <w:rStyle w:val="apple-style-span"/>
          <w:rFonts w:ascii="Courier New" w:hAnsi="Courier New" w:cs="Courier New"/>
          <w:sz w:val="16"/>
          <w:szCs w:val="20"/>
          <w:shd w:val="clear" w:color="auto" w:fill="FFFFFF"/>
        </w:rPr>
        <w:t>gmd:</w:t>
      </w:r>
      <w:proofErr w:type="gramEnd"/>
      <w:r w:rsidRPr="00761542">
        <w:rPr>
          <w:rStyle w:val="apple-style-span"/>
          <w:rFonts w:ascii="Courier New" w:hAnsi="Courier New" w:cs="Courier New"/>
          <w:sz w:val="16"/>
          <w:szCs w:val="20"/>
          <w:shd w:val="clear" w:color="auto" w:fill="FFFFFF"/>
        </w:rPr>
        <w:t>otherConstraints</w:t>
      </w:r>
      <w:proofErr w:type="spell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r w:rsidRPr="00761542">
        <w:rPr>
          <w:rStyle w:val="apple-style-span"/>
          <w:rFonts w:ascii="Courier New" w:hAnsi="Courier New" w:cs="Courier New"/>
          <w:sz w:val="16"/>
          <w:szCs w:val="20"/>
          <w:shd w:val="clear" w:color="auto" w:fill="FFFFFF"/>
        </w:rPr>
        <w:t>gco</w:t>
      </w:r>
      <w:proofErr w:type="gramStart"/>
      <w:r w:rsidRPr="00761542">
        <w:rPr>
          <w:rStyle w:val="apple-style-span"/>
          <w:rFonts w:ascii="Courier New" w:hAnsi="Courier New" w:cs="Courier New"/>
          <w:sz w:val="16"/>
          <w:szCs w:val="20"/>
          <w:shd w:val="clear" w:color="auto" w:fill="FFFFFF"/>
        </w:rPr>
        <w:t>:CharacterString</w:t>
      </w:r>
      <w:proofErr w:type="spellEnd"/>
      <w:proofErr w:type="gramEnd"/>
      <w:r w:rsidRPr="00761542">
        <w:rPr>
          <w:rStyle w:val="apple-style-span"/>
          <w:rFonts w:ascii="Courier New" w:hAnsi="Courier New" w:cs="Courier New"/>
          <w:sz w:val="16"/>
          <w:szCs w:val="20"/>
          <w:shd w:val="clear" w:color="auto" w:fill="FFFFFF"/>
        </w:rPr>
        <w:t>&gt;</w:t>
      </w:r>
      <w:proofErr w:type="spellStart"/>
      <w:r w:rsidRPr="00761542">
        <w:rPr>
          <w:rStyle w:val="apple-style-span"/>
          <w:rFonts w:ascii="Courier New" w:hAnsi="Courier New" w:cs="Courier New"/>
          <w:color w:val="FF0000"/>
          <w:sz w:val="16"/>
          <w:szCs w:val="20"/>
          <w:shd w:val="clear" w:color="auto" w:fill="FFFFFF"/>
        </w:rPr>
        <w:t>WMOEssential</w:t>
      </w:r>
      <w:proofErr w:type="spellEnd"/>
      <w:r w:rsidRPr="00761542">
        <w:rPr>
          <w:rStyle w:val="apple-style-span"/>
          <w:rFonts w:ascii="Courier New" w:hAnsi="Courier New" w:cs="Courier New"/>
          <w:sz w:val="16"/>
          <w:szCs w:val="20"/>
          <w:shd w:val="clear" w:color="auto" w:fill="FFFFFF"/>
        </w:rPr>
        <w:t>&lt;/</w:t>
      </w:r>
      <w:proofErr w:type="spellStart"/>
      <w:r w:rsidRPr="00761542">
        <w:rPr>
          <w:rStyle w:val="apple-style-span"/>
          <w:rFonts w:ascii="Courier New" w:hAnsi="Courier New" w:cs="Courier New"/>
          <w:sz w:val="16"/>
          <w:szCs w:val="20"/>
          <w:shd w:val="clear" w:color="auto" w:fill="FFFFFF"/>
        </w:rPr>
        <w:t>gco:CharacterString</w:t>
      </w:r>
      <w:proofErr w:type="spell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r w:rsidRPr="00761542">
        <w:rPr>
          <w:rStyle w:val="apple-style-span"/>
          <w:rFonts w:ascii="Courier New" w:hAnsi="Courier New" w:cs="Courier New"/>
          <w:sz w:val="16"/>
          <w:szCs w:val="20"/>
          <w:shd w:val="clear" w:color="auto" w:fill="FFFFFF"/>
        </w:rPr>
        <w:t>gmd</w:t>
      </w:r>
      <w:proofErr w:type="gramStart"/>
      <w:r w:rsidRPr="00761542">
        <w:rPr>
          <w:rStyle w:val="apple-style-span"/>
          <w:rFonts w:ascii="Courier New" w:hAnsi="Courier New" w:cs="Courier New"/>
          <w:sz w:val="16"/>
          <w:szCs w:val="20"/>
          <w:shd w:val="clear" w:color="auto" w:fill="FFFFFF"/>
        </w:rPr>
        <w:t>:otherConstraints</w:t>
      </w:r>
      <w:proofErr w:type="spellEnd"/>
      <w:proofErr w:type="gram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proofErr w:type="gramStart"/>
      <w:r w:rsidRPr="00761542">
        <w:rPr>
          <w:rStyle w:val="apple-style-span"/>
          <w:rFonts w:ascii="Courier New" w:hAnsi="Courier New" w:cs="Courier New"/>
          <w:sz w:val="16"/>
          <w:szCs w:val="20"/>
          <w:shd w:val="clear" w:color="auto" w:fill="FFFFFF"/>
        </w:rPr>
        <w:t>gmd:</w:t>
      </w:r>
      <w:proofErr w:type="gramEnd"/>
      <w:r w:rsidRPr="00761542">
        <w:rPr>
          <w:rStyle w:val="apple-style-span"/>
          <w:rFonts w:ascii="Courier New" w:hAnsi="Courier New" w:cs="Courier New"/>
          <w:sz w:val="16"/>
          <w:szCs w:val="20"/>
          <w:shd w:val="clear" w:color="auto" w:fill="FFFFFF"/>
        </w:rPr>
        <w:t>otherConstraints</w:t>
      </w:r>
      <w:proofErr w:type="spell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r w:rsidRPr="00761542">
        <w:rPr>
          <w:rStyle w:val="apple-style-span"/>
          <w:rFonts w:ascii="Courier New" w:hAnsi="Courier New" w:cs="Courier New"/>
          <w:sz w:val="16"/>
          <w:szCs w:val="20"/>
          <w:shd w:val="clear" w:color="auto" w:fill="FFFFFF"/>
        </w:rPr>
        <w:t>gco</w:t>
      </w:r>
      <w:proofErr w:type="gramStart"/>
      <w:r w:rsidRPr="00761542">
        <w:rPr>
          <w:rStyle w:val="apple-style-span"/>
          <w:rFonts w:ascii="Courier New" w:hAnsi="Courier New" w:cs="Courier New"/>
          <w:sz w:val="16"/>
          <w:szCs w:val="20"/>
          <w:shd w:val="clear" w:color="auto" w:fill="FFFFFF"/>
        </w:rPr>
        <w:t>:CharacterString</w:t>
      </w:r>
      <w:proofErr w:type="spellEnd"/>
      <w:proofErr w:type="gramEnd"/>
      <w:r w:rsidRPr="00761542">
        <w:rPr>
          <w:rStyle w:val="apple-style-span"/>
          <w:rFonts w:ascii="Courier New" w:hAnsi="Courier New" w:cs="Courier New"/>
          <w:sz w:val="16"/>
          <w:szCs w:val="20"/>
          <w:shd w:val="clear" w:color="auto" w:fill="FFFFFF"/>
        </w:rPr>
        <w:t>&gt;</w:t>
      </w:r>
      <w:r>
        <w:rPr>
          <w:rStyle w:val="apple-style-span"/>
          <w:rFonts w:ascii="Courier New" w:hAnsi="Courier New" w:cs="Courier New"/>
          <w:color w:val="FF0000"/>
          <w:sz w:val="16"/>
          <w:szCs w:val="20"/>
          <w:shd w:val="clear" w:color="auto" w:fill="FFFFFF"/>
        </w:rPr>
        <w:t>GTSPriority2</w:t>
      </w:r>
      <w:r w:rsidRPr="00761542">
        <w:rPr>
          <w:rStyle w:val="apple-style-span"/>
          <w:rFonts w:ascii="Courier New" w:hAnsi="Courier New" w:cs="Courier New"/>
          <w:sz w:val="16"/>
          <w:szCs w:val="20"/>
          <w:shd w:val="clear" w:color="auto" w:fill="FFFFFF"/>
        </w:rPr>
        <w:t>&lt;/</w:t>
      </w:r>
      <w:proofErr w:type="spellStart"/>
      <w:r w:rsidRPr="00761542">
        <w:rPr>
          <w:rStyle w:val="apple-style-span"/>
          <w:rFonts w:ascii="Courier New" w:hAnsi="Courier New" w:cs="Courier New"/>
          <w:sz w:val="16"/>
          <w:szCs w:val="20"/>
          <w:shd w:val="clear" w:color="auto" w:fill="FFFFFF"/>
        </w:rPr>
        <w:t>gco:CharacterString</w:t>
      </w:r>
      <w:proofErr w:type="spell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r w:rsidRPr="00761542">
        <w:rPr>
          <w:rStyle w:val="apple-style-span"/>
          <w:rFonts w:ascii="Courier New" w:hAnsi="Courier New" w:cs="Courier New"/>
          <w:sz w:val="16"/>
          <w:szCs w:val="20"/>
          <w:shd w:val="clear" w:color="auto" w:fill="FFFFFF"/>
        </w:rPr>
        <w:t>gmd</w:t>
      </w:r>
      <w:proofErr w:type="gramStart"/>
      <w:r w:rsidRPr="00761542">
        <w:rPr>
          <w:rStyle w:val="apple-style-span"/>
          <w:rFonts w:ascii="Courier New" w:hAnsi="Courier New" w:cs="Courier New"/>
          <w:sz w:val="16"/>
          <w:szCs w:val="20"/>
          <w:shd w:val="clear" w:color="auto" w:fill="FFFFFF"/>
        </w:rPr>
        <w:t>:otherConstraints</w:t>
      </w:r>
      <w:proofErr w:type="spellEnd"/>
      <w:proofErr w:type="gram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r w:rsidRPr="00761542">
        <w:rPr>
          <w:rStyle w:val="apple-style-span"/>
          <w:rFonts w:ascii="Courier New" w:hAnsi="Courier New" w:cs="Courier New"/>
          <w:sz w:val="16"/>
          <w:szCs w:val="20"/>
          <w:shd w:val="clear" w:color="auto" w:fill="FFFFFF"/>
        </w:rPr>
        <w:t>gmd</w:t>
      </w:r>
      <w:proofErr w:type="gramStart"/>
      <w:r w:rsidRPr="00761542">
        <w:rPr>
          <w:rStyle w:val="apple-style-span"/>
          <w:rFonts w:ascii="Courier New" w:hAnsi="Courier New" w:cs="Courier New"/>
          <w:sz w:val="16"/>
          <w:szCs w:val="20"/>
          <w:shd w:val="clear" w:color="auto" w:fill="FFFFFF"/>
        </w:rPr>
        <w:t>:MD</w:t>
      </w:r>
      <w:proofErr w:type="gramEnd"/>
      <w:r w:rsidRPr="00761542">
        <w:rPr>
          <w:rStyle w:val="apple-style-span"/>
          <w:rFonts w:ascii="Courier New" w:hAnsi="Courier New" w:cs="Courier New"/>
          <w:sz w:val="16"/>
          <w:szCs w:val="20"/>
          <w:shd w:val="clear" w:color="auto" w:fill="FFFFFF"/>
        </w:rPr>
        <w:t>_LegalConstraints</w:t>
      </w:r>
      <w:proofErr w:type="spellEnd"/>
      <w:r w:rsidRPr="00761542">
        <w:rPr>
          <w:rStyle w:val="apple-style-span"/>
          <w:rFonts w:ascii="Courier New" w:hAnsi="Courier New" w:cs="Courier New"/>
          <w:sz w:val="16"/>
          <w:szCs w:val="20"/>
          <w:shd w:val="clear" w:color="auto" w:fill="FFFFFF"/>
        </w:rPr>
        <w:t>&gt;</w:t>
      </w:r>
    </w:p>
    <w:p w:rsid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&lt;/</w:t>
      </w:r>
      <w:proofErr w:type="spellStart"/>
      <w:r w:rsidRPr="00761542">
        <w:rPr>
          <w:rStyle w:val="apple-style-span"/>
          <w:rFonts w:ascii="Courier New" w:hAnsi="Courier New" w:cs="Courier New"/>
          <w:sz w:val="16"/>
          <w:szCs w:val="20"/>
          <w:shd w:val="clear" w:color="auto" w:fill="FFFFFF"/>
        </w:rPr>
        <w:t>gmd</w:t>
      </w:r>
      <w:proofErr w:type="gramStart"/>
      <w:r w:rsidRPr="00761542">
        <w:rPr>
          <w:rStyle w:val="apple-style-span"/>
          <w:rFonts w:ascii="Courier New" w:hAnsi="Courier New" w:cs="Courier New"/>
          <w:sz w:val="16"/>
          <w:szCs w:val="20"/>
          <w:shd w:val="clear" w:color="auto" w:fill="FFFFFF"/>
        </w:rPr>
        <w:t>:resourceConstraints</w:t>
      </w:r>
      <w:proofErr w:type="spellEnd"/>
      <w:proofErr w:type="gramEnd"/>
      <w:r w:rsidRPr="00761542">
        <w:rPr>
          <w:rStyle w:val="apple-style-span"/>
          <w:rFonts w:ascii="Courier New" w:hAnsi="Courier New" w:cs="Courier New"/>
          <w:sz w:val="16"/>
          <w:szCs w:val="20"/>
          <w:shd w:val="clear" w:color="auto" w:fill="FFFFFF"/>
        </w:rPr>
        <w:t>&gt;</w:t>
      </w:r>
    </w:p>
    <w:p w:rsidR="00761542" w:rsidRDefault="00761542" w:rsidP="00761542"/>
    <w:p w:rsidR="00761542" w:rsidRDefault="00761542" w:rsidP="00761542">
      <w:pPr>
        <w:ind w:left="720"/>
      </w:pPr>
      <w:r>
        <w:t>[</w:t>
      </w:r>
      <w:proofErr w:type="gramStart"/>
      <w:r w:rsidRPr="00761542">
        <w:rPr>
          <w:color w:val="76923C" w:themeColor="accent3" w:themeShade="BF"/>
        </w:rPr>
        <w:t>note</w:t>
      </w:r>
      <w:proofErr w:type="gramEnd"/>
      <w:r w:rsidRPr="00761542">
        <w:rPr>
          <w:color w:val="76923C" w:themeColor="accent3" w:themeShade="BF"/>
        </w:rPr>
        <w:t xml:space="preserve"> changes: </w:t>
      </w:r>
      <w:proofErr w:type="spellStart"/>
      <w:r w:rsidRPr="00761542">
        <w:rPr>
          <w:rFonts w:ascii="Courier New" w:hAnsi="Courier New" w:cs="Courier New"/>
          <w:color w:val="76923C" w:themeColor="accent3" w:themeShade="BF"/>
          <w:sz w:val="16"/>
        </w:rPr>
        <w:t>gmd:accessConstraints</w:t>
      </w:r>
      <w:proofErr w:type="spellEnd"/>
      <w:r w:rsidRPr="00761542">
        <w:rPr>
          <w:color w:val="76923C" w:themeColor="accent3" w:themeShade="BF"/>
        </w:rPr>
        <w:t xml:space="preserve"> added, “</w:t>
      </w:r>
      <w:proofErr w:type="spellStart"/>
      <w:r w:rsidRPr="00761542">
        <w:rPr>
          <w:color w:val="76923C" w:themeColor="accent3" w:themeShade="BF"/>
        </w:rPr>
        <w:t>WMOEssential</w:t>
      </w:r>
      <w:proofErr w:type="spellEnd"/>
      <w:r w:rsidRPr="00761542">
        <w:rPr>
          <w:color w:val="76923C" w:themeColor="accent3" w:themeShade="BF"/>
        </w:rPr>
        <w:t>” and “GTSPriority2” terms used</w:t>
      </w:r>
      <w:r>
        <w:t>]</w:t>
      </w:r>
    </w:p>
    <w:p w:rsidR="00761542" w:rsidRPr="00761542" w:rsidRDefault="00761542" w:rsidP="00761542">
      <w:pPr>
        <w:ind w:left="720"/>
      </w:pPr>
    </w:p>
    <w:p w:rsidR="00761542" w:rsidRDefault="00761542" w:rsidP="00761542">
      <w:pPr>
        <w:pStyle w:val="ListParagraph"/>
        <w:numPr>
          <w:ilvl w:val="0"/>
          <w:numId w:val="1"/>
        </w:numPr>
      </w:pPr>
      <w:r>
        <w:t>Data Policy ”WMO Additional” and GTS Priority 3</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&lt;</w:t>
      </w:r>
      <w:proofErr w:type="spellStart"/>
      <w:proofErr w:type="gramStart"/>
      <w:r w:rsidRPr="00761542">
        <w:rPr>
          <w:rStyle w:val="apple-style-span"/>
          <w:rFonts w:ascii="Courier New" w:hAnsi="Courier New" w:cs="Courier New"/>
          <w:sz w:val="16"/>
          <w:szCs w:val="20"/>
          <w:shd w:val="clear" w:color="auto" w:fill="FFFFFF"/>
        </w:rPr>
        <w:t>gmd:</w:t>
      </w:r>
      <w:proofErr w:type="gramEnd"/>
      <w:r w:rsidRPr="00761542">
        <w:rPr>
          <w:rStyle w:val="apple-style-span"/>
          <w:rFonts w:ascii="Courier New" w:hAnsi="Courier New" w:cs="Courier New"/>
          <w:sz w:val="16"/>
          <w:szCs w:val="20"/>
          <w:shd w:val="clear" w:color="auto" w:fill="FFFFFF"/>
        </w:rPr>
        <w:t>resourceConstraints</w:t>
      </w:r>
      <w:proofErr w:type="spellEnd"/>
      <w:r w:rsidRPr="00761542">
        <w:rPr>
          <w:rStyle w:val="apple-style-span"/>
          <w:rFonts w:ascii="Courier New" w:hAnsi="Courier New" w:cs="Courier New"/>
          <w:sz w:val="16"/>
          <w:szCs w:val="20"/>
          <w:shd w:val="clear" w:color="auto" w:fill="FFFFFF"/>
        </w:rPr>
        <w:t>&gt;</w:t>
      </w:r>
    </w:p>
    <w:p w:rsidR="00761542" w:rsidRPr="00761542" w:rsidRDefault="00761542" w:rsidP="00D5280B">
      <w:pPr>
        <w:ind w:left="720"/>
        <w:rPr>
          <w:rStyle w:val="apple-style-span"/>
          <w:rFonts w:ascii="Courier New" w:hAnsi="Courier New" w:cs="Courier New"/>
          <w:color w:val="FF0000"/>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proofErr w:type="gramStart"/>
      <w:r w:rsidRPr="00761542">
        <w:rPr>
          <w:rStyle w:val="apple-style-span"/>
          <w:rFonts w:ascii="Courier New" w:hAnsi="Courier New" w:cs="Courier New"/>
          <w:sz w:val="16"/>
          <w:szCs w:val="20"/>
          <w:shd w:val="clear" w:color="auto" w:fill="FFFFFF"/>
        </w:rPr>
        <w:t>gmd:</w:t>
      </w:r>
      <w:proofErr w:type="gramEnd"/>
      <w:r w:rsidRPr="00761542">
        <w:rPr>
          <w:rStyle w:val="apple-style-span"/>
          <w:rFonts w:ascii="Courier New" w:hAnsi="Courier New" w:cs="Courier New"/>
          <w:sz w:val="16"/>
          <w:szCs w:val="20"/>
          <w:shd w:val="clear" w:color="auto" w:fill="FFFFFF"/>
        </w:rPr>
        <w:t>MD_LegalConstraints</w:t>
      </w:r>
      <w:proofErr w:type="spell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color w:val="FF0000"/>
          <w:sz w:val="16"/>
          <w:szCs w:val="20"/>
          <w:shd w:val="clear" w:color="auto" w:fill="FFFFFF"/>
        </w:rPr>
      </w:pPr>
      <w:r w:rsidRPr="00761542">
        <w:rPr>
          <w:rStyle w:val="apple-style-span"/>
          <w:rFonts w:ascii="Courier New" w:hAnsi="Courier New" w:cs="Courier New"/>
          <w:color w:val="FF0000"/>
          <w:sz w:val="16"/>
          <w:szCs w:val="20"/>
          <w:shd w:val="clear" w:color="auto" w:fill="FFFFFF"/>
        </w:rPr>
        <w:t xml:space="preserve">        &lt;</w:t>
      </w:r>
      <w:proofErr w:type="spellStart"/>
      <w:proofErr w:type="gramStart"/>
      <w:r w:rsidRPr="00761542">
        <w:rPr>
          <w:rStyle w:val="apple-style-span"/>
          <w:rFonts w:ascii="Courier New" w:hAnsi="Courier New" w:cs="Courier New"/>
          <w:color w:val="FF0000"/>
          <w:sz w:val="16"/>
          <w:szCs w:val="20"/>
          <w:shd w:val="clear" w:color="auto" w:fill="FFFFFF"/>
        </w:rPr>
        <w:t>gmd:</w:t>
      </w:r>
      <w:proofErr w:type="gramEnd"/>
      <w:r w:rsidRPr="00761542">
        <w:rPr>
          <w:rStyle w:val="apple-style-span"/>
          <w:rFonts w:ascii="Courier New" w:hAnsi="Courier New" w:cs="Courier New"/>
          <w:color w:val="FF0000"/>
          <w:sz w:val="16"/>
          <w:szCs w:val="20"/>
          <w:shd w:val="clear" w:color="auto" w:fill="FFFFFF"/>
        </w:rPr>
        <w:t>accessConstraints</w:t>
      </w:r>
      <w:proofErr w:type="spellEnd"/>
      <w:r w:rsidRPr="00761542">
        <w:rPr>
          <w:rStyle w:val="apple-style-span"/>
          <w:rFonts w:ascii="Courier New" w:hAnsi="Courier New" w:cs="Courier New"/>
          <w:color w:val="FF0000"/>
          <w:sz w:val="16"/>
          <w:szCs w:val="20"/>
          <w:shd w:val="clear" w:color="auto" w:fill="FFFFFF"/>
        </w:rPr>
        <w:t>&gt;</w:t>
      </w:r>
    </w:p>
    <w:p w:rsidR="00761542" w:rsidRPr="00761542" w:rsidRDefault="00761542" w:rsidP="00761542">
      <w:pPr>
        <w:ind w:left="720"/>
        <w:rPr>
          <w:rStyle w:val="apple-style-span"/>
          <w:rFonts w:ascii="Courier New" w:hAnsi="Courier New" w:cs="Courier New"/>
          <w:color w:val="FF0000"/>
          <w:sz w:val="16"/>
          <w:szCs w:val="20"/>
          <w:shd w:val="clear" w:color="auto" w:fill="FFFFFF"/>
        </w:rPr>
      </w:pPr>
      <w:r w:rsidRPr="00761542">
        <w:rPr>
          <w:rStyle w:val="apple-style-span"/>
          <w:rFonts w:ascii="Courier New" w:hAnsi="Courier New" w:cs="Courier New"/>
          <w:color w:val="FF0000"/>
          <w:sz w:val="16"/>
          <w:szCs w:val="20"/>
          <w:shd w:val="clear" w:color="auto" w:fill="FFFFFF"/>
        </w:rPr>
        <w:t xml:space="preserve">            &lt;</w:t>
      </w:r>
      <w:proofErr w:type="spellStart"/>
      <w:r w:rsidRPr="00761542">
        <w:rPr>
          <w:rStyle w:val="apple-style-span"/>
          <w:rFonts w:ascii="Courier New" w:hAnsi="Courier New" w:cs="Courier New"/>
          <w:color w:val="FF0000"/>
          <w:sz w:val="16"/>
          <w:szCs w:val="20"/>
          <w:shd w:val="clear" w:color="auto" w:fill="FFFFFF"/>
        </w:rPr>
        <w:t>gmd</w:t>
      </w:r>
      <w:proofErr w:type="gramStart"/>
      <w:r w:rsidRPr="00761542">
        <w:rPr>
          <w:rStyle w:val="apple-style-span"/>
          <w:rFonts w:ascii="Courier New" w:hAnsi="Courier New" w:cs="Courier New"/>
          <w:color w:val="FF0000"/>
          <w:sz w:val="16"/>
          <w:szCs w:val="20"/>
          <w:shd w:val="clear" w:color="auto" w:fill="FFFFFF"/>
        </w:rPr>
        <w:t>:MD</w:t>
      </w:r>
      <w:proofErr w:type="gramEnd"/>
      <w:r w:rsidRPr="00761542">
        <w:rPr>
          <w:rStyle w:val="apple-style-span"/>
          <w:rFonts w:ascii="Courier New" w:hAnsi="Courier New" w:cs="Courier New"/>
          <w:color w:val="FF0000"/>
          <w:sz w:val="16"/>
          <w:szCs w:val="20"/>
          <w:shd w:val="clear" w:color="auto" w:fill="FFFFFF"/>
        </w:rPr>
        <w:t>_RestrictionCode</w:t>
      </w:r>
      <w:proofErr w:type="spellEnd"/>
      <w:r w:rsidRPr="00761542">
        <w:rPr>
          <w:rStyle w:val="apple-style-span"/>
          <w:rFonts w:ascii="Courier New" w:hAnsi="Courier New" w:cs="Courier New"/>
          <w:color w:val="FF0000"/>
          <w:sz w:val="16"/>
          <w:szCs w:val="20"/>
          <w:shd w:val="clear" w:color="auto" w:fill="FFFFFF"/>
        </w:rPr>
        <w:t xml:space="preserve"> codeList="http://standards.iso.org/ittf/PublicallyAvailableStandards/</w:t>
      </w:r>
    </w:p>
    <w:p w:rsidR="00761542" w:rsidRPr="00761542" w:rsidRDefault="00761542" w:rsidP="00761542">
      <w:pPr>
        <w:ind w:left="720"/>
        <w:rPr>
          <w:rStyle w:val="apple-style-span"/>
          <w:rFonts w:ascii="Courier New" w:hAnsi="Courier New" w:cs="Courier New"/>
          <w:color w:val="FF0000"/>
          <w:sz w:val="16"/>
          <w:szCs w:val="20"/>
          <w:shd w:val="clear" w:color="auto" w:fill="FFFFFF"/>
        </w:rPr>
      </w:pPr>
      <w:r w:rsidRPr="00761542">
        <w:rPr>
          <w:rStyle w:val="apple-style-span"/>
          <w:rFonts w:ascii="Courier New" w:hAnsi="Courier New" w:cs="Courier New"/>
          <w:color w:val="FF0000"/>
          <w:sz w:val="16"/>
          <w:szCs w:val="20"/>
          <w:shd w:val="clear" w:color="auto" w:fill="FFFFFF"/>
        </w:rPr>
        <w:t xml:space="preserve">            ISO_19139_Schemas/resources/Codelist/gmxCodelists.xml#MD_RestrictionCode"</w:t>
      </w:r>
    </w:p>
    <w:p w:rsidR="00761542" w:rsidRPr="00761542" w:rsidRDefault="00761542" w:rsidP="00761542">
      <w:pPr>
        <w:ind w:left="720"/>
        <w:rPr>
          <w:rStyle w:val="apple-style-span"/>
          <w:rFonts w:ascii="Courier New" w:hAnsi="Courier New" w:cs="Courier New"/>
          <w:color w:val="FF0000"/>
          <w:sz w:val="16"/>
          <w:szCs w:val="20"/>
          <w:shd w:val="clear" w:color="auto" w:fill="FFFFFF"/>
        </w:rPr>
      </w:pPr>
      <w:r w:rsidRPr="00761542">
        <w:rPr>
          <w:rStyle w:val="apple-style-span"/>
          <w:rFonts w:ascii="Courier New" w:hAnsi="Courier New" w:cs="Courier New"/>
          <w:color w:val="FF0000"/>
          <w:sz w:val="16"/>
          <w:szCs w:val="20"/>
          <w:shd w:val="clear" w:color="auto" w:fill="FFFFFF"/>
        </w:rPr>
        <w:t xml:space="preserve">            </w:t>
      </w:r>
      <w:proofErr w:type="gramStart"/>
      <w:r w:rsidRPr="00761542">
        <w:rPr>
          <w:rStyle w:val="apple-style-span"/>
          <w:rFonts w:ascii="Courier New" w:hAnsi="Courier New" w:cs="Courier New"/>
          <w:color w:val="FF0000"/>
          <w:sz w:val="16"/>
          <w:szCs w:val="20"/>
          <w:shd w:val="clear" w:color="auto" w:fill="FFFFFF"/>
        </w:rPr>
        <w:t>codeListValue</w:t>
      </w:r>
      <w:proofErr w:type="gramEnd"/>
      <w:r w:rsidRPr="00761542">
        <w:rPr>
          <w:rStyle w:val="apple-style-span"/>
          <w:rFonts w:ascii="Courier New" w:hAnsi="Courier New" w:cs="Courier New"/>
          <w:color w:val="FF0000"/>
          <w:sz w:val="16"/>
          <w:szCs w:val="20"/>
          <w:shd w:val="clear" w:color="auto" w:fill="FFFFFF"/>
        </w:rPr>
        <w:t>="otherRestrictions"&gt;otherRestrictions&lt;/gmd:MD_RestrictionCode&gt;</w:t>
      </w:r>
    </w:p>
    <w:p w:rsidR="00D5280B" w:rsidRPr="00761542" w:rsidRDefault="00761542" w:rsidP="00D5280B">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color w:val="FF0000"/>
          <w:sz w:val="16"/>
          <w:szCs w:val="20"/>
          <w:shd w:val="clear" w:color="auto" w:fill="FFFFFF"/>
        </w:rPr>
        <w:t xml:space="preserve">        &lt;/</w:t>
      </w:r>
      <w:proofErr w:type="spellStart"/>
      <w:r w:rsidRPr="00761542">
        <w:rPr>
          <w:rStyle w:val="apple-style-span"/>
          <w:rFonts w:ascii="Courier New" w:hAnsi="Courier New" w:cs="Courier New"/>
          <w:color w:val="FF0000"/>
          <w:sz w:val="16"/>
          <w:szCs w:val="20"/>
          <w:shd w:val="clear" w:color="auto" w:fill="FFFFFF"/>
        </w:rPr>
        <w:t>gmd</w:t>
      </w:r>
      <w:proofErr w:type="gramStart"/>
      <w:r w:rsidRPr="00761542">
        <w:rPr>
          <w:rStyle w:val="apple-style-span"/>
          <w:rFonts w:ascii="Courier New" w:hAnsi="Courier New" w:cs="Courier New"/>
          <w:color w:val="FF0000"/>
          <w:sz w:val="16"/>
          <w:szCs w:val="20"/>
          <w:shd w:val="clear" w:color="auto" w:fill="FFFFFF"/>
        </w:rPr>
        <w:t>:accessConstraints</w:t>
      </w:r>
      <w:proofErr w:type="spellEnd"/>
      <w:proofErr w:type="gramEnd"/>
      <w:r w:rsidRPr="00761542">
        <w:rPr>
          <w:rStyle w:val="apple-style-span"/>
          <w:rFonts w:ascii="Courier New" w:hAnsi="Courier New" w:cs="Courier New"/>
          <w:color w:val="FF0000"/>
          <w:sz w:val="16"/>
          <w:szCs w:val="20"/>
          <w:shd w:val="clear" w:color="auto" w:fill="FFFFFF"/>
        </w:rPr>
        <w:t>&gt;</w:t>
      </w:r>
    </w:p>
    <w:p w:rsidR="00D5280B" w:rsidRPr="00761542" w:rsidRDefault="00D5280B" w:rsidP="00D5280B">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proofErr w:type="gramStart"/>
      <w:r w:rsidRPr="00761542">
        <w:rPr>
          <w:rStyle w:val="apple-style-span"/>
          <w:rFonts w:ascii="Courier New" w:hAnsi="Courier New" w:cs="Courier New"/>
          <w:sz w:val="16"/>
          <w:szCs w:val="20"/>
          <w:shd w:val="clear" w:color="auto" w:fill="FFFFFF"/>
        </w:rPr>
        <w:t>gmd:</w:t>
      </w:r>
      <w:proofErr w:type="gramEnd"/>
      <w:r w:rsidRPr="00761542">
        <w:rPr>
          <w:rStyle w:val="apple-style-span"/>
          <w:rFonts w:ascii="Courier New" w:hAnsi="Courier New" w:cs="Courier New"/>
          <w:sz w:val="16"/>
          <w:szCs w:val="20"/>
          <w:shd w:val="clear" w:color="auto" w:fill="FFFFFF"/>
        </w:rPr>
        <w:t>useConstraints</w:t>
      </w:r>
      <w:proofErr w:type="spellEnd"/>
      <w:r w:rsidRPr="00761542">
        <w:rPr>
          <w:rStyle w:val="apple-style-span"/>
          <w:rFonts w:ascii="Courier New" w:hAnsi="Courier New" w:cs="Courier New"/>
          <w:sz w:val="16"/>
          <w:szCs w:val="20"/>
          <w:shd w:val="clear" w:color="auto" w:fill="FFFFFF"/>
        </w:rPr>
        <w:t>&gt;</w:t>
      </w:r>
    </w:p>
    <w:p w:rsidR="00D5280B" w:rsidRPr="00761542" w:rsidRDefault="00D5280B" w:rsidP="00D5280B">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r w:rsidRPr="00761542">
        <w:rPr>
          <w:rStyle w:val="apple-style-span"/>
          <w:rFonts w:ascii="Courier New" w:hAnsi="Courier New" w:cs="Courier New"/>
          <w:sz w:val="16"/>
          <w:szCs w:val="20"/>
          <w:shd w:val="clear" w:color="auto" w:fill="FFFFFF"/>
        </w:rPr>
        <w:t>gmd</w:t>
      </w:r>
      <w:proofErr w:type="gramStart"/>
      <w:r w:rsidRPr="00761542">
        <w:rPr>
          <w:rStyle w:val="apple-style-span"/>
          <w:rFonts w:ascii="Courier New" w:hAnsi="Courier New" w:cs="Courier New"/>
          <w:sz w:val="16"/>
          <w:szCs w:val="20"/>
          <w:shd w:val="clear" w:color="auto" w:fill="FFFFFF"/>
        </w:rPr>
        <w:t>:MD</w:t>
      </w:r>
      <w:proofErr w:type="gramEnd"/>
      <w:r w:rsidRPr="00761542">
        <w:rPr>
          <w:rStyle w:val="apple-style-span"/>
          <w:rFonts w:ascii="Courier New" w:hAnsi="Courier New" w:cs="Courier New"/>
          <w:sz w:val="16"/>
          <w:szCs w:val="20"/>
          <w:shd w:val="clear" w:color="auto" w:fill="FFFFFF"/>
        </w:rPr>
        <w:t>_RestrictionCode</w:t>
      </w:r>
      <w:proofErr w:type="spellEnd"/>
      <w:r w:rsidRPr="00761542">
        <w:rPr>
          <w:rStyle w:val="apple-style-span"/>
          <w:rFonts w:ascii="Courier New" w:hAnsi="Courier New" w:cs="Courier New"/>
          <w:sz w:val="16"/>
          <w:szCs w:val="20"/>
          <w:shd w:val="clear" w:color="auto" w:fill="FFFFFF"/>
        </w:rPr>
        <w:t xml:space="preserve"> codeList="http://standards.iso.org/ittf/PublicallyAvailableStandards/</w:t>
      </w:r>
    </w:p>
    <w:p w:rsidR="00D5280B" w:rsidRPr="00761542" w:rsidRDefault="00D5280B" w:rsidP="00D5280B">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ISO_19139_Schemas/resources/Codelist/gmxCodelists.xml#MD_RestrictionCode"</w:t>
      </w:r>
    </w:p>
    <w:p w:rsidR="00D5280B" w:rsidRPr="00761542" w:rsidRDefault="00D5280B" w:rsidP="00D5280B">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w:t>
      </w:r>
      <w:proofErr w:type="gramStart"/>
      <w:r w:rsidRPr="00761542">
        <w:rPr>
          <w:rStyle w:val="apple-style-span"/>
          <w:rFonts w:ascii="Courier New" w:hAnsi="Courier New" w:cs="Courier New"/>
          <w:sz w:val="16"/>
          <w:szCs w:val="20"/>
          <w:shd w:val="clear" w:color="auto" w:fill="FFFFFF"/>
        </w:rPr>
        <w:t>codeListValue</w:t>
      </w:r>
      <w:proofErr w:type="gramEnd"/>
      <w:r w:rsidRPr="00761542">
        <w:rPr>
          <w:rStyle w:val="apple-style-span"/>
          <w:rFonts w:ascii="Courier New" w:hAnsi="Courier New" w:cs="Courier New"/>
          <w:sz w:val="16"/>
          <w:szCs w:val="20"/>
          <w:shd w:val="clear" w:color="auto" w:fill="FFFFFF"/>
        </w:rPr>
        <w:t>="otherRestrictions"&gt;otherRestrictions&lt;/gmd:MD_RestrictionCode&gt;</w:t>
      </w:r>
    </w:p>
    <w:p w:rsidR="00761542" w:rsidRPr="00761542" w:rsidRDefault="00D5280B" w:rsidP="00D5280B">
      <w:pPr>
        <w:ind w:left="720"/>
        <w:rPr>
          <w:rStyle w:val="apple-style-span"/>
          <w:rFonts w:ascii="Courier New" w:hAnsi="Courier New" w:cs="Courier New"/>
          <w:color w:val="FF0000"/>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r w:rsidRPr="00761542">
        <w:rPr>
          <w:rStyle w:val="apple-style-span"/>
          <w:rFonts w:ascii="Courier New" w:hAnsi="Courier New" w:cs="Courier New"/>
          <w:sz w:val="16"/>
          <w:szCs w:val="20"/>
          <w:shd w:val="clear" w:color="auto" w:fill="FFFFFF"/>
        </w:rPr>
        <w:t>gmd</w:t>
      </w:r>
      <w:proofErr w:type="gramStart"/>
      <w:r w:rsidRPr="00761542">
        <w:rPr>
          <w:rStyle w:val="apple-style-span"/>
          <w:rFonts w:ascii="Courier New" w:hAnsi="Courier New" w:cs="Courier New"/>
          <w:sz w:val="16"/>
          <w:szCs w:val="20"/>
          <w:shd w:val="clear" w:color="auto" w:fill="FFFFFF"/>
        </w:rPr>
        <w:t>:useConstraints</w:t>
      </w:r>
      <w:proofErr w:type="spellEnd"/>
      <w:proofErr w:type="gram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color w:val="FF0000"/>
          <w:sz w:val="16"/>
          <w:szCs w:val="20"/>
          <w:shd w:val="clear" w:color="auto" w:fill="FFFFFF"/>
        </w:rPr>
        <w:t xml:space="preserve">        </w:t>
      </w:r>
      <w:r w:rsidRPr="00761542">
        <w:rPr>
          <w:rStyle w:val="apple-style-span"/>
          <w:rFonts w:ascii="Courier New" w:hAnsi="Courier New" w:cs="Courier New"/>
          <w:sz w:val="16"/>
          <w:szCs w:val="20"/>
          <w:shd w:val="clear" w:color="auto" w:fill="FFFFFF"/>
        </w:rPr>
        <w:t>&lt;</w:t>
      </w:r>
      <w:proofErr w:type="spellStart"/>
      <w:proofErr w:type="gramStart"/>
      <w:r w:rsidRPr="00761542">
        <w:rPr>
          <w:rStyle w:val="apple-style-span"/>
          <w:rFonts w:ascii="Courier New" w:hAnsi="Courier New" w:cs="Courier New"/>
          <w:sz w:val="16"/>
          <w:szCs w:val="20"/>
          <w:shd w:val="clear" w:color="auto" w:fill="FFFFFF"/>
        </w:rPr>
        <w:t>gmd:</w:t>
      </w:r>
      <w:proofErr w:type="gramEnd"/>
      <w:r w:rsidRPr="00761542">
        <w:rPr>
          <w:rStyle w:val="apple-style-span"/>
          <w:rFonts w:ascii="Courier New" w:hAnsi="Courier New" w:cs="Courier New"/>
          <w:sz w:val="16"/>
          <w:szCs w:val="20"/>
          <w:shd w:val="clear" w:color="auto" w:fill="FFFFFF"/>
        </w:rPr>
        <w:t>otherConstraints</w:t>
      </w:r>
      <w:proofErr w:type="spell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r w:rsidRPr="00761542">
        <w:rPr>
          <w:rStyle w:val="apple-style-span"/>
          <w:rFonts w:ascii="Courier New" w:hAnsi="Courier New" w:cs="Courier New"/>
          <w:sz w:val="16"/>
          <w:szCs w:val="20"/>
          <w:shd w:val="clear" w:color="auto" w:fill="FFFFFF"/>
        </w:rPr>
        <w:t>gco</w:t>
      </w:r>
      <w:proofErr w:type="gramStart"/>
      <w:r w:rsidRPr="00761542">
        <w:rPr>
          <w:rStyle w:val="apple-style-span"/>
          <w:rFonts w:ascii="Courier New" w:hAnsi="Courier New" w:cs="Courier New"/>
          <w:sz w:val="16"/>
          <w:szCs w:val="20"/>
          <w:shd w:val="clear" w:color="auto" w:fill="FFFFFF"/>
        </w:rPr>
        <w:t>:CharacterString</w:t>
      </w:r>
      <w:proofErr w:type="spellEnd"/>
      <w:proofErr w:type="gramEnd"/>
      <w:r w:rsidRPr="00761542">
        <w:rPr>
          <w:rStyle w:val="apple-style-span"/>
          <w:rFonts w:ascii="Courier New" w:hAnsi="Courier New" w:cs="Courier New"/>
          <w:sz w:val="16"/>
          <w:szCs w:val="20"/>
          <w:shd w:val="clear" w:color="auto" w:fill="FFFFFF"/>
        </w:rPr>
        <w:t>&gt;</w:t>
      </w:r>
      <w:proofErr w:type="spellStart"/>
      <w:r w:rsidRPr="00761542">
        <w:rPr>
          <w:rStyle w:val="apple-style-span"/>
          <w:rFonts w:ascii="Courier New" w:hAnsi="Courier New" w:cs="Courier New"/>
          <w:color w:val="FF0000"/>
          <w:sz w:val="16"/>
          <w:szCs w:val="20"/>
          <w:shd w:val="clear" w:color="auto" w:fill="FFFFFF"/>
        </w:rPr>
        <w:t>WMO</w:t>
      </w:r>
      <w:r>
        <w:rPr>
          <w:rStyle w:val="apple-style-span"/>
          <w:rFonts w:ascii="Courier New" w:hAnsi="Courier New" w:cs="Courier New"/>
          <w:color w:val="FF0000"/>
          <w:sz w:val="16"/>
          <w:szCs w:val="20"/>
          <w:shd w:val="clear" w:color="auto" w:fill="FFFFFF"/>
        </w:rPr>
        <w:t>Additional</w:t>
      </w:r>
      <w:proofErr w:type="spellEnd"/>
      <w:r w:rsidRPr="00761542">
        <w:rPr>
          <w:rStyle w:val="apple-style-span"/>
          <w:rFonts w:ascii="Courier New" w:hAnsi="Courier New" w:cs="Courier New"/>
          <w:sz w:val="16"/>
          <w:szCs w:val="20"/>
          <w:shd w:val="clear" w:color="auto" w:fill="FFFFFF"/>
        </w:rPr>
        <w:t>&lt;/</w:t>
      </w:r>
      <w:proofErr w:type="spellStart"/>
      <w:r w:rsidRPr="00761542">
        <w:rPr>
          <w:rStyle w:val="apple-style-span"/>
          <w:rFonts w:ascii="Courier New" w:hAnsi="Courier New" w:cs="Courier New"/>
          <w:sz w:val="16"/>
          <w:szCs w:val="20"/>
          <w:shd w:val="clear" w:color="auto" w:fill="FFFFFF"/>
        </w:rPr>
        <w:t>gco:CharacterString</w:t>
      </w:r>
      <w:proofErr w:type="spell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r w:rsidRPr="00761542">
        <w:rPr>
          <w:rStyle w:val="apple-style-span"/>
          <w:rFonts w:ascii="Courier New" w:hAnsi="Courier New" w:cs="Courier New"/>
          <w:sz w:val="16"/>
          <w:szCs w:val="20"/>
          <w:shd w:val="clear" w:color="auto" w:fill="FFFFFF"/>
        </w:rPr>
        <w:t>gmd</w:t>
      </w:r>
      <w:proofErr w:type="gramStart"/>
      <w:r w:rsidRPr="00761542">
        <w:rPr>
          <w:rStyle w:val="apple-style-span"/>
          <w:rFonts w:ascii="Courier New" w:hAnsi="Courier New" w:cs="Courier New"/>
          <w:sz w:val="16"/>
          <w:szCs w:val="20"/>
          <w:shd w:val="clear" w:color="auto" w:fill="FFFFFF"/>
        </w:rPr>
        <w:t>:otherConstraints</w:t>
      </w:r>
      <w:proofErr w:type="spellEnd"/>
      <w:proofErr w:type="gram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proofErr w:type="gramStart"/>
      <w:r w:rsidRPr="00761542">
        <w:rPr>
          <w:rStyle w:val="apple-style-span"/>
          <w:rFonts w:ascii="Courier New" w:hAnsi="Courier New" w:cs="Courier New"/>
          <w:sz w:val="16"/>
          <w:szCs w:val="20"/>
          <w:shd w:val="clear" w:color="auto" w:fill="FFFFFF"/>
        </w:rPr>
        <w:t>gmd:</w:t>
      </w:r>
      <w:proofErr w:type="gramEnd"/>
      <w:r w:rsidRPr="00761542">
        <w:rPr>
          <w:rStyle w:val="apple-style-span"/>
          <w:rFonts w:ascii="Courier New" w:hAnsi="Courier New" w:cs="Courier New"/>
          <w:sz w:val="16"/>
          <w:szCs w:val="20"/>
          <w:shd w:val="clear" w:color="auto" w:fill="FFFFFF"/>
        </w:rPr>
        <w:t>otherConstraints</w:t>
      </w:r>
      <w:proofErr w:type="spell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r w:rsidRPr="00761542">
        <w:rPr>
          <w:rStyle w:val="apple-style-span"/>
          <w:rFonts w:ascii="Courier New" w:hAnsi="Courier New" w:cs="Courier New"/>
          <w:sz w:val="16"/>
          <w:szCs w:val="20"/>
          <w:shd w:val="clear" w:color="auto" w:fill="FFFFFF"/>
        </w:rPr>
        <w:t>gco</w:t>
      </w:r>
      <w:proofErr w:type="gramStart"/>
      <w:r w:rsidRPr="00761542">
        <w:rPr>
          <w:rStyle w:val="apple-style-span"/>
          <w:rFonts w:ascii="Courier New" w:hAnsi="Courier New" w:cs="Courier New"/>
          <w:sz w:val="16"/>
          <w:szCs w:val="20"/>
          <w:shd w:val="clear" w:color="auto" w:fill="FFFFFF"/>
        </w:rPr>
        <w:t>:CharacterString</w:t>
      </w:r>
      <w:proofErr w:type="spellEnd"/>
      <w:proofErr w:type="gramEnd"/>
      <w:r w:rsidRPr="00761542">
        <w:rPr>
          <w:rStyle w:val="apple-style-span"/>
          <w:rFonts w:ascii="Courier New" w:hAnsi="Courier New" w:cs="Courier New"/>
          <w:sz w:val="16"/>
          <w:szCs w:val="20"/>
          <w:shd w:val="clear" w:color="auto" w:fill="FFFFFF"/>
        </w:rPr>
        <w:t>&gt;</w:t>
      </w:r>
      <w:r>
        <w:rPr>
          <w:rStyle w:val="apple-style-span"/>
          <w:rFonts w:ascii="Courier New" w:hAnsi="Courier New" w:cs="Courier New"/>
          <w:color w:val="FF0000"/>
          <w:sz w:val="16"/>
          <w:szCs w:val="20"/>
          <w:shd w:val="clear" w:color="auto" w:fill="FFFFFF"/>
        </w:rPr>
        <w:t>GTSPriority3</w:t>
      </w:r>
      <w:r w:rsidRPr="00761542">
        <w:rPr>
          <w:rStyle w:val="apple-style-span"/>
          <w:rFonts w:ascii="Courier New" w:hAnsi="Courier New" w:cs="Courier New"/>
          <w:sz w:val="16"/>
          <w:szCs w:val="20"/>
          <w:shd w:val="clear" w:color="auto" w:fill="FFFFFF"/>
        </w:rPr>
        <w:t>&lt;/</w:t>
      </w:r>
      <w:proofErr w:type="spellStart"/>
      <w:r w:rsidRPr="00761542">
        <w:rPr>
          <w:rStyle w:val="apple-style-span"/>
          <w:rFonts w:ascii="Courier New" w:hAnsi="Courier New" w:cs="Courier New"/>
          <w:sz w:val="16"/>
          <w:szCs w:val="20"/>
          <w:shd w:val="clear" w:color="auto" w:fill="FFFFFF"/>
        </w:rPr>
        <w:t>gco:CharacterString</w:t>
      </w:r>
      <w:proofErr w:type="spell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r w:rsidRPr="00761542">
        <w:rPr>
          <w:rStyle w:val="apple-style-span"/>
          <w:rFonts w:ascii="Courier New" w:hAnsi="Courier New" w:cs="Courier New"/>
          <w:sz w:val="16"/>
          <w:szCs w:val="20"/>
          <w:shd w:val="clear" w:color="auto" w:fill="FFFFFF"/>
        </w:rPr>
        <w:t>gmd</w:t>
      </w:r>
      <w:proofErr w:type="gramStart"/>
      <w:r w:rsidRPr="00761542">
        <w:rPr>
          <w:rStyle w:val="apple-style-span"/>
          <w:rFonts w:ascii="Courier New" w:hAnsi="Courier New" w:cs="Courier New"/>
          <w:sz w:val="16"/>
          <w:szCs w:val="20"/>
          <w:shd w:val="clear" w:color="auto" w:fill="FFFFFF"/>
        </w:rPr>
        <w:t>:otherConstraints</w:t>
      </w:r>
      <w:proofErr w:type="spellEnd"/>
      <w:proofErr w:type="gramEnd"/>
      <w:r w:rsidRPr="00761542">
        <w:rPr>
          <w:rStyle w:val="apple-style-span"/>
          <w:rFonts w:ascii="Courier New" w:hAnsi="Courier New" w:cs="Courier New"/>
          <w:sz w:val="16"/>
          <w:szCs w:val="20"/>
          <w:shd w:val="clear" w:color="auto" w:fill="FFFFFF"/>
        </w:rPr>
        <w:t>&gt;</w:t>
      </w:r>
    </w:p>
    <w:p w:rsidR="00761542" w:rsidRP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r w:rsidRPr="00761542">
        <w:rPr>
          <w:rStyle w:val="apple-style-span"/>
          <w:rFonts w:ascii="Courier New" w:hAnsi="Courier New" w:cs="Courier New"/>
          <w:sz w:val="16"/>
          <w:szCs w:val="20"/>
          <w:shd w:val="clear" w:color="auto" w:fill="FFFFFF"/>
        </w:rPr>
        <w:t>gmd</w:t>
      </w:r>
      <w:proofErr w:type="gramStart"/>
      <w:r w:rsidRPr="00761542">
        <w:rPr>
          <w:rStyle w:val="apple-style-span"/>
          <w:rFonts w:ascii="Courier New" w:hAnsi="Courier New" w:cs="Courier New"/>
          <w:sz w:val="16"/>
          <w:szCs w:val="20"/>
          <w:shd w:val="clear" w:color="auto" w:fill="FFFFFF"/>
        </w:rPr>
        <w:t>:MD</w:t>
      </w:r>
      <w:proofErr w:type="gramEnd"/>
      <w:r w:rsidRPr="00761542">
        <w:rPr>
          <w:rStyle w:val="apple-style-span"/>
          <w:rFonts w:ascii="Courier New" w:hAnsi="Courier New" w:cs="Courier New"/>
          <w:sz w:val="16"/>
          <w:szCs w:val="20"/>
          <w:shd w:val="clear" w:color="auto" w:fill="FFFFFF"/>
        </w:rPr>
        <w:t>_LegalConstraints</w:t>
      </w:r>
      <w:proofErr w:type="spellEnd"/>
      <w:r w:rsidRPr="00761542">
        <w:rPr>
          <w:rStyle w:val="apple-style-span"/>
          <w:rFonts w:ascii="Courier New" w:hAnsi="Courier New" w:cs="Courier New"/>
          <w:sz w:val="16"/>
          <w:szCs w:val="20"/>
          <w:shd w:val="clear" w:color="auto" w:fill="FFFFFF"/>
        </w:rPr>
        <w:t>&gt;</w:t>
      </w:r>
    </w:p>
    <w:p w:rsidR="00761542" w:rsidRDefault="00761542" w:rsidP="00761542">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&lt;/</w:t>
      </w:r>
      <w:proofErr w:type="spellStart"/>
      <w:r w:rsidRPr="00761542">
        <w:rPr>
          <w:rStyle w:val="apple-style-span"/>
          <w:rFonts w:ascii="Courier New" w:hAnsi="Courier New" w:cs="Courier New"/>
          <w:sz w:val="16"/>
          <w:szCs w:val="20"/>
          <w:shd w:val="clear" w:color="auto" w:fill="FFFFFF"/>
        </w:rPr>
        <w:t>gmd</w:t>
      </w:r>
      <w:proofErr w:type="gramStart"/>
      <w:r w:rsidRPr="00761542">
        <w:rPr>
          <w:rStyle w:val="apple-style-span"/>
          <w:rFonts w:ascii="Courier New" w:hAnsi="Courier New" w:cs="Courier New"/>
          <w:sz w:val="16"/>
          <w:szCs w:val="20"/>
          <w:shd w:val="clear" w:color="auto" w:fill="FFFFFF"/>
        </w:rPr>
        <w:t>:resourceConstraints</w:t>
      </w:r>
      <w:proofErr w:type="spellEnd"/>
      <w:proofErr w:type="gramEnd"/>
      <w:r w:rsidRPr="00761542">
        <w:rPr>
          <w:rStyle w:val="apple-style-span"/>
          <w:rFonts w:ascii="Courier New" w:hAnsi="Courier New" w:cs="Courier New"/>
          <w:sz w:val="16"/>
          <w:szCs w:val="20"/>
          <w:shd w:val="clear" w:color="auto" w:fill="FFFFFF"/>
        </w:rPr>
        <w:t>&gt;</w:t>
      </w:r>
    </w:p>
    <w:p w:rsidR="00761542" w:rsidRDefault="00761542" w:rsidP="00761542"/>
    <w:p w:rsidR="00761542" w:rsidRDefault="00761542" w:rsidP="00761542">
      <w:pPr>
        <w:ind w:left="720"/>
      </w:pPr>
      <w:r>
        <w:t>[</w:t>
      </w:r>
      <w:proofErr w:type="gramStart"/>
      <w:r w:rsidRPr="00761542">
        <w:rPr>
          <w:color w:val="76923C" w:themeColor="accent3" w:themeShade="BF"/>
        </w:rPr>
        <w:t>note</w:t>
      </w:r>
      <w:proofErr w:type="gramEnd"/>
      <w:r w:rsidRPr="00761542">
        <w:rPr>
          <w:color w:val="76923C" w:themeColor="accent3" w:themeShade="BF"/>
        </w:rPr>
        <w:t xml:space="preserve"> changes: </w:t>
      </w:r>
      <w:proofErr w:type="spellStart"/>
      <w:r w:rsidRPr="00761542">
        <w:rPr>
          <w:rFonts w:ascii="Courier New" w:hAnsi="Courier New" w:cs="Courier New"/>
          <w:color w:val="76923C" w:themeColor="accent3" w:themeShade="BF"/>
          <w:sz w:val="16"/>
        </w:rPr>
        <w:t>gmd:accessConstraints</w:t>
      </w:r>
      <w:proofErr w:type="spellEnd"/>
      <w:r w:rsidRPr="00761542">
        <w:rPr>
          <w:color w:val="76923C" w:themeColor="accent3" w:themeShade="BF"/>
        </w:rPr>
        <w:t xml:space="preserve"> added, “</w:t>
      </w:r>
      <w:proofErr w:type="spellStart"/>
      <w:r w:rsidRPr="00761542">
        <w:rPr>
          <w:color w:val="76923C" w:themeColor="accent3" w:themeShade="BF"/>
        </w:rPr>
        <w:t>WMO</w:t>
      </w:r>
      <w:r>
        <w:rPr>
          <w:color w:val="76923C" w:themeColor="accent3" w:themeShade="BF"/>
        </w:rPr>
        <w:t>Additional</w:t>
      </w:r>
      <w:proofErr w:type="spellEnd"/>
      <w:r w:rsidRPr="00761542">
        <w:rPr>
          <w:color w:val="76923C" w:themeColor="accent3" w:themeShade="BF"/>
        </w:rPr>
        <w:t>” and “GTSPriority</w:t>
      </w:r>
      <w:r>
        <w:rPr>
          <w:color w:val="76923C" w:themeColor="accent3" w:themeShade="BF"/>
        </w:rPr>
        <w:t>3</w:t>
      </w:r>
      <w:r w:rsidRPr="00761542">
        <w:rPr>
          <w:color w:val="76923C" w:themeColor="accent3" w:themeShade="BF"/>
        </w:rPr>
        <w:t>” terms used</w:t>
      </w:r>
      <w:r>
        <w:t>]</w:t>
      </w:r>
    </w:p>
    <w:p w:rsidR="00761542" w:rsidRDefault="00761542" w:rsidP="00761542">
      <w:pPr>
        <w:ind w:left="720"/>
      </w:pPr>
    </w:p>
    <w:p w:rsidR="00761542" w:rsidRDefault="00761542" w:rsidP="00761542">
      <w:pPr>
        <w:pStyle w:val="ListParagraph"/>
        <w:numPr>
          <w:ilvl w:val="0"/>
          <w:numId w:val="1"/>
        </w:numPr>
      </w:pPr>
      <w:r>
        <w:t>No conditions apply to ACCESS or USE of data</w:t>
      </w:r>
    </w:p>
    <w:p w:rsidR="00761542" w:rsidRPr="00761542" w:rsidRDefault="00761542" w:rsidP="00761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5"/>
          <w:shd w:val="clear" w:color="auto" w:fill="FFFFFF"/>
          <w:lang w:eastAsia="en-GB"/>
        </w:rPr>
      </w:pPr>
      <w:r w:rsidRPr="00761542">
        <w:rPr>
          <w:rFonts w:ascii="Courier New" w:eastAsia="Times New Roman" w:hAnsi="Courier New" w:cs="Courier New"/>
          <w:color w:val="222222"/>
          <w:sz w:val="16"/>
          <w:szCs w:val="15"/>
          <w:shd w:val="clear" w:color="auto" w:fill="FFFFFF"/>
          <w:lang w:eastAsia="en-GB"/>
        </w:rPr>
        <w:t>&lt;</w:t>
      </w:r>
      <w:proofErr w:type="spellStart"/>
      <w:proofErr w:type="gramStart"/>
      <w:r w:rsidRPr="00761542">
        <w:rPr>
          <w:rFonts w:ascii="Courier New" w:eastAsia="Times New Roman" w:hAnsi="Courier New" w:cs="Courier New"/>
          <w:color w:val="222222"/>
          <w:sz w:val="16"/>
          <w:szCs w:val="15"/>
          <w:shd w:val="clear" w:color="auto" w:fill="FFFFFF"/>
          <w:lang w:eastAsia="en-GB"/>
        </w:rPr>
        <w:t>gmd:</w:t>
      </w:r>
      <w:proofErr w:type="gramEnd"/>
      <w:r w:rsidRPr="00761542">
        <w:rPr>
          <w:rFonts w:ascii="Courier New" w:eastAsia="Times New Roman" w:hAnsi="Courier New" w:cs="Courier New"/>
          <w:color w:val="222222"/>
          <w:sz w:val="16"/>
          <w:szCs w:val="15"/>
          <w:shd w:val="clear" w:color="auto" w:fill="FFFFFF"/>
          <w:lang w:eastAsia="en-GB"/>
        </w:rPr>
        <w:t>resourceConstraints</w:t>
      </w:r>
      <w:proofErr w:type="spellEnd"/>
      <w:r w:rsidRPr="00761542">
        <w:rPr>
          <w:rFonts w:ascii="Courier New" w:eastAsia="Times New Roman" w:hAnsi="Courier New" w:cs="Courier New"/>
          <w:color w:val="222222"/>
          <w:sz w:val="16"/>
          <w:szCs w:val="15"/>
          <w:shd w:val="clear" w:color="auto" w:fill="FFFFFF"/>
          <w:lang w:eastAsia="en-GB"/>
        </w:rPr>
        <w:t>&gt;</w:t>
      </w:r>
    </w:p>
    <w:p w:rsidR="00761542" w:rsidRPr="00761542" w:rsidRDefault="00761542" w:rsidP="00761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5"/>
          <w:shd w:val="clear" w:color="auto" w:fill="FFFFFF"/>
          <w:lang w:eastAsia="en-GB"/>
        </w:rPr>
      </w:pPr>
      <w:r w:rsidRPr="00761542">
        <w:rPr>
          <w:rFonts w:ascii="Courier New" w:eastAsia="Times New Roman" w:hAnsi="Courier New" w:cs="Courier New"/>
          <w:color w:val="222222"/>
          <w:sz w:val="16"/>
          <w:szCs w:val="15"/>
          <w:shd w:val="clear" w:color="auto" w:fill="FFFFFF"/>
          <w:lang w:eastAsia="en-GB"/>
        </w:rPr>
        <w:lastRenderedPageBreak/>
        <w:t xml:space="preserve">    &lt;</w:t>
      </w:r>
      <w:proofErr w:type="spellStart"/>
      <w:r w:rsidRPr="00761542">
        <w:rPr>
          <w:rFonts w:ascii="Courier New" w:eastAsia="Times New Roman" w:hAnsi="Courier New" w:cs="Courier New"/>
          <w:color w:val="222222"/>
          <w:sz w:val="16"/>
          <w:szCs w:val="15"/>
          <w:shd w:val="clear" w:color="auto" w:fill="FFFFFF"/>
          <w:lang w:eastAsia="en-GB"/>
        </w:rPr>
        <w:t>gmd</w:t>
      </w:r>
      <w:proofErr w:type="gramStart"/>
      <w:r w:rsidRPr="00761542">
        <w:rPr>
          <w:rFonts w:ascii="Courier New" w:eastAsia="Times New Roman" w:hAnsi="Courier New" w:cs="Courier New"/>
          <w:color w:val="222222"/>
          <w:sz w:val="16"/>
          <w:szCs w:val="15"/>
          <w:shd w:val="clear" w:color="auto" w:fill="FFFFFF"/>
          <w:lang w:eastAsia="en-GB"/>
        </w:rPr>
        <w:t>:</w:t>
      </w:r>
      <w:r w:rsidRPr="00EA4E5D">
        <w:rPr>
          <w:rFonts w:ascii="Courier New" w:eastAsia="Times New Roman" w:hAnsi="Courier New" w:cs="Courier New"/>
          <w:color w:val="FF0000"/>
          <w:sz w:val="16"/>
          <w:szCs w:val="15"/>
          <w:shd w:val="clear" w:color="auto" w:fill="FFFFFF"/>
          <w:lang w:eastAsia="en-GB"/>
        </w:rPr>
        <w:t>MD</w:t>
      </w:r>
      <w:proofErr w:type="gramEnd"/>
      <w:r w:rsidRPr="00EA4E5D">
        <w:rPr>
          <w:rFonts w:ascii="Courier New" w:eastAsia="Times New Roman" w:hAnsi="Courier New" w:cs="Courier New"/>
          <w:color w:val="FF0000"/>
          <w:sz w:val="16"/>
          <w:szCs w:val="15"/>
          <w:shd w:val="clear" w:color="auto" w:fill="FFFFFF"/>
          <w:lang w:eastAsia="en-GB"/>
        </w:rPr>
        <w:t>_Constraints</w:t>
      </w:r>
      <w:proofErr w:type="spellEnd"/>
      <w:r w:rsidRPr="00761542">
        <w:rPr>
          <w:rFonts w:ascii="Courier New" w:eastAsia="Times New Roman" w:hAnsi="Courier New" w:cs="Courier New"/>
          <w:color w:val="222222"/>
          <w:sz w:val="16"/>
          <w:szCs w:val="15"/>
          <w:shd w:val="clear" w:color="auto" w:fill="FFFFFF"/>
          <w:lang w:eastAsia="en-GB"/>
        </w:rPr>
        <w:t>&gt;</w:t>
      </w:r>
      <w:r w:rsidRPr="00761542">
        <w:rPr>
          <w:rFonts w:ascii="Courier New" w:eastAsia="Times New Roman" w:hAnsi="Courier New" w:cs="Courier New"/>
          <w:color w:val="222222"/>
          <w:sz w:val="16"/>
          <w:szCs w:val="15"/>
          <w:shd w:val="clear" w:color="auto" w:fill="FFFFFF"/>
          <w:lang w:eastAsia="en-GB"/>
        </w:rPr>
        <w:br/>
        <w:t xml:space="preserve">        &lt;</w:t>
      </w:r>
      <w:proofErr w:type="spellStart"/>
      <w:r w:rsidRPr="00761542">
        <w:rPr>
          <w:rFonts w:ascii="Courier New" w:eastAsia="Times New Roman" w:hAnsi="Courier New" w:cs="Courier New"/>
          <w:color w:val="222222"/>
          <w:sz w:val="16"/>
          <w:szCs w:val="15"/>
          <w:shd w:val="clear" w:color="auto" w:fill="FFFFFF"/>
          <w:lang w:eastAsia="en-GB"/>
        </w:rPr>
        <w:t>gmd:useLimitation</w:t>
      </w:r>
      <w:proofErr w:type="spellEnd"/>
      <w:r w:rsidRPr="00761542">
        <w:rPr>
          <w:rFonts w:ascii="Courier New" w:eastAsia="Times New Roman" w:hAnsi="Courier New" w:cs="Courier New"/>
          <w:color w:val="222222"/>
          <w:sz w:val="16"/>
          <w:szCs w:val="15"/>
          <w:shd w:val="clear" w:color="auto" w:fill="FFFFFF"/>
          <w:lang w:eastAsia="en-GB"/>
        </w:rPr>
        <w:t>&gt;</w:t>
      </w:r>
      <w:r w:rsidRPr="00761542">
        <w:rPr>
          <w:rFonts w:ascii="Courier New" w:eastAsia="Times New Roman" w:hAnsi="Courier New" w:cs="Courier New"/>
          <w:color w:val="222222"/>
          <w:sz w:val="16"/>
          <w:szCs w:val="15"/>
          <w:shd w:val="clear" w:color="auto" w:fill="FFFFFF"/>
          <w:lang w:eastAsia="en-GB"/>
        </w:rPr>
        <w:br/>
        <w:t xml:space="preserve">            &lt;</w:t>
      </w:r>
      <w:proofErr w:type="spellStart"/>
      <w:r w:rsidRPr="00761542">
        <w:rPr>
          <w:rFonts w:ascii="Courier New" w:eastAsia="Times New Roman" w:hAnsi="Courier New" w:cs="Courier New"/>
          <w:color w:val="222222"/>
          <w:sz w:val="16"/>
          <w:szCs w:val="15"/>
          <w:shd w:val="clear" w:color="auto" w:fill="FFFFFF"/>
          <w:lang w:eastAsia="en-GB"/>
        </w:rPr>
        <w:t>gco:CharacterString</w:t>
      </w:r>
      <w:proofErr w:type="spellEnd"/>
      <w:r w:rsidRPr="00761542">
        <w:rPr>
          <w:rFonts w:ascii="Courier New" w:eastAsia="Times New Roman" w:hAnsi="Courier New" w:cs="Courier New"/>
          <w:color w:val="222222"/>
          <w:sz w:val="16"/>
          <w:szCs w:val="15"/>
          <w:shd w:val="clear" w:color="auto" w:fill="FFFFFF"/>
          <w:lang w:eastAsia="en-GB"/>
        </w:rPr>
        <w:t>&gt;No conditions apply&lt;/</w:t>
      </w:r>
      <w:proofErr w:type="spellStart"/>
      <w:r w:rsidRPr="00761542">
        <w:rPr>
          <w:rFonts w:ascii="Courier New" w:eastAsia="Times New Roman" w:hAnsi="Courier New" w:cs="Courier New"/>
          <w:color w:val="222222"/>
          <w:sz w:val="16"/>
          <w:szCs w:val="15"/>
          <w:shd w:val="clear" w:color="auto" w:fill="FFFFFF"/>
          <w:lang w:eastAsia="en-GB"/>
        </w:rPr>
        <w:t>gco:CharacterString</w:t>
      </w:r>
      <w:proofErr w:type="spellEnd"/>
      <w:r w:rsidRPr="00761542">
        <w:rPr>
          <w:rFonts w:ascii="Courier New" w:eastAsia="Times New Roman" w:hAnsi="Courier New" w:cs="Courier New"/>
          <w:color w:val="222222"/>
          <w:sz w:val="16"/>
          <w:szCs w:val="15"/>
          <w:shd w:val="clear" w:color="auto" w:fill="FFFFFF"/>
          <w:lang w:eastAsia="en-GB"/>
        </w:rPr>
        <w:t>&gt;</w:t>
      </w:r>
      <w:r w:rsidRPr="00761542">
        <w:rPr>
          <w:rFonts w:ascii="Courier New" w:eastAsia="Times New Roman" w:hAnsi="Courier New" w:cs="Courier New"/>
          <w:color w:val="222222"/>
          <w:sz w:val="16"/>
          <w:szCs w:val="15"/>
          <w:shd w:val="clear" w:color="auto" w:fill="FFFFFF"/>
          <w:lang w:eastAsia="en-GB"/>
        </w:rPr>
        <w:br/>
        <w:t xml:space="preserve">        &lt;/</w:t>
      </w:r>
      <w:proofErr w:type="spellStart"/>
      <w:r w:rsidRPr="00761542">
        <w:rPr>
          <w:rFonts w:ascii="Courier New" w:eastAsia="Times New Roman" w:hAnsi="Courier New" w:cs="Courier New"/>
          <w:color w:val="222222"/>
          <w:sz w:val="16"/>
          <w:szCs w:val="15"/>
          <w:shd w:val="clear" w:color="auto" w:fill="FFFFFF"/>
          <w:lang w:eastAsia="en-GB"/>
        </w:rPr>
        <w:t>gmd:useLimitation</w:t>
      </w:r>
      <w:proofErr w:type="spellEnd"/>
      <w:r w:rsidRPr="00761542">
        <w:rPr>
          <w:rFonts w:ascii="Courier New" w:eastAsia="Times New Roman" w:hAnsi="Courier New" w:cs="Courier New"/>
          <w:color w:val="222222"/>
          <w:sz w:val="16"/>
          <w:szCs w:val="15"/>
          <w:shd w:val="clear" w:color="auto" w:fill="FFFFFF"/>
          <w:lang w:eastAsia="en-GB"/>
        </w:rPr>
        <w:t>&gt;</w:t>
      </w:r>
    </w:p>
    <w:p w:rsidR="00761542" w:rsidRPr="00761542" w:rsidRDefault="00761542" w:rsidP="00761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5"/>
          <w:shd w:val="clear" w:color="auto" w:fill="FFFFFF"/>
          <w:lang w:eastAsia="en-GB"/>
        </w:rPr>
      </w:pPr>
      <w:r w:rsidRPr="00761542">
        <w:rPr>
          <w:rFonts w:ascii="Courier New" w:eastAsia="Times New Roman" w:hAnsi="Courier New" w:cs="Courier New"/>
          <w:color w:val="222222"/>
          <w:sz w:val="16"/>
          <w:szCs w:val="15"/>
          <w:shd w:val="clear" w:color="auto" w:fill="FFFFFF"/>
          <w:lang w:eastAsia="en-GB"/>
        </w:rPr>
        <w:t xml:space="preserve">    &lt;/</w:t>
      </w:r>
      <w:proofErr w:type="spellStart"/>
      <w:r w:rsidRPr="00761542">
        <w:rPr>
          <w:rFonts w:ascii="Courier New" w:eastAsia="Times New Roman" w:hAnsi="Courier New" w:cs="Courier New"/>
          <w:color w:val="222222"/>
          <w:sz w:val="16"/>
          <w:szCs w:val="15"/>
          <w:shd w:val="clear" w:color="auto" w:fill="FFFFFF"/>
          <w:lang w:eastAsia="en-GB"/>
        </w:rPr>
        <w:t>gmd</w:t>
      </w:r>
      <w:proofErr w:type="gramStart"/>
      <w:r w:rsidRPr="00761542">
        <w:rPr>
          <w:rFonts w:ascii="Courier New" w:eastAsia="Times New Roman" w:hAnsi="Courier New" w:cs="Courier New"/>
          <w:color w:val="222222"/>
          <w:sz w:val="16"/>
          <w:szCs w:val="15"/>
          <w:shd w:val="clear" w:color="auto" w:fill="FFFFFF"/>
          <w:lang w:eastAsia="en-GB"/>
        </w:rPr>
        <w:t>:</w:t>
      </w:r>
      <w:r w:rsidRPr="00EA4E5D">
        <w:rPr>
          <w:rFonts w:ascii="Courier New" w:eastAsia="Times New Roman" w:hAnsi="Courier New" w:cs="Courier New"/>
          <w:color w:val="FF0000"/>
          <w:sz w:val="16"/>
          <w:szCs w:val="15"/>
          <w:shd w:val="clear" w:color="auto" w:fill="FFFFFF"/>
          <w:lang w:eastAsia="en-GB"/>
        </w:rPr>
        <w:t>MD</w:t>
      </w:r>
      <w:proofErr w:type="gramEnd"/>
      <w:r w:rsidRPr="00EA4E5D">
        <w:rPr>
          <w:rFonts w:ascii="Courier New" w:eastAsia="Times New Roman" w:hAnsi="Courier New" w:cs="Courier New"/>
          <w:color w:val="FF0000"/>
          <w:sz w:val="16"/>
          <w:szCs w:val="15"/>
          <w:shd w:val="clear" w:color="auto" w:fill="FFFFFF"/>
          <w:lang w:eastAsia="en-GB"/>
        </w:rPr>
        <w:t>_Constraints</w:t>
      </w:r>
      <w:proofErr w:type="spellEnd"/>
      <w:r w:rsidRPr="00761542">
        <w:rPr>
          <w:rFonts w:ascii="Courier New" w:eastAsia="Times New Roman" w:hAnsi="Courier New" w:cs="Courier New"/>
          <w:color w:val="222222"/>
          <w:sz w:val="16"/>
          <w:szCs w:val="15"/>
          <w:shd w:val="clear" w:color="auto" w:fill="FFFFFF"/>
          <w:lang w:eastAsia="en-GB"/>
        </w:rPr>
        <w:t>&gt;</w:t>
      </w:r>
    </w:p>
    <w:p w:rsidR="00761542" w:rsidRDefault="00761542" w:rsidP="00761542">
      <w:pPr>
        <w:ind w:left="720"/>
        <w:rPr>
          <w:rFonts w:ascii="Courier New" w:eastAsia="Times New Roman" w:hAnsi="Courier New" w:cs="Courier New"/>
          <w:color w:val="222222"/>
          <w:sz w:val="16"/>
          <w:szCs w:val="15"/>
          <w:shd w:val="clear" w:color="auto" w:fill="FFFFFF"/>
          <w:lang w:eastAsia="en-GB"/>
        </w:rPr>
      </w:pPr>
      <w:r w:rsidRPr="00761542">
        <w:rPr>
          <w:rFonts w:ascii="Courier New" w:eastAsia="Times New Roman" w:hAnsi="Courier New" w:cs="Courier New"/>
          <w:color w:val="222222"/>
          <w:sz w:val="16"/>
          <w:szCs w:val="15"/>
          <w:shd w:val="clear" w:color="auto" w:fill="FFFFFF"/>
          <w:lang w:eastAsia="en-GB"/>
        </w:rPr>
        <w:t>&lt;/</w:t>
      </w:r>
      <w:proofErr w:type="spellStart"/>
      <w:r w:rsidRPr="00761542">
        <w:rPr>
          <w:rFonts w:ascii="Courier New" w:eastAsia="Times New Roman" w:hAnsi="Courier New" w:cs="Courier New"/>
          <w:color w:val="222222"/>
          <w:sz w:val="16"/>
          <w:szCs w:val="15"/>
          <w:shd w:val="clear" w:color="auto" w:fill="FFFFFF"/>
          <w:lang w:eastAsia="en-GB"/>
        </w:rPr>
        <w:t>gmd</w:t>
      </w:r>
      <w:proofErr w:type="gramStart"/>
      <w:r w:rsidRPr="00761542">
        <w:rPr>
          <w:rFonts w:ascii="Courier New" w:eastAsia="Times New Roman" w:hAnsi="Courier New" w:cs="Courier New"/>
          <w:color w:val="222222"/>
          <w:sz w:val="16"/>
          <w:szCs w:val="15"/>
          <w:shd w:val="clear" w:color="auto" w:fill="FFFFFF"/>
          <w:lang w:eastAsia="en-GB"/>
        </w:rPr>
        <w:t>:resourceConstraints</w:t>
      </w:r>
      <w:proofErr w:type="spellEnd"/>
      <w:proofErr w:type="gramEnd"/>
      <w:r w:rsidRPr="00761542">
        <w:rPr>
          <w:rFonts w:ascii="Courier New" w:eastAsia="Times New Roman" w:hAnsi="Courier New" w:cs="Courier New"/>
          <w:color w:val="222222"/>
          <w:sz w:val="16"/>
          <w:szCs w:val="15"/>
          <w:shd w:val="clear" w:color="auto" w:fill="FFFFFF"/>
          <w:lang w:eastAsia="en-GB"/>
        </w:rPr>
        <w:t>&gt;</w:t>
      </w:r>
    </w:p>
    <w:p w:rsidR="00D5280B" w:rsidRDefault="00D5280B" w:rsidP="00D5280B">
      <w:pPr>
        <w:ind w:left="720"/>
        <w:rPr>
          <w:rFonts w:ascii="Courier New" w:hAnsi="Courier New" w:cs="Courier New"/>
          <w:color w:val="7030A0"/>
          <w:sz w:val="16"/>
          <w:szCs w:val="16"/>
        </w:rPr>
      </w:pPr>
      <w:r>
        <w:rPr>
          <w:rFonts w:ascii="Courier New" w:hAnsi="Courier New" w:cs="Courier New"/>
          <w:color w:val="7030A0"/>
          <w:sz w:val="16"/>
          <w:szCs w:val="16"/>
        </w:rPr>
        <w:t>&lt;</w:t>
      </w:r>
      <w:proofErr w:type="spellStart"/>
      <w:proofErr w:type="gramStart"/>
      <w:r>
        <w:rPr>
          <w:rFonts w:ascii="Courier New" w:hAnsi="Courier New" w:cs="Courier New"/>
          <w:color w:val="7030A0"/>
          <w:sz w:val="16"/>
          <w:szCs w:val="16"/>
        </w:rPr>
        <w:t>gmd:</w:t>
      </w:r>
      <w:proofErr w:type="gramEnd"/>
      <w:r>
        <w:rPr>
          <w:rFonts w:ascii="Courier New" w:hAnsi="Courier New" w:cs="Courier New"/>
          <w:color w:val="7030A0"/>
          <w:sz w:val="16"/>
          <w:szCs w:val="16"/>
        </w:rPr>
        <w:t>resourceConstraints</w:t>
      </w:r>
      <w:proofErr w:type="spellEnd"/>
      <w:r>
        <w:rPr>
          <w:rFonts w:ascii="Courier New" w:hAnsi="Courier New" w:cs="Courier New"/>
          <w:color w:val="7030A0"/>
          <w:sz w:val="16"/>
          <w:szCs w:val="16"/>
        </w:rPr>
        <w:t>&gt;</w:t>
      </w:r>
    </w:p>
    <w:p w:rsidR="00D5280B" w:rsidRDefault="00D5280B" w:rsidP="00D5280B">
      <w:pPr>
        <w:ind w:left="720"/>
        <w:rPr>
          <w:rFonts w:ascii="Courier New" w:hAnsi="Courier New" w:cs="Courier New"/>
          <w:color w:val="7030A0"/>
          <w:sz w:val="16"/>
          <w:szCs w:val="16"/>
        </w:rPr>
      </w:pPr>
      <w:r>
        <w:rPr>
          <w:rFonts w:ascii="Courier New" w:hAnsi="Courier New" w:cs="Courier New"/>
          <w:color w:val="7030A0"/>
          <w:sz w:val="16"/>
          <w:szCs w:val="16"/>
        </w:rPr>
        <w:tab/>
        <w:t>&lt;</w:t>
      </w:r>
      <w:proofErr w:type="spellStart"/>
      <w:proofErr w:type="gramStart"/>
      <w:r>
        <w:rPr>
          <w:rFonts w:ascii="Courier New" w:hAnsi="Courier New" w:cs="Courier New"/>
          <w:color w:val="7030A0"/>
          <w:sz w:val="16"/>
          <w:szCs w:val="16"/>
        </w:rPr>
        <w:t>gmd:</w:t>
      </w:r>
      <w:proofErr w:type="gramEnd"/>
      <w:r>
        <w:rPr>
          <w:rFonts w:ascii="Courier New" w:hAnsi="Courier New" w:cs="Courier New"/>
          <w:color w:val="7030A0"/>
          <w:sz w:val="16"/>
          <w:szCs w:val="16"/>
        </w:rPr>
        <w:t>MD_LegalConstraints</w:t>
      </w:r>
      <w:proofErr w:type="spellEnd"/>
      <w:r>
        <w:rPr>
          <w:rFonts w:ascii="Courier New" w:hAnsi="Courier New" w:cs="Courier New"/>
          <w:color w:val="7030A0"/>
          <w:sz w:val="16"/>
          <w:szCs w:val="16"/>
        </w:rPr>
        <w:t>&gt;</w:t>
      </w:r>
    </w:p>
    <w:p w:rsidR="00D5280B" w:rsidRDefault="00D5280B" w:rsidP="00D5280B">
      <w:pPr>
        <w:ind w:left="720"/>
        <w:rPr>
          <w:rFonts w:ascii="Courier New" w:hAnsi="Courier New" w:cs="Courier New"/>
          <w:color w:val="7030A0"/>
          <w:sz w:val="16"/>
          <w:szCs w:val="16"/>
        </w:rPr>
      </w:pPr>
      <w:r>
        <w:rPr>
          <w:rFonts w:ascii="Courier New" w:hAnsi="Courier New" w:cs="Courier New"/>
          <w:color w:val="7030A0"/>
          <w:sz w:val="16"/>
          <w:szCs w:val="16"/>
        </w:rPr>
        <w:tab/>
      </w:r>
      <w:r>
        <w:rPr>
          <w:rFonts w:ascii="Courier New" w:hAnsi="Courier New" w:cs="Courier New"/>
          <w:color w:val="7030A0"/>
          <w:sz w:val="16"/>
          <w:szCs w:val="16"/>
        </w:rPr>
        <w:tab/>
        <w:t>&lt;</w:t>
      </w:r>
      <w:proofErr w:type="spellStart"/>
      <w:proofErr w:type="gramStart"/>
      <w:r>
        <w:rPr>
          <w:rFonts w:ascii="Courier New" w:hAnsi="Courier New" w:cs="Courier New"/>
          <w:color w:val="7030A0"/>
          <w:sz w:val="16"/>
          <w:szCs w:val="16"/>
        </w:rPr>
        <w:t>gmd:</w:t>
      </w:r>
      <w:proofErr w:type="gramEnd"/>
      <w:r>
        <w:rPr>
          <w:rFonts w:ascii="Courier New" w:hAnsi="Courier New" w:cs="Courier New"/>
          <w:color w:val="7030A0"/>
          <w:sz w:val="16"/>
          <w:szCs w:val="16"/>
        </w:rPr>
        <w:t>accessConstraints</w:t>
      </w:r>
      <w:proofErr w:type="spellEnd"/>
      <w:r>
        <w:rPr>
          <w:rFonts w:ascii="Courier New" w:hAnsi="Courier New" w:cs="Courier New"/>
          <w:color w:val="7030A0"/>
          <w:sz w:val="16"/>
          <w:szCs w:val="16"/>
        </w:rPr>
        <w:t>&gt;</w:t>
      </w:r>
    </w:p>
    <w:p w:rsidR="00D5280B" w:rsidRDefault="00D5280B" w:rsidP="00D5280B">
      <w:pPr>
        <w:ind w:left="2880"/>
        <w:rPr>
          <w:rFonts w:ascii="Courier New" w:hAnsi="Courier New" w:cs="Courier New"/>
          <w:color w:val="7030A0"/>
          <w:sz w:val="16"/>
          <w:szCs w:val="16"/>
        </w:rPr>
      </w:pPr>
      <w:r>
        <w:rPr>
          <w:rFonts w:ascii="Courier New" w:hAnsi="Courier New" w:cs="Courier New"/>
          <w:color w:val="7030A0"/>
          <w:sz w:val="16"/>
          <w:szCs w:val="16"/>
        </w:rPr>
        <w:t>&lt;</w:t>
      </w:r>
      <w:proofErr w:type="spellStart"/>
      <w:r>
        <w:rPr>
          <w:rFonts w:ascii="Courier New" w:hAnsi="Courier New" w:cs="Courier New"/>
          <w:color w:val="7030A0"/>
          <w:sz w:val="16"/>
          <w:szCs w:val="16"/>
        </w:rPr>
        <w:t>gmd</w:t>
      </w:r>
      <w:proofErr w:type="gramStart"/>
      <w:r>
        <w:rPr>
          <w:rFonts w:ascii="Courier New" w:hAnsi="Courier New" w:cs="Courier New"/>
          <w:color w:val="7030A0"/>
          <w:sz w:val="16"/>
          <w:szCs w:val="16"/>
        </w:rPr>
        <w:t>:MD</w:t>
      </w:r>
      <w:proofErr w:type="gramEnd"/>
      <w:r>
        <w:rPr>
          <w:rFonts w:ascii="Courier New" w:hAnsi="Courier New" w:cs="Courier New"/>
          <w:color w:val="7030A0"/>
          <w:sz w:val="16"/>
          <w:szCs w:val="16"/>
        </w:rPr>
        <w:t>_RestrictionCode</w:t>
      </w:r>
      <w:proofErr w:type="spellEnd"/>
      <w:r>
        <w:rPr>
          <w:rFonts w:ascii="Courier New" w:hAnsi="Courier New" w:cs="Courier New"/>
          <w:color w:val="7030A0"/>
          <w:sz w:val="16"/>
          <w:szCs w:val="16"/>
        </w:rPr>
        <w:t xml:space="preserve">        codeList="http://standards.iso.org/ittf/PubliclyAvailableStandards/ISO_19139_Schemas/resources/Codelist/ML_gmx</w:t>
      </w:r>
    </w:p>
    <w:p w:rsidR="00D5280B" w:rsidRDefault="00D5280B" w:rsidP="00D5280B">
      <w:pPr>
        <w:ind w:left="720"/>
        <w:rPr>
          <w:rFonts w:ascii="Courier New" w:hAnsi="Courier New" w:cs="Courier New"/>
          <w:color w:val="7030A0"/>
          <w:sz w:val="16"/>
          <w:szCs w:val="16"/>
        </w:rPr>
      </w:pPr>
      <w:r>
        <w:rPr>
          <w:rFonts w:ascii="Courier New" w:hAnsi="Courier New" w:cs="Courier New"/>
          <w:color w:val="7030A0"/>
          <w:sz w:val="16"/>
          <w:szCs w:val="16"/>
        </w:rPr>
        <w:tab/>
      </w:r>
      <w:r>
        <w:rPr>
          <w:rFonts w:ascii="Courier New" w:hAnsi="Courier New" w:cs="Courier New"/>
          <w:color w:val="7030A0"/>
          <w:sz w:val="16"/>
          <w:szCs w:val="16"/>
        </w:rPr>
        <w:tab/>
      </w:r>
      <w:r>
        <w:rPr>
          <w:rFonts w:ascii="Courier New" w:hAnsi="Courier New" w:cs="Courier New"/>
          <w:color w:val="7030A0"/>
          <w:sz w:val="16"/>
          <w:szCs w:val="16"/>
        </w:rPr>
        <w:tab/>
      </w:r>
      <w:r>
        <w:rPr>
          <w:rFonts w:ascii="Courier New" w:hAnsi="Courier New" w:cs="Courier New"/>
          <w:color w:val="7030A0"/>
          <w:sz w:val="16"/>
          <w:szCs w:val="16"/>
        </w:rPr>
        <w:tab/>
      </w:r>
      <w:proofErr w:type="spellStart"/>
      <w:r>
        <w:rPr>
          <w:rFonts w:ascii="Courier New" w:hAnsi="Courier New" w:cs="Courier New"/>
          <w:color w:val="7030A0"/>
          <w:sz w:val="16"/>
          <w:szCs w:val="16"/>
        </w:rPr>
        <w:t>Codelists.xml#MD_RestrictionCode</w:t>
      </w:r>
      <w:proofErr w:type="spellEnd"/>
      <w:r>
        <w:rPr>
          <w:rFonts w:ascii="Courier New" w:hAnsi="Courier New" w:cs="Courier New"/>
          <w:color w:val="7030A0"/>
          <w:sz w:val="16"/>
          <w:szCs w:val="16"/>
        </w:rPr>
        <w:t>"</w:t>
      </w:r>
    </w:p>
    <w:p w:rsidR="00D5280B" w:rsidRDefault="00D5280B" w:rsidP="00D5280B">
      <w:pPr>
        <w:ind w:left="720"/>
        <w:rPr>
          <w:rFonts w:ascii="Courier New" w:hAnsi="Courier New" w:cs="Courier New"/>
          <w:color w:val="7030A0"/>
          <w:sz w:val="16"/>
          <w:szCs w:val="16"/>
        </w:rPr>
      </w:pPr>
      <w:r>
        <w:rPr>
          <w:rFonts w:ascii="Courier New" w:hAnsi="Courier New" w:cs="Courier New"/>
          <w:color w:val="7030A0"/>
          <w:sz w:val="16"/>
          <w:szCs w:val="16"/>
        </w:rPr>
        <w:tab/>
      </w:r>
      <w:r>
        <w:rPr>
          <w:rFonts w:ascii="Courier New" w:hAnsi="Courier New" w:cs="Courier New"/>
          <w:color w:val="7030A0"/>
          <w:sz w:val="16"/>
          <w:szCs w:val="16"/>
        </w:rPr>
        <w:tab/>
      </w:r>
      <w:r>
        <w:rPr>
          <w:rFonts w:ascii="Courier New" w:hAnsi="Courier New" w:cs="Courier New"/>
          <w:color w:val="7030A0"/>
          <w:sz w:val="16"/>
          <w:szCs w:val="16"/>
        </w:rPr>
        <w:tab/>
      </w:r>
      <w:r>
        <w:rPr>
          <w:rFonts w:ascii="Courier New" w:hAnsi="Courier New" w:cs="Courier New"/>
          <w:color w:val="7030A0"/>
          <w:sz w:val="16"/>
          <w:szCs w:val="16"/>
        </w:rPr>
        <w:tab/>
      </w:r>
      <w:proofErr w:type="gramStart"/>
      <w:r>
        <w:rPr>
          <w:rFonts w:ascii="Courier New" w:hAnsi="Courier New" w:cs="Courier New"/>
          <w:color w:val="7030A0"/>
          <w:sz w:val="16"/>
          <w:szCs w:val="16"/>
        </w:rPr>
        <w:t>codeListValue</w:t>
      </w:r>
      <w:proofErr w:type="gramEnd"/>
      <w:r>
        <w:rPr>
          <w:rFonts w:ascii="Courier New" w:hAnsi="Courier New" w:cs="Courier New"/>
          <w:color w:val="7030A0"/>
          <w:sz w:val="16"/>
          <w:szCs w:val="16"/>
        </w:rPr>
        <w:t>="otherRestrictions"&gt;otherRestrictions&lt;/gmd:MD_RestrictionCode&gt;</w:t>
      </w:r>
    </w:p>
    <w:p w:rsidR="00D5280B" w:rsidRDefault="00D5280B" w:rsidP="00D5280B">
      <w:pPr>
        <w:ind w:left="720"/>
        <w:rPr>
          <w:rFonts w:ascii="Courier New" w:hAnsi="Courier New" w:cs="Courier New"/>
          <w:color w:val="7030A0"/>
          <w:sz w:val="16"/>
          <w:szCs w:val="16"/>
        </w:rPr>
      </w:pPr>
      <w:r>
        <w:rPr>
          <w:rFonts w:ascii="Courier New" w:hAnsi="Courier New" w:cs="Courier New"/>
          <w:color w:val="7030A0"/>
          <w:sz w:val="16"/>
          <w:szCs w:val="16"/>
        </w:rPr>
        <w:tab/>
      </w:r>
      <w:r>
        <w:rPr>
          <w:rFonts w:ascii="Courier New" w:hAnsi="Courier New" w:cs="Courier New"/>
          <w:color w:val="7030A0"/>
          <w:sz w:val="16"/>
          <w:szCs w:val="16"/>
        </w:rPr>
        <w:tab/>
        <w:t>&lt;/</w:t>
      </w:r>
      <w:proofErr w:type="spellStart"/>
      <w:r>
        <w:rPr>
          <w:rFonts w:ascii="Courier New" w:hAnsi="Courier New" w:cs="Courier New"/>
          <w:color w:val="7030A0"/>
          <w:sz w:val="16"/>
          <w:szCs w:val="16"/>
        </w:rPr>
        <w:t>gmd</w:t>
      </w:r>
      <w:proofErr w:type="gramStart"/>
      <w:r>
        <w:rPr>
          <w:rFonts w:ascii="Courier New" w:hAnsi="Courier New" w:cs="Courier New"/>
          <w:color w:val="7030A0"/>
          <w:sz w:val="16"/>
          <w:szCs w:val="16"/>
        </w:rPr>
        <w:t>:accessConstraints</w:t>
      </w:r>
      <w:proofErr w:type="spellEnd"/>
      <w:proofErr w:type="gramEnd"/>
      <w:r>
        <w:rPr>
          <w:rFonts w:ascii="Courier New" w:hAnsi="Courier New" w:cs="Courier New"/>
          <w:color w:val="7030A0"/>
          <w:sz w:val="16"/>
          <w:szCs w:val="16"/>
        </w:rPr>
        <w:t>&gt;</w:t>
      </w:r>
    </w:p>
    <w:p w:rsidR="00D5280B" w:rsidRDefault="00D5280B" w:rsidP="00D5280B">
      <w:pPr>
        <w:ind w:left="720"/>
        <w:rPr>
          <w:rFonts w:ascii="Courier New" w:hAnsi="Courier New" w:cs="Courier New"/>
          <w:color w:val="7030A0"/>
          <w:sz w:val="16"/>
          <w:szCs w:val="16"/>
        </w:rPr>
      </w:pPr>
      <w:r>
        <w:rPr>
          <w:rFonts w:ascii="Courier New" w:hAnsi="Courier New" w:cs="Courier New"/>
          <w:color w:val="7030A0"/>
          <w:sz w:val="16"/>
          <w:szCs w:val="16"/>
        </w:rPr>
        <w:tab/>
      </w:r>
      <w:r>
        <w:rPr>
          <w:rFonts w:ascii="Courier New" w:hAnsi="Courier New" w:cs="Courier New"/>
          <w:color w:val="7030A0"/>
          <w:sz w:val="16"/>
          <w:szCs w:val="16"/>
        </w:rPr>
        <w:tab/>
        <w:t>&lt;</w:t>
      </w:r>
      <w:proofErr w:type="spellStart"/>
      <w:proofErr w:type="gramStart"/>
      <w:r>
        <w:rPr>
          <w:rFonts w:ascii="Courier New" w:hAnsi="Courier New" w:cs="Courier New"/>
          <w:color w:val="7030A0"/>
          <w:sz w:val="16"/>
          <w:szCs w:val="16"/>
        </w:rPr>
        <w:t>gmd:</w:t>
      </w:r>
      <w:proofErr w:type="gramEnd"/>
      <w:r>
        <w:rPr>
          <w:rFonts w:ascii="Courier New" w:hAnsi="Courier New" w:cs="Courier New"/>
          <w:color w:val="7030A0"/>
          <w:sz w:val="16"/>
          <w:szCs w:val="16"/>
        </w:rPr>
        <w:t>otherConstraints</w:t>
      </w:r>
      <w:proofErr w:type="spellEnd"/>
      <w:r>
        <w:rPr>
          <w:rFonts w:ascii="Courier New" w:hAnsi="Courier New" w:cs="Courier New"/>
          <w:color w:val="7030A0"/>
          <w:sz w:val="16"/>
          <w:szCs w:val="16"/>
        </w:rPr>
        <w:t>&gt;</w:t>
      </w:r>
    </w:p>
    <w:p w:rsidR="00D5280B" w:rsidRDefault="00D5280B" w:rsidP="00D5280B">
      <w:pPr>
        <w:ind w:left="720"/>
        <w:rPr>
          <w:rFonts w:ascii="Courier New" w:hAnsi="Courier New" w:cs="Courier New"/>
          <w:color w:val="7030A0"/>
          <w:sz w:val="16"/>
          <w:szCs w:val="16"/>
        </w:rPr>
      </w:pPr>
      <w:r>
        <w:rPr>
          <w:rFonts w:ascii="Courier New" w:hAnsi="Courier New" w:cs="Courier New"/>
          <w:color w:val="7030A0"/>
          <w:sz w:val="16"/>
          <w:szCs w:val="16"/>
        </w:rPr>
        <w:tab/>
      </w:r>
      <w:r>
        <w:rPr>
          <w:rFonts w:ascii="Courier New" w:hAnsi="Courier New" w:cs="Courier New"/>
          <w:color w:val="7030A0"/>
          <w:sz w:val="16"/>
          <w:szCs w:val="16"/>
        </w:rPr>
        <w:tab/>
      </w:r>
      <w:r>
        <w:rPr>
          <w:rFonts w:ascii="Courier New" w:hAnsi="Courier New" w:cs="Courier New"/>
          <w:color w:val="7030A0"/>
          <w:sz w:val="16"/>
          <w:szCs w:val="16"/>
        </w:rPr>
        <w:tab/>
        <w:t>&lt;</w:t>
      </w:r>
      <w:proofErr w:type="spellStart"/>
      <w:r>
        <w:rPr>
          <w:rFonts w:ascii="Courier New" w:hAnsi="Courier New" w:cs="Courier New"/>
          <w:color w:val="7030A0"/>
          <w:sz w:val="16"/>
          <w:szCs w:val="16"/>
        </w:rPr>
        <w:t>gco</w:t>
      </w:r>
      <w:proofErr w:type="gramStart"/>
      <w:r>
        <w:rPr>
          <w:rFonts w:ascii="Courier New" w:hAnsi="Courier New" w:cs="Courier New"/>
          <w:color w:val="7030A0"/>
          <w:sz w:val="16"/>
          <w:szCs w:val="16"/>
        </w:rPr>
        <w:t>:CharacterString</w:t>
      </w:r>
      <w:proofErr w:type="spellEnd"/>
      <w:proofErr w:type="gramEnd"/>
      <w:r>
        <w:rPr>
          <w:rFonts w:ascii="Courier New" w:hAnsi="Courier New" w:cs="Courier New"/>
          <w:color w:val="7030A0"/>
          <w:sz w:val="16"/>
          <w:szCs w:val="16"/>
        </w:rPr>
        <w:t>&gt;no limitations&lt;/</w:t>
      </w:r>
      <w:proofErr w:type="spellStart"/>
      <w:r>
        <w:rPr>
          <w:rFonts w:ascii="Courier New" w:hAnsi="Courier New" w:cs="Courier New"/>
          <w:color w:val="7030A0"/>
          <w:sz w:val="16"/>
          <w:szCs w:val="16"/>
        </w:rPr>
        <w:t>gco:CharacterString</w:t>
      </w:r>
      <w:proofErr w:type="spellEnd"/>
      <w:r>
        <w:rPr>
          <w:rFonts w:ascii="Courier New" w:hAnsi="Courier New" w:cs="Courier New"/>
          <w:color w:val="7030A0"/>
          <w:sz w:val="16"/>
          <w:szCs w:val="16"/>
        </w:rPr>
        <w:t>&gt;</w:t>
      </w:r>
    </w:p>
    <w:p w:rsidR="00D5280B" w:rsidRDefault="00D5280B" w:rsidP="00D5280B">
      <w:pPr>
        <w:ind w:left="720"/>
        <w:rPr>
          <w:rFonts w:ascii="Courier New" w:hAnsi="Courier New" w:cs="Courier New"/>
          <w:color w:val="7030A0"/>
          <w:sz w:val="16"/>
          <w:szCs w:val="16"/>
        </w:rPr>
      </w:pPr>
      <w:r>
        <w:rPr>
          <w:rFonts w:ascii="Courier New" w:hAnsi="Courier New" w:cs="Courier New"/>
          <w:color w:val="7030A0"/>
          <w:sz w:val="16"/>
          <w:szCs w:val="16"/>
        </w:rPr>
        <w:tab/>
      </w:r>
      <w:r>
        <w:rPr>
          <w:rFonts w:ascii="Courier New" w:hAnsi="Courier New" w:cs="Courier New"/>
          <w:color w:val="7030A0"/>
          <w:sz w:val="16"/>
          <w:szCs w:val="16"/>
        </w:rPr>
        <w:tab/>
        <w:t>&lt;/</w:t>
      </w:r>
      <w:proofErr w:type="spellStart"/>
      <w:r>
        <w:rPr>
          <w:rFonts w:ascii="Courier New" w:hAnsi="Courier New" w:cs="Courier New"/>
          <w:color w:val="7030A0"/>
          <w:sz w:val="16"/>
          <w:szCs w:val="16"/>
        </w:rPr>
        <w:t>gmd</w:t>
      </w:r>
      <w:proofErr w:type="gramStart"/>
      <w:r>
        <w:rPr>
          <w:rFonts w:ascii="Courier New" w:hAnsi="Courier New" w:cs="Courier New"/>
          <w:color w:val="7030A0"/>
          <w:sz w:val="16"/>
          <w:szCs w:val="16"/>
        </w:rPr>
        <w:t>:otherConstraints</w:t>
      </w:r>
      <w:proofErr w:type="spellEnd"/>
      <w:proofErr w:type="gramEnd"/>
      <w:r>
        <w:rPr>
          <w:rFonts w:ascii="Courier New" w:hAnsi="Courier New" w:cs="Courier New"/>
          <w:color w:val="7030A0"/>
          <w:sz w:val="16"/>
          <w:szCs w:val="16"/>
        </w:rPr>
        <w:t>&gt;</w:t>
      </w:r>
    </w:p>
    <w:p w:rsidR="00D5280B" w:rsidRDefault="00D5280B" w:rsidP="00D5280B">
      <w:pPr>
        <w:ind w:left="720"/>
        <w:rPr>
          <w:rFonts w:ascii="Courier New" w:hAnsi="Courier New" w:cs="Courier New"/>
          <w:color w:val="7030A0"/>
          <w:sz w:val="16"/>
          <w:szCs w:val="16"/>
        </w:rPr>
      </w:pPr>
      <w:r>
        <w:rPr>
          <w:rFonts w:ascii="Courier New" w:hAnsi="Courier New" w:cs="Courier New"/>
          <w:color w:val="7030A0"/>
          <w:sz w:val="16"/>
          <w:szCs w:val="16"/>
        </w:rPr>
        <w:tab/>
        <w:t>&lt;/</w:t>
      </w:r>
      <w:proofErr w:type="spellStart"/>
      <w:r>
        <w:rPr>
          <w:rFonts w:ascii="Courier New" w:hAnsi="Courier New" w:cs="Courier New"/>
          <w:color w:val="7030A0"/>
          <w:sz w:val="16"/>
          <w:szCs w:val="16"/>
        </w:rPr>
        <w:t>gmd</w:t>
      </w:r>
      <w:proofErr w:type="gramStart"/>
      <w:r>
        <w:rPr>
          <w:rFonts w:ascii="Courier New" w:hAnsi="Courier New" w:cs="Courier New"/>
          <w:color w:val="7030A0"/>
          <w:sz w:val="16"/>
          <w:szCs w:val="16"/>
        </w:rPr>
        <w:t>:MD</w:t>
      </w:r>
      <w:proofErr w:type="gramEnd"/>
      <w:r>
        <w:rPr>
          <w:rFonts w:ascii="Courier New" w:hAnsi="Courier New" w:cs="Courier New"/>
          <w:color w:val="7030A0"/>
          <w:sz w:val="16"/>
          <w:szCs w:val="16"/>
        </w:rPr>
        <w:t>_LegalConstraints</w:t>
      </w:r>
      <w:proofErr w:type="spellEnd"/>
      <w:r>
        <w:rPr>
          <w:rFonts w:ascii="Courier New" w:hAnsi="Courier New" w:cs="Courier New"/>
          <w:color w:val="7030A0"/>
          <w:sz w:val="16"/>
          <w:szCs w:val="16"/>
        </w:rPr>
        <w:t>&gt;</w:t>
      </w:r>
    </w:p>
    <w:p w:rsidR="00D5280B" w:rsidRDefault="00D5280B" w:rsidP="00D5280B">
      <w:pPr>
        <w:ind w:left="720"/>
        <w:rPr>
          <w:rFonts w:ascii="Courier New" w:hAnsi="Courier New" w:cs="Courier New"/>
          <w:color w:val="7030A0"/>
          <w:sz w:val="16"/>
          <w:szCs w:val="16"/>
        </w:rPr>
      </w:pPr>
      <w:r>
        <w:rPr>
          <w:rFonts w:ascii="Courier New" w:hAnsi="Courier New" w:cs="Courier New"/>
          <w:color w:val="7030A0"/>
          <w:sz w:val="16"/>
          <w:szCs w:val="16"/>
        </w:rPr>
        <w:t>&lt;/</w:t>
      </w:r>
      <w:proofErr w:type="spellStart"/>
      <w:r>
        <w:rPr>
          <w:rFonts w:ascii="Courier New" w:hAnsi="Courier New" w:cs="Courier New"/>
          <w:color w:val="7030A0"/>
          <w:sz w:val="16"/>
          <w:szCs w:val="16"/>
        </w:rPr>
        <w:t>gmd</w:t>
      </w:r>
      <w:proofErr w:type="gramStart"/>
      <w:r>
        <w:rPr>
          <w:rFonts w:ascii="Courier New" w:hAnsi="Courier New" w:cs="Courier New"/>
          <w:color w:val="7030A0"/>
          <w:sz w:val="16"/>
          <w:szCs w:val="16"/>
        </w:rPr>
        <w:t>:resourceConstraints</w:t>
      </w:r>
      <w:proofErr w:type="spellEnd"/>
      <w:proofErr w:type="gramEnd"/>
      <w:r>
        <w:rPr>
          <w:rFonts w:ascii="Courier New" w:hAnsi="Courier New" w:cs="Courier New"/>
          <w:color w:val="7030A0"/>
          <w:sz w:val="16"/>
          <w:szCs w:val="16"/>
        </w:rPr>
        <w:t>&gt;</w:t>
      </w:r>
    </w:p>
    <w:p w:rsidR="00D5280B" w:rsidRDefault="00D5280B" w:rsidP="00D5280B">
      <w:pPr>
        <w:ind w:left="720"/>
        <w:rPr>
          <w:rFonts w:ascii="Courier New" w:hAnsi="Courier New" w:cs="Courier New"/>
          <w:color w:val="7030A0"/>
          <w:sz w:val="16"/>
          <w:szCs w:val="16"/>
        </w:rPr>
      </w:pPr>
    </w:p>
    <w:p w:rsidR="00D5280B" w:rsidRPr="00761542" w:rsidRDefault="00D5280B" w:rsidP="00D5280B">
      <w:pPr>
        <w:ind w:left="720"/>
        <w:rPr>
          <w:sz w:val="24"/>
        </w:rPr>
      </w:pPr>
      <w:r>
        <w:rPr>
          <w:rFonts w:ascii="Courier New" w:hAnsi="Courier New" w:cs="Courier New"/>
          <w:color w:val="7030A0"/>
          <w:sz w:val="16"/>
          <w:szCs w:val="16"/>
        </w:rPr>
        <w:t>[</w:t>
      </w:r>
      <w:proofErr w:type="gramStart"/>
      <w:r>
        <w:rPr>
          <w:rFonts w:ascii="Courier New" w:hAnsi="Courier New" w:cs="Courier New"/>
          <w:color w:val="7030A0"/>
          <w:sz w:val="16"/>
          <w:szCs w:val="16"/>
        </w:rPr>
        <w:t>added</w:t>
      </w:r>
      <w:proofErr w:type="gramEnd"/>
      <w:r>
        <w:rPr>
          <w:rFonts w:ascii="Courier New" w:hAnsi="Courier New" w:cs="Courier New"/>
          <w:color w:val="7030A0"/>
          <w:sz w:val="16"/>
          <w:szCs w:val="16"/>
        </w:rPr>
        <w:t xml:space="preserve"> the no limitations construct required by INSPIRE (source: Guillaume)]</w:t>
      </w:r>
    </w:p>
    <w:p w:rsidR="00761542" w:rsidRDefault="00761542" w:rsidP="00761542">
      <w:pPr>
        <w:ind w:left="720"/>
      </w:pPr>
    </w:p>
    <w:p w:rsidR="00761542" w:rsidRDefault="00761542" w:rsidP="00761542">
      <w:pPr>
        <w:ind w:left="720"/>
      </w:pPr>
      <w:r>
        <w:t>[</w:t>
      </w:r>
      <w:proofErr w:type="gramStart"/>
      <w:r w:rsidRPr="00761542">
        <w:rPr>
          <w:color w:val="76923C" w:themeColor="accent3" w:themeShade="BF"/>
        </w:rPr>
        <w:t>note</w:t>
      </w:r>
      <w:proofErr w:type="gramEnd"/>
      <w:r w:rsidRPr="00761542">
        <w:rPr>
          <w:color w:val="76923C" w:themeColor="accent3" w:themeShade="BF"/>
        </w:rPr>
        <w:t xml:space="preserve">: </w:t>
      </w:r>
      <w:proofErr w:type="spellStart"/>
      <w:r w:rsidRPr="00761542">
        <w:rPr>
          <w:rFonts w:ascii="Courier New" w:hAnsi="Courier New" w:cs="Courier New"/>
          <w:color w:val="76923C" w:themeColor="accent3" w:themeShade="BF"/>
          <w:sz w:val="16"/>
        </w:rPr>
        <w:t>MD_Constraints</w:t>
      </w:r>
      <w:proofErr w:type="spellEnd"/>
      <w:r w:rsidRPr="00761542">
        <w:rPr>
          <w:color w:val="76923C" w:themeColor="accent3" w:themeShade="BF"/>
          <w:sz w:val="16"/>
        </w:rPr>
        <w:t xml:space="preserve"> </w:t>
      </w:r>
      <w:r>
        <w:rPr>
          <w:color w:val="76923C" w:themeColor="accent3" w:themeShade="BF"/>
        </w:rPr>
        <w:t xml:space="preserve">used rather than </w:t>
      </w:r>
      <w:proofErr w:type="spellStart"/>
      <w:r w:rsidRPr="00761542">
        <w:rPr>
          <w:rFonts w:ascii="Courier New" w:hAnsi="Courier New" w:cs="Courier New"/>
          <w:color w:val="76923C" w:themeColor="accent3" w:themeShade="BF"/>
          <w:sz w:val="16"/>
        </w:rPr>
        <w:t>MD_LegalConstraint</w:t>
      </w:r>
      <w:proofErr w:type="spellEnd"/>
      <w:r w:rsidRPr="00761542">
        <w:rPr>
          <w:color w:val="76923C" w:themeColor="accent3" w:themeShade="BF"/>
          <w:sz w:val="16"/>
        </w:rPr>
        <w:t xml:space="preserve"> </w:t>
      </w:r>
      <w:r>
        <w:rPr>
          <w:color w:val="76923C" w:themeColor="accent3" w:themeShade="BF"/>
        </w:rPr>
        <w:t>… after all, we’re declaring NO CONSTRAINTS at all, so it’s not a LEGAL CONSTRAINT</w:t>
      </w:r>
      <w:r>
        <w:t>]</w:t>
      </w:r>
    </w:p>
    <w:p w:rsidR="00761542" w:rsidRDefault="00761542" w:rsidP="00761542">
      <w:pPr>
        <w:ind w:left="720"/>
      </w:pPr>
      <w:r>
        <w:t>[</w:t>
      </w:r>
      <w:proofErr w:type="gramStart"/>
      <w:r w:rsidRPr="00761542">
        <w:rPr>
          <w:color w:val="76923C" w:themeColor="accent3" w:themeShade="BF"/>
        </w:rPr>
        <w:t>note</w:t>
      </w:r>
      <w:proofErr w:type="gramEnd"/>
      <w:r w:rsidRPr="00761542">
        <w:rPr>
          <w:color w:val="76923C" w:themeColor="accent3" w:themeShade="BF"/>
        </w:rPr>
        <w:t>: it is recommended to explicitly state that no conditions apply</w:t>
      </w:r>
      <w:r>
        <w:t xml:space="preserve"> </w:t>
      </w:r>
      <w:r w:rsidRPr="00761542">
        <w:rPr>
          <w:color w:val="76923C" w:themeColor="accent3" w:themeShade="BF"/>
        </w:rPr>
        <w:t xml:space="preserve">– as opposed to the omission of </w:t>
      </w:r>
      <w:proofErr w:type="spellStart"/>
      <w:r w:rsidRPr="00761542">
        <w:rPr>
          <w:rFonts w:ascii="Courier New" w:hAnsi="Courier New" w:cs="Courier New"/>
          <w:color w:val="76923C" w:themeColor="accent3" w:themeShade="BF"/>
          <w:sz w:val="16"/>
        </w:rPr>
        <w:t>gmd:resourceConstraint</w:t>
      </w:r>
      <w:proofErr w:type="spellEnd"/>
      <w:r w:rsidRPr="00761542">
        <w:rPr>
          <w:color w:val="76923C" w:themeColor="accent3" w:themeShade="BF"/>
          <w:sz w:val="16"/>
        </w:rPr>
        <w:t xml:space="preserve"> </w:t>
      </w:r>
      <w:r w:rsidRPr="00761542">
        <w:rPr>
          <w:color w:val="76923C" w:themeColor="accent3" w:themeShade="BF"/>
        </w:rPr>
        <w:t>element</w:t>
      </w:r>
      <w:r>
        <w:t>]</w:t>
      </w:r>
    </w:p>
    <w:p w:rsidR="00761542" w:rsidRDefault="00761542" w:rsidP="00761542">
      <w:pPr>
        <w:ind w:left="720"/>
      </w:pPr>
    </w:p>
    <w:p w:rsidR="00761542" w:rsidRDefault="00EA4E5D" w:rsidP="00761542">
      <w:pPr>
        <w:pStyle w:val="ListParagraph"/>
        <w:numPr>
          <w:ilvl w:val="0"/>
          <w:numId w:val="1"/>
        </w:numPr>
      </w:pPr>
      <w:r>
        <w:t xml:space="preserve">EUMETSAT specific data policy on USAGE (using </w:t>
      </w:r>
      <w:proofErr w:type="spellStart"/>
      <w:r>
        <w:t>gmx:Anchor</w:t>
      </w:r>
      <w:proofErr w:type="spellEnd"/>
      <w:r>
        <w:t>)</w:t>
      </w:r>
    </w:p>
    <w:p w:rsidR="00EA4E5D" w:rsidRPr="00EA4E5D" w:rsidRDefault="00EA4E5D" w:rsidP="00EA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EA4E5D">
        <w:rPr>
          <w:rFonts w:ascii="Courier New" w:eastAsia="Times New Roman" w:hAnsi="Courier New" w:cs="Courier New"/>
          <w:color w:val="222222"/>
          <w:sz w:val="16"/>
          <w:szCs w:val="16"/>
          <w:shd w:val="clear" w:color="auto" w:fill="FFFFFF"/>
          <w:lang w:eastAsia="en-GB"/>
        </w:rPr>
        <w:t>&lt;</w:t>
      </w:r>
      <w:proofErr w:type="spellStart"/>
      <w:proofErr w:type="gramStart"/>
      <w:r w:rsidRPr="00EA4E5D">
        <w:rPr>
          <w:rFonts w:ascii="Courier New" w:eastAsia="Times New Roman" w:hAnsi="Courier New" w:cs="Courier New"/>
          <w:color w:val="222222"/>
          <w:sz w:val="16"/>
          <w:szCs w:val="16"/>
          <w:shd w:val="clear" w:color="auto" w:fill="FFFFFF"/>
          <w:lang w:eastAsia="en-GB"/>
        </w:rPr>
        <w:t>gmd:</w:t>
      </w:r>
      <w:proofErr w:type="gramEnd"/>
      <w:r w:rsidRPr="00EA4E5D">
        <w:rPr>
          <w:rFonts w:ascii="Courier New" w:eastAsia="Times New Roman" w:hAnsi="Courier New" w:cs="Courier New"/>
          <w:color w:val="222222"/>
          <w:sz w:val="16"/>
          <w:szCs w:val="16"/>
          <w:shd w:val="clear" w:color="auto" w:fill="FFFFFF"/>
          <w:lang w:eastAsia="en-GB"/>
        </w:rPr>
        <w:t>resourceConstraints</w:t>
      </w:r>
      <w:proofErr w:type="spellEnd"/>
      <w:r w:rsidRPr="00EA4E5D">
        <w:rPr>
          <w:rFonts w:ascii="Courier New" w:eastAsia="Times New Roman" w:hAnsi="Courier New" w:cs="Courier New"/>
          <w:color w:val="222222"/>
          <w:sz w:val="16"/>
          <w:szCs w:val="16"/>
          <w:shd w:val="clear" w:color="auto" w:fill="FFFFFF"/>
          <w:lang w:eastAsia="en-GB"/>
        </w:rPr>
        <w:t>&gt;</w:t>
      </w:r>
    </w:p>
    <w:p w:rsidR="00EA4E5D" w:rsidRPr="00EA4E5D" w:rsidRDefault="00EA4E5D" w:rsidP="00EA4E5D">
      <w:pPr>
        <w:ind w:left="720"/>
        <w:rPr>
          <w:rFonts w:ascii="Courier New" w:eastAsia="Times New Roman" w:hAnsi="Courier New" w:cs="Courier New"/>
          <w:color w:val="222222"/>
          <w:sz w:val="16"/>
          <w:szCs w:val="16"/>
          <w:shd w:val="clear" w:color="auto" w:fill="FFFFFF"/>
          <w:lang w:eastAsia="en-GB"/>
        </w:rPr>
      </w:pPr>
      <w:r w:rsidRPr="00EA4E5D">
        <w:rPr>
          <w:rFonts w:ascii="Courier New" w:eastAsia="Times New Roman" w:hAnsi="Courier New" w:cs="Courier New"/>
          <w:color w:val="222222"/>
          <w:sz w:val="16"/>
          <w:szCs w:val="16"/>
          <w:shd w:val="clear" w:color="auto" w:fill="FFFFFF"/>
          <w:lang w:eastAsia="en-GB"/>
        </w:rPr>
        <w:t xml:space="preserve">    &lt;</w:t>
      </w:r>
      <w:proofErr w:type="spellStart"/>
      <w:proofErr w:type="gramStart"/>
      <w:r w:rsidRPr="00EA4E5D">
        <w:rPr>
          <w:rFonts w:ascii="Courier New" w:eastAsia="Times New Roman" w:hAnsi="Courier New" w:cs="Courier New"/>
          <w:color w:val="222222"/>
          <w:sz w:val="16"/>
          <w:szCs w:val="16"/>
          <w:shd w:val="clear" w:color="auto" w:fill="FFFFFF"/>
          <w:lang w:eastAsia="en-GB"/>
        </w:rPr>
        <w:t>gmd:</w:t>
      </w:r>
      <w:proofErr w:type="gramEnd"/>
      <w:r w:rsidRPr="00EA4E5D">
        <w:rPr>
          <w:rFonts w:ascii="Courier New" w:eastAsia="Times New Roman" w:hAnsi="Courier New" w:cs="Courier New"/>
          <w:color w:val="222222"/>
          <w:sz w:val="16"/>
          <w:szCs w:val="16"/>
          <w:shd w:val="clear" w:color="auto" w:fill="FFFFFF"/>
          <w:lang w:eastAsia="en-GB"/>
        </w:rPr>
        <w:t>MD_LegalConstraints</w:t>
      </w:r>
      <w:proofErr w:type="spellEnd"/>
      <w:r w:rsidRPr="00EA4E5D">
        <w:rPr>
          <w:rFonts w:ascii="Courier New" w:eastAsia="Times New Roman" w:hAnsi="Courier New" w:cs="Courier New"/>
          <w:color w:val="222222"/>
          <w:sz w:val="16"/>
          <w:szCs w:val="16"/>
          <w:shd w:val="clear" w:color="auto" w:fill="FFFFFF"/>
          <w:lang w:eastAsia="en-GB"/>
        </w:rPr>
        <w:t>&gt;</w:t>
      </w:r>
    </w:p>
    <w:p w:rsidR="00EA4E5D" w:rsidRPr="00EA4E5D" w:rsidRDefault="00EA4E5D" w:rsidP="00EA4E5D">
      <w:pPr>
        <w:ind w:left="720"/>
        <w:rPr>
          <w:rStyle w:val="apple-style-span"/>
          <w:rFonts w:ascii="Courier New" w:hAnsi="Courier New" w:cs="Courier New"/>
          <w:color w:val="222222"/>
          <w:sz w:val="16"/>
          <w:szCs w:val="16"/>
          <w:shd w:val="clear" w:color="auto" w:fill="FFFFFF"/>
        </w:rPr>
      </w:pPr>
      <w:r w:rsidRPr="00EA4E5D">
        <w:rPr>
          <w:rFonts w:ascii="Courier New" w:eastAsia="Times New Roman" w:hAnsi="Courier New" w:cs="Courier New"/>
          <w:color w:val="222222"/>
          <w:sz w:val="16"/>
          <w:szCs w:val="16"/>
          <w:shd w:val="clear" w:color="auto" w:fill="FFFFFF"/>
          <w:lang w:eastAsia="en-GB"/>
        </w:rPr>
        <w:t xml:space="preserve">        &lt;</w:t>
      </w:r>
      <w:proofErr w:type="spellStart"/>
      <w:r w:rsidRPr="00EA4E5D">
        <w:rPr>
          <w:rFonts w:ascii="Courier New" w:eastAsia="Times New Roman" w:hAnsi="Courier New" w:cs="Courier New"/>
          <w:color w:val="222222"/>
          <w:sz w:val="16"/>
          <w:szCs w:val="16"/>
          <w:shd w:val="clear" w:color="auto" w:fill="FFFFFF"/>
          <w:lang w:eastAsia="en-GB"/>
        </w:rPr>
        <w:t>gmd</w:t>
      </w:r>
      <w:proofErr w:type="gramStart"/>
      <w:r w:rsidRPr="00EA4E5D">
        <w:rPr>
          <w:rFonts w:ascii="Courier New" w:eastAsia="Times New Roman" w:hAnsi="Courier New" w:cs="Courier New"/>
          <w:color w:val="222222"/>
          <w:sz w:val="16"/>
          <w:szCs w:val="16"/>
          <w:shd w:val="clear" w:color="auto" w:fill="FFFFFF"/>
          <w:lang w:eastAsia="en-GB"/>
        </w:rPr>
        <w:t>:useConstraints</w:t>
      </w:r>
      <w:proofErr w:type="spellEnd"/>
      <w:proofErr w:type="gramEnd"/>
      <w:r w:rsidRPr="00EA4E5D">
        <w:rPr>
          <w:rFonts w:ascii="Courier New" w:eastAsia="Times New Roman" w:hAnsi="Courier New" w:cs="Courier New"/>
          <w:color w:val="222222"/>
          <w:sz w:val="16"/>
          <w:szCs w:val="16"/>
          <w:shd w:val="clear" w:color="auto" w:fill="FFFFFF"/>
          <w:lang w:eastAsia="en-GB"/>
        </w:rPr>
        <w:t>&gt;</w:t>
      </w:r>
      <w:r w:rsidRPr="00EA4E5D">
        <w:rPr>
          <w:rFonts w:ascii="Courier New" w:eastAsia="Times New Roman" w:hAnsi="Courier New" w:cs="Courier New"/>
          <w:color w:val="222222"/>
          <w:sz w:val="16"/>
          <w:szCs w:val="16"/>
          <w:shd w:val="clear" w:color="auto" w:fill="FFFFFF"/>
          <w:lang w:eastAsia="en-GB"/>
        </w:rPr>
        <w:br/>
        <w:t xml:space="preserve">            </w:t>
      </w:r>
      <w:r w:rsidRPr="00EA4E5D">
        <w:rPr>
          <w:rStyle w:val="apple-style-span"/>
          <w:rFonts w:ascii="Courier New" w:hAnsi="Courier New" w:cs="Courier New"/>
          <w:color w:val="222222"/>
          <w:sz w:val="16"/>
          <w:szCs w:val="16"/>
          <w:shd w:val="clear" w:color="auto" w:fill="FFFFFF"/>
        </w:rPr>
        <w:t>&lt;</w:t>
      </w:r>
      <w:proofErr w:type="spellStart"/>
      <w:r w:rsidRPr="00EA4E5D">
        <w:rPr>
          <w:rStyle w:val="apple-style-span"/>
          <w:rFonts w:ascii="Courier New" w:hAnsi="Courier New" w:cs="Courier New"/>
          <w:color w:val="222222"/>
          <w:sz w:val="16"/>
          <w:szCs w:val="16"/>
          <w:shd w:val="clear" w:color="auto" w:fill="FFFFFF"/>
        </w:rPr>
        <w:t>gmd:MD_RestrictionCode</w:t>
      </w:r>
      <w:proofErr w:type="spellEnd"/>
      <w:r w:rsidRPr="00EA4E5D">
        <w:rPr>
          <w:rStyle w:val="apple-style-span"/>
          <w:rFonts w:ascii="Courier New" w:hAnsi="Courier New" w:cs="Courier New"/>
          <w:color w:val="222222"/>
          <w:sz w:val="16"/>
          <w:szCs w:val="16"/>
          <w:shd w:val="clear" w:color="auto" w:fill="FFFFFF"/>
        </w:rPr>
        <w:t xml:space="preserve"> codeList="http://standards.iso.org/ittf/PublicallyAvailableStandards/</w:t>
      </w:r>
    </w:p>
    <w:p w:rsidR="00EA4E5D" w:rsidRPr="00EA4E5D" w:rsidRDefault="00EA4E5D" w:rsidP="00EA4E5D">
      <w:pPr>
        <w:ind w:left="720"/>
        <w:rPr>
          <w:rStyle w:val="apple-style-span"/>
          <w:rFonts w:ascii="Courier New" w:hAnsi="Courier New" w:cs="Courier New"/>
          <w:color w:val="222222"/>
          <w:sz w:val="16"/>
          <w:szCs w:val="16"/>
          <w:shd w:val="clear" w:color="auto" w:fill="FFFFFF"/>
        </w:rPr>
      </w:pPr>
      <w:r w:rsidRPr="00EA4E5D">
        <w:rPr>
          <w:rStyle w:val="apple-style-span"/>
          <w:rFonts w:ascii="Courier New" w:hAnsi="Courier New" w:cs="Courier New"/>
          <w:color w:val="222222"/>
          <w:sz w:val="16"/>
          <w:szCs w:val="16"/>
          <w:shd w:val="clear" w:color="auto" w:fill="FFFFFF"/>
        </w:rPr>
        <w:t xml:space="preserve">            ISO_19139_Schemas/resources/Codelist/gmxCodelists.xml#MD_RestrictionCode"</w:t>
      </w:r>
    </w:p>
    <w:p w:rsidR="00EA4E5D" w:rsidRPr="00EA4E5D" w:rsidRDefault="00EA4E5D" w:rsidP="00EA4E5D">
      <w:pPr>
        <w:ind w:left="720"/>
        <w:rPr>
          <w:rStyle w:val="apple-style-span"/>
          <w:rFonts w:ascii="Courier New" w:hAnsi="Courier New" w:cs="Courier New"/>
          <w:color w:val="222222"/>
          <w:sz w:val="16"/>
          <w:szCs w:val="16"/>
          <w:shd w:val="clear" w:color="auto" w:fill="FFFFFF"/>
        </w:rPr>
      </w:pPr>
      <w:r w:rsidRPr="00EA4E5D">
        <w:rPr>
          <w:rStyle w:val="apple-style-span"/>
          <w:rFonts w:ascii="Courier New" w:hAnsi="Courier New" w:cs="Courier New"/>
          <w:color w:val="222222"/>
          <w:sz w:val="16"/>
          <w:szCs w:val="16"/>
          <w:shd w:val="clear" w:color="auto" w:fill="FFFFFF"/>
        </w:rPr>
        <w:t xml:space="preserve">            </w:t>
      </w:r>
      <w:proofErr w:type="gramStart"/>
      <w:r w:rsidRPr="00EA4E5D">
        <w:rPr>
          <w:rStyle w:val="apple-style-span"/>
          <w:rFonts w:ascii="Courier New" w:hAnsi="Courier New" w:cs="Courier New"/>
          <w:color w:val="222222"/>
          <w:sz w:val="16"/>
          <w:szCs w:val="16"/>
          <w:shd w:val="clear" w:color="auto" w:fill="FFFFFF"/>
        </w:rPr>
        <w:t>codeListValue</w:t>
      </w:r>
      <w:proofErr w:type="gramEnd"/>
      <w:r w:rsidRPr="00EA4E5D">
        <w:rPr>
          <w:rStyle w:val="apple-style-span"/>
          <w:rFonts w:ascii="Courier New" w:hAnsi="Courier New" w:cs="Courier New"/>
          <w:color w:val="222222"/>
          <w:sz w:val="16"/>
          <w:szCs w:val="16"/>
          <w:shd w:val="clear" w:color="auto" w:fill="FFFFFF"/>
        </w:rPr>
        <w:t>="otherRestrictions"&gt;otherRestrictions&lt;/gmd:MD_RestrictionCode&gt;</w:t>
      </w:r>
    </w:p>
    <w:p w:rsidR="00EA4E5D" w:rsidRPr="00EA4E5D" w:rsidRDefault="00EA4E5D" w:rsidP="00EA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EA4E5D">
        <w:rPr>
          <w:rFonts w:ascii="Courier New" w:eastAsia="Times New Roman" w:hAnsi="Courier New" w:cs="Courier New"/>
          <w:color w:val="222222"/>
          <w:sz w:val="16"/>
          <w:szCs w:val="16"/>
          <w:shd w:val="clear" w:color="auto" w:fill="FFFFFF"/>
          <w:lang w:eastAsia="en-GB"/>
        </w:rPr>
        <w:t xml:space="preserve">        &lt;/</w:t>
      </w:r>
      <w:proofErr w:type="spellStart"/>
      <w:r w:rsidRPr="00EA4E5D">
        <w:rPr>
          <w:rFonts w:ascii="Courier New" w:eastAsia="Times New Roman" w:hAnsi="Courier New" w:cs="Courier New"/>
          <w:color w:val="222222"/>
          <w:sz w:val="16"/>
          <w:szCs w:val="16"/>
          <w:shd w:val="clear" w:color="auto" w:fill="FFFFFF"/>
          <w:lang w:eastAsia="en-GB"/>
        </w:rPr>
        <w:t>gmd</w:t>
      </w:r>
      <w:proofErr w:type="gramStart"/>
      <w:r w:rsidRPr="00EA4E5D">
        <w:rPr>
          <w:rFonts w:ascii="Courier New" w:eastAsia="Times New Roman" w:hAnsi="Courier New" w:cs="Courier New"/>
          <w:color w:val="222222"/>
          <w:sz w:val="16"/>
          <w:szCs w:val="16"/>
          <w:shd w:val="clear" w:color="auto" w:fill="FFFFFF"/>
          <w:lang w:eastAsia="en-GB"/>
        </w:rPr>
        <w:t>:useConstraints</w:t>
      </w:r>
      <w:proofErr w:type="spellEnd"/>
      <w:proofErr w:type="gramEnd"/>
      <w:r w:rsidRPr="00EA4E5D">
        <w:rPr>
          <w:rFonts w:ascii="Courier New" w:eastAsia="Times New Roman" w:hAnsi="Courier New" w:cs="Courier New"/>
          <w:color w:val="222222"/>
          <w:sz w:val="16"/>
          <w:szCs w:val="16"/>
          <w:shd w:val="clear" w:color="auto" w:fill="FFFFFF"/>
          <w:lang w:eastAsia="en-GB"/>
        </w:rPr>
        <w:t>&gt;</w:t>
      </w:r>
    </w:p>
    <w:p w:rsidR="00EA4E5D" w:rsidRDefault="00EA4E5D" w:rsidP="00EA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EA4E5D">
        <w:rPr>
          <w:rFonts w:ascii="Courier New" w:eastAsia="Times New Roman" w:hAnsi="Courier New" w:cs="Courier New"/>
          <w:color w:val="222222"/>
          <w:sz w:val="16"/>
          <w:szCs w:val="16"/>
          <w:shd w:val="clear" w:color="auto" w:fill="FFFFFF"/>
          <w:lang w:eastAsia="en-GB"/>
        </w:rPr>
        <w:t xml:space="preserve">        &lt;</w:t>
      </w:r>
      <w:proofErr w:type="spellStart"/>
      <w:r w:rsidRPr="00EA4E5D">
        <w:rPr>
          <w:rFonts w:ascii="Courier New" w:eastAsia="Times New Roman" w:hAnsi="Courier New" w:cs="Courier New"/>
          <w:color w:val="222222"/>
          <w:sz w:val="16"/>
          <w:szCs w:val="16"/>
          <w:shd w:val="clear" w:color="auto" w:fill="FFFFFF"/>
          <w:lang w:eastAsia="en-GB"/>
        </w:rPr>
        <w:t>gmd</w:t>
      </w:r>
      <w:proofErr w:type="gramStart"/>
      <w:r w:rsidRPr="00EA4E5D">
        <w:rPr>
          <w:rFonts w:ascii="Courier New" w:eastAsia="Times New Roman" w:hAnsi="Courier New" w:cs="Courier New"/>
          <w:color w:val="222222"/>
          <w:sz w:val="16"/>
          <w:szCs w:val="16"/>
          <w:shd w:val="clear" w:color="auto" w:fill="FFFFFF"/>
          <w:lang w:eastAsia="en-GB"/>
        </w:rPr>
        <w:t>:otherConstraints</w:t>
      </w:r>
      <w:proofErr w:type="spellEnd"/>
      <w:proofErr w:type="gramEnd"/>
      <w:r w:rsidRPr="00EA4E5D">
        <w:rPr>
          <w:rFonts w:ascii="Courier New" w:eastAsia="Times New Roman" w:hAnsi="Courier New" w:cs="Courier New"/>
          <w:color w:val="222222"/>
          <w:sz w:val="16"/>
          <w:szCs w:val="16"/>
          <w:shd w:val="clear" w:color="auto" w:fill="FFFFFF"/>
          <w:lang w:eastAsia="en-GB"/>
        </w:rPr>
        <w:t>&gt;</w:t>
      </w:r>
      <w:r w:rsidRPr="00EA4E5D">
        <w:rPr>
          <w:rFonts w:ascii="Courier New" w:eastAsia="Times New Roman" w:hAnsi="Courier New" w:cs="Courier New"/>
          <w:color w:val="222222"/>
          <w:sz w:val="16"/>
          <w:szCs w:val="16"/>
          <w:shd w:val="clear" w:color="auto" w:fill="FFFFFF"/>
          <w:lang w:eastAsia="en-GB"/>
        </w:rPr>
        <w:br/>
        <w:t xml:space="preserve">            &lt;</w:t>
      </w:r>
      <w:proofErr w:type="spellStart"/>
      <w:r w:rsidRPr="00EA4E5D">
        <w:rPr>
          <w:rFonts w:ascii="Courier New" w:eastAsia="Times New Roman" w:hAnsi="Courier New" w:cs="Courier New"/>
          <w:color w:val="222222"/>
          <w:sz w:val="16"/>
          <w:szCs w:val="16"/>
          <w:shd w:val="clear" w:color="auto" w:fill="FFFFFF"/>
          <w:lang w:eastAsia="en-GB"/>
        </w:rPr>
        <w:t>gmx:Anchor</w:t>
      </w:r>
      <w:proofErr w:type="spellEnd"/>
      <w:r w:rsidRPr="00EA4E5D">
        <w:rPr>
          <w:rFonts w:ascii="Courier New" w:eastAsia="Times New Roman" w:hAnsi="Courier New" w:cs="Courier New"/>
          <w:color w:val="222222"/>
          <w:sz w:val="16"/>
          <w:szCs w:val="16"/>
          <w:shd w:val="clear" w:color="auto" w:fill="FFFFFF"/>
          <w:lang w:eastAsia="en-GB"/>
        </w:rPr>
        <w:t xml:space="preserve"> xlink:href="</w:t>
      </w:r>
      <w:hyperlink r:id="rId18" w:tgtFrame="_blank" w:history="1">
        <w:r w:rsidRPr="00EA4E5D">
          <w:rPr>
            <w:rStyle w:val="Hyperlink"/>
            <w:rFonts w:ascii="Courier New" w:hAnsi="Courier New" w:cs="Courier New"/>
            <w:color w:val="2200CC"/>
            <w:sz w:val="16"/>
            <w:szCs w:val="16"/>
            <w:shd w:val="clear" w:color="auto" w:fill="FFFFFF"/>
          </w:rPr>
          <w:t>http://www.eumetsat.int/Home/Main/DataAccess/EOPortal/SP_2010032384655495</w:t>
        </w:r>
      </w:hyperlink>
      <w:r w:rsidRPr="00EA4E5D">
        <w:rPr>
          <w:rFonts w:ascii="Courier New" w:eastAsia="Times New Roman" w:hAnsi="Courier New" w:cs="Courier New"/>
          <w:color w:val="222222"/>
          <w:sz w:val="16"/>
          <w:szCs w:val="16"/>
          <w:shd w:val="clear" w:color="auto" w:fill="FFFFFF"/>
          <w:lang w:eastAsia="en-GB"/>
        </w:rPr>
        <w:t>"&gt;</w:t>
      </w:r>
    </w:p>
    <w:p w:rsidR="00EA4E5D" w:rsidRPr="00EA4E5D" w:rsidRDefault="00EA4E5D" w:rsidP="00EA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Pr>
          <w:rFonts w:ascii="Courier New" w:eastAsia="Times New Roman" w:hAnsi="Courier New" w:cs="Courier New"/>
          <w:color w:val="222222"/>
          <w:sz w:val="16"/>
          <w:szCs w:val="16"/>
          <w:shd w:val="clear" w:color="auto" w:fill="FFFFFF"/>
          <w:lang w:eastAsia="en-GB"/>
        </w:rPr>
        <w:t xml:space="preserve">            </w:t>
      </w:r>
      <w:r>
        <w:rPr>
          <w:rStyle w:val="apple-style-span"/>
          <w:rFonts w:ascii="Courier New" w:hAnsi="Courier New" w:cs="Courier New"/>
          <w:color w:val="000080"/>
          <w:sz w:val="18"/>
          <w:szCs w:val="18"/>
          <w:shd w:val="clear" w:color="auto" w:fill="FFFFFF"/>
        </w:rPr>
        <w:t>Access to EUMETSAT Near Real-time Data Services</w:t>
      </w:r>
      <w:r w:rsidRPr="00EA4E5D">
        <w:rPr>
          <w:rFonts w:ascii="Courier New" w:eastAsia="Times New Roman" w:hAnsi="Courier New" w:cs="Courier New"/>
          <w:color w:val="222222"/>
          <w:sz w:val="16"/>
          <w:szCs w:val="16"/>
          <w:shd w:val="clear" w:color="auto" w:fill="FFFFFF"/>
          <w:lang w:eastAsia="en-GB"/>
        </w:rPr>
        <w:t>&lt;/</w:t>
      </w:r>
      <w:proofErr w:type="spellStart"/>
      <w:r w:rsidRPr="00EA4E5D">
        <w:rPr>
          <w:rFonts w:ascii="Courier New" w:eastAsia="Times New Roman" w:hAnsi="Courier New" w:cs="Courier New"/>
          <w:color w:val="222222"/>
          <w:sz w:val="16"/>
          <w:szCs w:val="16"/>
          <w:shd w:val="clear" w:color="auto" w:fill="FFFFFF"/>
          <w:lang w:eastAsia="en-GB"/>
        </w:rPr>
        <w:t>gmx</w:t>
      </w:r>
      <w:proofErr w:type="gramStart"/>
      <w:r w:rsidRPr="00EA4E5D">
        <w:rPr>
          <w:rFonts w:ascii="Courier New" w:eastAsia="Times New Roman" w:hAnsi="Courier New" w:cs="Courier New"/>
          <w:color w:val="222222"/>
          <w:sz w:val="16"/>
          <w:szCs w:val="16"/>
          <w:shd w:val="clear" w:color="auto" w:fill="FFFFFF"/>
          <w:lang w:eastAsia="en-GB"/>
        </w:rPr>
        <w:t>:Anchor</w:t>
      </w:r>
      <w:proofErr w:type="spellEnd"/>
      <w:proofErr w:type="gramEnd"/>
      <w:r w:rsidRPr="00EA4E5D">
        <w:rPr>
          <w:rFonts w:ascii="Courier New" w:eastAsia="Times New Roman" w:hAnsi="Courier New" w:cs="Courier New"/>
          <w:color w:val="222222"/>
          <w:sz w:val="16"/>
          <w:szCs w:val="16"/>
          <w:shd w:val="clear" w:color="auto" w:fill="FFFFFF"/>
          <w:lang w:eastAsia="en-GB"/>
        </w:rPr>
        <w:t>&gt;</w:t>
      </w:r>
    </w:p>
    <w:p w:rsidR="00EA4E5D" w:rsidRPr="00EA4E5D" w:rsidRDefault="00EA4E5D" w:rsidP="00EA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EA4E5D">
        <w:rPr>
          <w:rFonts w:ascii="Courier New" w:eastAsia="Times New Roman" w:hAnsi="Courier New" w:cs="Courier New"/>
          <w:color w:val="222222"/>
          <w:sz w:val="16"/>
          <w:szCs w:val="16"/>
          <w:shd w:val="clear" w:color="auto" w:fill="FFFFFF"/>
          <w:lang w:eastAsia="en-GB"/>
        </w:rPr>
        <w:t xml:space="preserve">        &lt;/</w:t>
      </w:r>
      <w:proofErr w:type="spellStart"/>
      <w:r w:rsidRPr="00EA4E5D">
        <w:rPr>
          <w:rFonts w:ascii="Courier New" w:eastAsia="Times New Roman" w:hAnsi="Courier New" w:cs="Courier New"/>
          <w:color w:val="222222"/>
          <w:sz w:val="16"/>
          <w:szCs w:val="16"/>
          <w:shd w:val="clear" w:color="auto" w:fill="FFFFFF"/>
          <w:lang w:eastAsia="en-GB"/>
        </w:rPr>
        <w:t>gmd</w:t>
      </w:r>
      <w:proofErr w:type="gramStart"/>
      <w:r w:rsidRPr="00EA4E5D">
        <w:rPr>
          <w:rFonts w:ascii="Courier New" w:eastAsia="Times New Roman" w:hAnsi="Courier New" w:cs="Courier New"/>
          <w:color w:val="222222"/>
          <w:sz w:val="16"/>
          <w:szCs w:val="16"/>
          <w:shd w:val="clear" w:color="auto" w:fill="FFFFFF"/>
          <w:lang w:eastAsia="en-GB"/>
        </w:rPr>
        <w:t>:otherConstraints</w:t>
      </w:r>
      <w:proofErr w:type="spellEnd"/>
      <w:proofErr w:type="gramEnd"/>
      <w:r w:rsidRPr="00EA4E5D">
        <w:rPr>
          <w:rFonts w:ascii="Courier New" w:eastAsia="Times New Roman" w:hAnsi="Courier New" w:cs="Courier New"/>
          <w:color w:val="222222"/>
          <w:sz w:val="16"/>
          <w:szCs w:val="16"/>
          <w:shd w:val="clear" w:color="auto" w:fill="FFFFFF"/>
          <w:lang w:eastAsia="en-GB"/>
        </w:rPr>
        <w:t>&gt;</w:t>
      </w:r>
    </w:p>
    <w:p w:rsidR="00EA4E5D" w:rsidRPr="00EA4E5D" w:rsidRDefault="00EA4E5D" w:rsidP="00EA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EA4E5D">
        <w:rPr>
          <w:rFonts w:ascii="Courier New" w:eastAsia="Times New Roman" w:hAnsi="Courier New" w:cs="Courier New"/>
          <w:color w:val="222222"/>
          <w:sz w:val="16"/>
          <w:szCs w:val="16"/>
          <w:shd w:val="clear" w:color="auto" w:fill="FFFFFF"/>
          <w:lang w:eastAsia="en-GB"/>
        </w:rPr>
        <w:t xml:space="preserve">    &lt;/</w:t>
      </w:r>
      <w:proofErr w:type="spellStart"/>
      <w:r w:rsidRPr="00EA4E5D">
        <w:rPr>
          <w:rFonts w:ascii="Courier New" w:eastAsia="Times New Roman" w:hAnsi="Courier New" w:cs="Courier New"/>
          <w:color w:val="222222"/>
          <w:sz w:val="16"/>
          <w:szCs w:val="16"/>
          <w:shd w:val="clear" w:color="auto" w:fill="FFFFFF"/>
          <w:lang w:eastAsia="en-GB"/>
        </w:rPr>
        <w:t>gmd</w:t>
      </w:r>
      <w:proofErr w:type="gramStart"/>
      <w:r w:rsidRPr="00EA4E5D">
        <w:rPr>
          <w:rFonts w:ascii="Courier New" w:eastAsia="Times New Roman" w:hAnsi="Courier New" w:cs="Courier New"/>
          <w:color w:val="222222"/>
          <w:sz w:val="16"/>
          <w:szCs w:val="16"/>
          <w:shd w:val="clear" w:color="auto" w:fill="FFFFFF"/>
          <w:lang w:eastAsia="en-GB"/>
        </w:rPr>
        <w:t>:MD</w:t>
      </w:r>
      <w:proofErr w:type="gramEnd"/>
      <w:r w:rsidRPr="00EA4E5D">
        <w:rPr>
          <w:rFonts w:ascii="Courier New" w:eastAsia="Times New Roman" w:hAnsi="Courier New" w:cs="Courier New"/>
          <w:color w:val="222222"/>
          <w:sz w:val="16"/>
          <w:szCs w:val="16"/>
          <w:shd w:val="clear" w:color="auto" w:fill="FFFFFF"/>
          <w:lang w:eastAsia="en-GB"/>
        </w:rPr>
        <w:t>_LegalConstraints</w:t>
      </w:r>
      <w:proofErr w:type="spellEnd"/>
      <w:r w:rsidRPr="00EA4E5D">
        <w:rPr>
          <w:rFonts w:ascii="Courier New" w:eastAsia="Times New Roman" w:hAnsi="Courier New" w:cs="Courier New"/>
          <w:color w:val="222222"/>
          <w:sz w:val="16"/>
          <w:szCs w:val="16"/>
          <w:shd w:val="clear" w:color="auto" w:fill="FFFFFF"/>
          <w:lang w:eastAsia="en-GB"/>
        </w:rPr>
        <w:t>&gt;</w:t>
      </w:r>
    </w:p>
    <w:p w:rsidR="00EA4E5D" w:rsidRDefault="00EA4E5D" w:rsidP="00EA4E5D">
      <w:pPr>
        <w:ind w:left="720"/>
      </w:pPr>
      <w:r w:rsidRPr="00EA4E5D">
        <w:rPr>
          <w:rFonts w:ascii="Courier New" w:eastAsia="Times New Roman" w:hAnsi="Courier New" w:cs="Courier New"/>
          <w:color w:val="222222"/>
          <w:sz w:val="16"/>
          <w:szCs w:val="16"/>
          <w:shd w:val="clear" w:color="auto" w:fill="FFFFFF"/>
          <w:lang w:eastAsia="en-GB"/>
        </w:rPr>
        <w:t>&lt;/</w:t>
      </w:r>
      <w:proofErr w:type="spellStart"/>
      <w:r w:rsidRPr="00EA4E5D">
        <w:rPr>
          <w:rFonts w:ascii="Courier New" w:eastAsia="Times New Roman" w:hAnsi="Courier New" w:cs="Courier New"/>
          <w:color w:val="222222"/>
          <w:sz w:val="16"/>
          <w:szCs w:val="16"/>
          <w:shd w:val="clear" w:color="auto" w:fill="FFFFFF"/>
          <w:lang w:eastAsia="en-GB"/>
        </w:rPr>
        <w:t>gmd</w:t>
      </w:r>
      <w:proofErr w:type="gramStart"/>
      <w:r w:rsidRPr="00EA4E5D">
        <w:rPr>
          <w:rFonts w:ascii="Courier New" w:eastAsia="Times New Roman" w:hAnsi="Courier New" w:cs="Courier New"/>
          <w:color w:val="222222"/>
          <w:sz w:val="16"/>
          <w:szCs w:val="16"/>
          <w:shd w:val="clear" w:color="auto" w:fill="FFFFFF"/>
          <w:lang w:eastAsia="en-GB"/>
        </w:rPr>
        <w:t>:resourceConstraints</w:t>
      </w:r>
      <w:proofErr w:type="spellEnd"/>
      <w:proofErr w:type="gramEnd"/>
      <w:r w:rsidRPr="00EA4E5D">
        <w:rPr>
          <w:rFonts w:ascii="Courier New" w:eastAsia="Times New Roman" w:hAnsi="Courier New" w:cs="Courier New"/>
          <w:color w:val="222222"/>
          <w:sz w:val="16"/>
          <w:szCs w:val="16"/>
          <w:shd w:val="clear" w:color="auto" w:fill="FFFFFF"/>
          <w:lang w:eastAsia="en-GB"/>
        </w:rPr>
        <w:t>&gt;</w:t>
      </w:r>
    </w:p>
    <w:p w:rsidR="00EA4E5D" w:rsidRDefault="00EA4E5D" w:rsidP="00EA4E5D">
      <w:pPr>
        <w:pStyle w:val="ListParagraph"/>
      </w:pPr>
    </w:p>
    <w:p w:rsidR="00EA4E5D" w:rsidRDefault="00EA4E5D" w:rsidP="00761542">
      <w:pPr>
        <w:pStyle w:val="ListParagraph"/>
        <w:numPr>
          <w:ilvl w:val="0"/>
          <w:numId w:val="1"/>
        </w:numPr>
      </w:pPr>
      <w:r>
        <w:t xml:space="preserve">EUMETSAT specific data policy on USAGE (using </w:t>
      </w:r>
      <w:proofErr w:type="spellStart"/>
      <w:r>
        <w:t>gco:CharacterString</w:t>
      </w:r>
      <w:proofErr w:type="spellEnd"/>
      <w:r>
        <w:t xml:space="preserve"> and URI in free-text)</w:t>
      </w:r>
    </w:p>
    <w:p w:rsidR="00EA4E5D" w:rsidRPr="00EA4E5D" w:rsidRDefault="00EA4E5D" w:rsidP="00EA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EA4E5D">
        <w:rPr>
          <w:rFonts w:ascii="Courier New" w:eastAsia="Times New Roman" w:hAnsi="Courier New" w:cs="Courier New"/>
          <w:color w:val="222222"/>
          <w:sz w:val="16"/>
          <w:szCs w:val="16"/>
          <w:shd w:val="clear" w:color="auto" w:fill="FFFFFF"/>
          <w:lang w:eastAsia="en-GB"/>
        </w:rPr>
        <w:lastRenderedPageBreak/>
        <w:t>&lt;</w:t>
      </w:r>
      <w:proofErr w:type="spellStart"/>
      <w:proofErr w:type="gramStart"/>
      <w:r w:rsidRPr="00EA4E5D">
        <w:rPr>
          <w:rFonts w:ascii="Courier New" w:eastAsia="Times New Roman" w:hAnsi="Courier New" w:cs="Courier New"/>
          <w:color w:val="222222"/>
          <w:sz w:val="16"/>
          <w:szCs w:val="16"/>
          <w:shd w:val="clear" w:color="auto" w:fill="FFFFFF"/>
          <w:lang w:eastAsia="en-GB"/>
        </w:rPr>
        <w:t>gmd:</w:t>
      </w:r>
      <w:proofErr w:type="gramEnd"/>
      <w:r w:rsidRPr="00EA4E5D">
        <w:rPr>
          <w:rFonts w:ascii="Courier New" w:eastAsia="Times New Roman" w:hAnsi="Courier New" w:cs="Courier New"/>
          <w:color w:val="222222"/>
          <w:sz w:val="16"/>
          <w:szCs w:val="16"/>
          <w:shd w:val="clear" w:color="auto" w:fill="FFFFFF"/>
          <w:lang w:eastAsia="en-GB"/>
        </w:rPr>
        <w:t>resourceConstraints</w:t>
      </w:r>
      <w:proofErr w:type="spellEnd"/>
      <w:r w:rsidRPr="00EA4E5D">
        <w:rPr>
          <w:rFonts w:ascii="Courier New" w:eastAsia="Times New Roman" w:hAnsi="Courier New" w:cs="Courier New"/>
          <w:color w:val="222222"/>
          <w:sz w:val="16"/>
          <w:szCs w:val="16"/>
          <w:shd w:val="clear" w:color="auto" w:fill="FFFFFF"/>
          <w:lang w:eastAsia="en-GB"/>
        </w:rPr>
        <w:t>&gt;</w:t>
      </w:r>
    </w:p>
    <w:p w:rsidR="00EA4E5D" w:rsidRPr="00EA4E5D" w:rsidRDefault="00EA4E5D" w:rsidP="00EA4E5D">
      <w:pPr>
        <w:ind w:left="720"/>
        <w:rPr>
          <w:rFonts w:ascii="Courier New" w:eastAsia="Times New Roman" w:hAnsi="Courier New" w:cs="Courier New"/>
          <w:color w:val="222222"/>
          <w:sz w:val="16"/>
          <w:szCs w:val="16"/>
          <w:shd w:val="clear" w:color="auto" w:fill="FFFFFF"/>
          <w:lang w:eastAsia="en-GB"/>
        </w:rPr>
      </w:pPr>
      <w:r w:rsidRPr="00EA4E5D">
        <w:rPr>
          <w:rFonts w:ascii="Courier New" w:eastAsia="Times New Roman" w:hAnsi="Courier New" w:cs="Courier New"/>
          <w:color w:val="222222"/>
          <w:sz w:val="16"/>
          <w:szCs w:val="16"/>
          <w:shd w:val="clear" w:color="auto" w:fill="FFFFFF"/>
          <w:lang w:eastAsia="en-GB"/>
        </w:rPr>
        <w:t xml:space="preserve">    &lt;</w:t>
      </w:r>
      <w:proofErr w:type="spellStart"/>
      <w:proofErr w:type="gramStart"/>
      <w:r w:rsidRPr="00EA4E5D">
        <w:rPr>
          <w:rFonts w:ascii="Courier New" w:eastAsia="Times New Roman" w:hAnsi="Courier New" w:cs="Courier New"/>
          <w:color w:val="222222"/>
          <w:sz w:val="16"/>
          <w:szCs w:val="16"/>
          <w:shd w:val="clear" w:color="auto" w:fill="FFFFFF"/>
          <w:lang w:eastAsia="en-GB"/>
        </w:rPr>
        <w:t>gmd:</w:t>
      </w:r>
      <w:proofErr w:type="gramEnd"/>
      <w:r w:rsidRPr="00EA4E5D">
        <w:rPr>
          <w:rFonts w:ascii="Courier New" w:eastAsia="Times New Roman" w:hAnsi="Courier New" w:cs="Courier New"/>
          <w:color w:val="222222"/>
          <w:sz w:val="16"/>
          <w:szCs w:val="16"/>
          <w:shd w:val="clear" w:color="auto" w:fill="FFFFFF"/>
          <w:lang w:eastAsia="en-GB"/>
        </w:rPr>
        <w:t>MD_LegalConstraints</w:t>
      </w:r>
      <w:proofErr w:type="spellEnd"/>
      <w:r w:rsidRPr="00EA4E5D">
        <w:rPr>
          <w:rFonts w:ascii="Courier New" w:eastAsia="Times New Roman" w:hAnsi="Courier New" w:cs="Courier New"/>
          <w:color w:val="222222"/>
          <w:sz w:val="16"/>
          <w:szCs w:val="16"/>
          <w:shd w:val="clear" w:color="auto" w:fill="FFFFFF"/>
          <w:lang w:eastAsia="en-GB"/>
        </w:rPr>
        <w:t>&gt;</w:t>
      </w:r>
    </w:p>
    <w:p w:rsidR="00EA4E5D" w:rsidRPr="00EA4E5D" w:rsidRDefault="00EA4E5D" w:rsidP="00EA4E5D">
      <w:pPr>
        <w:ind w:left="720"/>
        <w:rPr>
          <w:rStyle w:val="apple-style-span"/>
          <w:rFonts w:ascii="Courier New" w:hAnsi="Courier New" w:cs="Courier New"/>
          <w:color w:val="222222"/>
          <w:sz w:val="16"/>
          <w:szCs w:val="16"/>
          <w:shd w:val="clear" w:color="auto" w:fill="FFFFFF"/>
        </w:rPr>
      </w:pPr>
      <w:r w:rsidRPr="00EA4E5D">
        <w:rPr>
          <w:rFonts w:ascii="Courier New" w:eastAsia="Times New Roman" w:hAnsi="Courier New" w:cs="Courier New"/>
          <w:color w:val="222222"/>
          <w:sz w:val="16"/>
          <w:szCs w:val="16"/>
          <w:shd w:val="clear" w:color="auto" w:fill="FFFFFF"/>
          <w:lang w:eastAsia="en-GB"/>
        </w:rPr>
        <w:t xml:space="preserve">        &lt;</w:t>
      </w:r>
      <w:proofErr w:type="spellStart"/>
      <w:r w:rsidRPr="00EA4E5D">
        <w:rPr>
          <w:rFonts w:ascii="Courier New" w:eastAsia="Times New Roman" w:hAnsi="Courier New" w:cs="Courier New"/>
          <w:color w:val="222222"/>
          <w:sz w:val="16"/>
          <w:szCs w:val="16"/>
          <w:shd w:val="clear" w:color="auto" w:fill="FFFFFF"/>
          <w:lang w:eastAsia="en-GB"/>
        </w:rPr>
        <w:t>gmd</w:t>
      </w:r>
      <w:proofErr w:type="gramStart"/>
      <w:r w:rsidRPr="00EA4E5D">
        <w:rPr>
          <w:rFonts w:ascii="Courier New" w:eastAsia="Times New Roman" w:hAnsi="Courier New" w:cs="Courier New"/>
          <w:color w:val="222222"/>
          <w:sz w:val="16"/>
          <w:szCs w:val="16"/>
          <w:shd w:val="clear" w:color="auto" w:fill="FFFFFF"/>
          <w:lang w:eastAsia="en-GB"/>
        </w:rPr>
        <w:t>:useConstraints</w:t>
      </w:r>
      <w:proofErr w:type="spellEnd"/>
      <w:proofErr w:type="gramEnd"/>
      <w:r w:rsidRPr="00EA4E5D">
        <w:rPr>
          <w:rFonts w:ascii="Courier New" w:eastAsia="Times New Roman" w:hAnsi="Courier New" w:cs="Courier New"/>
          <w:color w:val="222222"/>
          <w:sz w:val="16"/>
          <w:szCs w:val="16"/>
          <w:shd w:val="clear" w:color="auto" w:fill="FFFFFF"/>
          <w:lang w:eastAsia="en-GB"/>
        </w:rPr>
        <w:t>&gt;</w:t>
      </w:r>
      <w:r w:rsidRPr="00EA4E5D">
        <w:rPr>
          <w:rFonts w:ascii="Courier New" w:eastAsia="Times New Roman" w:hAnsi="Courier New" w:cs="Courier New"/>
          <w:color w:val="222222"/>
          <w:sz w:val="16"/>
          <w:szCs w:val="16"/>
          <w:shd w:val="clear" w:color="auto" w:fill="FFFFFF"/>
          <w:lang w:eastAsia="en-GB"/>
        </w:rPr>
        <w:br/>
        <w:t xml:space="preserve">            </w:t>
      </w:r>
      <w:r w:rsidRPr="00EA4E5D">
        <w:rPr>
          <w:rStyle w:val="apple-style-span"/>
          <w:rFonts w:ascii="Courier New" w:hAnsi="Courier New" w:cs="Courier New"/>
          <w:color w:val="222222"/>
          <w:sz w:val="16"/>
          <w:szCs w:val="16"/>
          <w:shd w:val="clear" w:color="auto" w:fill="FFFFFF"/>
        </w:rPr>
        <w:t>&lt;</w:t>
      </w:r>
      <w:proofErr w:type="spellStart"/>
      <w:r w:rsidRPr="00EA4E5D">
        <w:rPr>
          <w:rStyle w:val="apple-style-span"/>
          <w:rFonts w:ascii="Courier New" w:hAnsi="Courier New" w:cs="Courier New"/>
          <w:color w:val="222222"/>
          <w:sz w:val="16"/>
          <w:szCs w:val="16"/>
          <w:shd w:val="clear" w:color="auto" w:fill="FFFFFF"/>
        </w:rPr>
        <w:t>gmd:MD_RestrictionCode</w:t>
      </w:r>
      <w:proofErr w:type="spellEnd"/>
      <w:r w:rsidRPr="00EA4E5D">
        <w:rPr>
          <w:rStyle w:val="apple-style-span"/>
          <w:rFonts w:ascii="Courier New" w:hAnsi="Courier New" w:cs="Courier New"/>
          <w:color w:val="222222"/>
          <w:sz w:val="16"/>
          <w:szCs w:val="16"/>
          <w:shd w:val="clear" w:color="auto" w:fill="FFFFFF"/>
        </w:rPr>
        <w:t xml:space="preserve"> codeList="http://standards.iso.org/ittf/PublicallyAvailableStandards/</w:t>
      </w:r>
    </w:p>
    <w:p w:rsidR="00EA4E5D" w:rsidRPr="00EA4E5D" w:rsidRDefault="00EA4E5D" w:rsidP="00EA4E5D">
      <w:pPr>
        <w:ind w:left="720"/>
        <w:rPr>
          <w:rStyle w:val="apple-style-span"/>
          <w:rFonts w:ascii="Courier New" w:hAnsi="Courier New" w:cs="Courier New"/>
          <w:color w:val="222222"/>
          <w:sz w:val="16"/>
          <w:szCs w:val="16"/>
          <w:shd w:val="clear" w:color="auto" w:fill="FFFFFF"/>
        </w:rPr>
      </w:pPr>
      <w:r w:rsidRPr="00EA4E5D">
        <w:rPr>
          <w:rStyle w:val="apple-style-span"/>
          <w:rFonts w:ascii="Courier New" w:hAnsi="Courier New" w:cs="Courier New"/>
          <w:color w:val="222222"/>
          <w:sz w:val="16"/>
          <w:szCs w:val="16"/>
          <w:shd w:val="clear" w:color="auto" w:fill="FFFFFF"/>
        </w:rPr>
        <w:t xml:space="preserve">            ISO_19139_Schemas/resources/Codelist/gmxCodelists.xml#MD_RestrictionCode"</w:t>
      </w:r>
    </w:p>
    <w:p w:rsidR="00EA4E5D" w:rsidRPr="00EA4E5D" w:rsidRDefault="00EA4E5D" w:rsidP="00EA4E5D">
      <w:pPr>
        <w:ind w:left="720"/>
        <w:rPr>
          <w:rStyle w:val="apple-style-span"/>
          <w:rFonts w:ascii="Courier New" w:hAnsi="Courier New" w:cs="Courier New"/>
          <w:color w:val="222222"/>
          <w:sz w:val="16"/>
          <w:szCs w:val="16"/>
          <w:shd w:val="clear" w:color="auto" w:fill="FFFFFF"/>
        </w:rPr>
      </w:pPr>
      <w:r w:rsidRPr="00EA4E5D">
        <w:rPr>
          <w:rStyle w:val="apple-style-span"/>
          <w:rFonts w:ascii="Courier New" w:hAnsi="Courier New" w:cs="Courier New"/>
          <w:color w:val="222222"/>
          <w:sz w:val="16"/>
          <w:szCs w:val="16"/>
          <w:shd w:val="clear" w:color="auto" w:fill="FFFFFF"/>
        </w:rPr>
        <w:t xml:space="preserve">            </w:t>
      </w:r>
      <w:proofErr w:type="gramStart"/>
      <w:r w:rsidRPr="00EA4E5D">
        <w:rPr>
          <w:rStyle w:val="apple-style-span"/>
          <w:rFonts w:ascii="Courier New" w:hAnsi="Courier New" w:cs="Courier New"/>
          <w:color w:val="222222"/>
          <w:sz w:val="16"/>
          <w:szCs w:val="16"/>
          <w:shd w:val="clear" w:color="auto" w:fill="FFFFFF"/>
        </w:rPr>
        <w:t>codeListValue</w:t>
      </w:r>
      <w:proofErr w:type="gramEnd"/>
      <w:r w:rsidRPr="00EA4E5D">
        <w:rPr>
          <w:rStyle w:val="apple-style-span"/>
          <w:rFonts w:ascii="Courier New" w:hAnsi="Courier New" w:cs="Courier New"/>
          <w:color w:val="222222"/>
          <w:sz w:val="16"/>
          <w:szCs w:val="16"/>
          <w:shd w:val="clear" w:color="auto" w:fill="FFFFFF"/>
        </w:rPr>
        <w:t>="otherRestrictions"&gt;otherRestrictions&lt;/gmd:MD_RestrictionCode&gt;</w:t>
      </w:r>
    </w:p>
    <w:p w:rsidR="00EA4E5D" w:rsidRPr="00EA4E5D" w:rsidRDefault="00EA4E5D" w:rsidP="00EA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EA4E5D">
        <w:rPr>
          <w:rFonts w:ascii="Courier New" w:eastAsia="Times New Roman" w:hAnsi="Courier New" w:cs="Courier New"/>
          <w:color w:val="222222"/>
          <w:sz w:val="16"/>
          <w:szCs w:val="16"/>
          <w:shd w:val="clear" w:color="auto" w:fill="FFFFFF"/>
          <w:lang w:eastAsia="en-GB"/>
        </w:rPr>
        <w:t xml:space="preserve">        &lt;/</w:t>
      </w:r>
      <w:proofErr w:type="spellStart"/>
      <w:r w:rsidRPr="00EA4E5D">
        <w:rPr>
          <w:rFonts w:ascii="Courier New" w:eastAsia="Times New Roman" w:hAnsi="Courier New" w:cs="Courier New"/>
          <w:color w:val="222222"/>
          <w:sz w:val="16"/>
          <w:szCs w:val="16"/>
          <w:shd w:val="clear" w:color="auto" w:fill="FFFFFF"/>
          <w:lang w:eastAsia="en-GB"/>
        </w:rPr>
        <w:t>gmd</w:t>
      </w:r>
      <w:proofErr w:type="gramStart"/>
      <w:r w:rsidRPr="00EA4E5D">
        <w:rPr>
          <w:rFonts w:ascii="Courier New" w:eastAsia="Times New Roman" w:hAnsi="Courier New" w:cs="Courier New"/>
          <w:color w:val="222222"/>
          <w:sz w:val="16"/>
          <w:szCs w:val="16"/>
          <w:shd w:val="clear" w:color="auto" w:fill="FFFFFF"/>
          <w:lang w:eastAsia="en-GB"/>
        </w:rPr>
        <w:t>:useConstraints</w:t>
      </w:r>
      <w:proofErr w:type="spellEnd"/>
      <w:proofErr w:type="gramEnd"/>
      <w:r w:rsidRPr="00EA4E5D">
        <w:rPr>
          <w:rFonts w:ascii="Courier New" w:eastAsia="Times New Roman" w:hAnsi="Courier New" w:cs="Courier New"/>
          <w:color w:val="222222"/>
          <w:sz w:val="16"/>
          <w:szCs w:val="16"/>
          <w:shd w:val="clear" w:color="auto" w:fill="FFFFFF"/>
          <w:lang w:eastAsia="en-GB"/>
        </w:rPr>
        <w:t>&gt;</w:t>
      </w:r>
    </w:p>
    <w:p w:rsidR="00EA4E5D" w:rsidRPr="00EA4E5D" w:rsidRDefault="00EA4E5D" w:rsidP="00EA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5"/>
          <w:shd w:val="clear" w:color="auto" w:fill="FFFFFF"/>
          <w:lang w:eastAsia="en-GB"/>
        </w:rPr>
      </w:pPr>
      <w:r>
        <w:rPr>
          <w:rFonts w:ascii="Courier New" w:eastAsia="Times New Roman" w:hAnsi="Courier New" w:cs="Courier New"/>
          <w:color w:val="222222"/>
          <w:sz w:val="16"/>
          <w:szCs w:val="15"/>
          <w:shd w:val="clear" w:color="auto" w:fill="FFFFFF"/>
          <w:lang w:eastAsia="en-GB"/>
        </w:rPr>
        <w:t xml:space="preserve">        </w:t>
      </w:r>
      <w:r w:rsidRPr="00EA4E5D">
        <w:rPr>
          <w:rFonts w:ascii="Courier New" w:eastAsia="Times New Roman" w:hAnsi="Courier New" w:cs="Courier New"/>
          <w:color w:val="222222"/>
          <w:sz w:val="16"/>
          <w:szCs w:val="15"/>
          <w:shd w:val="clear" w:color="auto" w:fill="FFFFFF"/>
          <w:lang w:eastAsia="en-GB"/>
        </w:rPr>
        <w:t>&lt;</w:t>
      </w:r>
      <w:proofErr w:type="spellStart"/>
      <w:proofErr w:type="gramStart"/>
      <w:r w:rsidRPr="00EA4E5D">
        <w:rPr>
          <w:rFonts w:ascii="Courier New" w:eastAsia="Times New Roman" w:hAnsi="Courier New" w:cs="Courier New"/>
          <w:color w:val="222222"/>
          <w:sz w:val="16"/>
          <w:szCs w:val="15"/>
          <w:shd w:val="clear" w:color="auto" w:fill="FFFFFF"/>
          <w:lang w:eastAsia="en-GB"/>
        </w:rPr>
        <w:t>gmd:</w:t>
      </w:r>
      <w:proofErr w:type="gramEnd"/>
      <w:r w:rsidRPr="00EA4E5D">
        <w:rPr>
          <w:rFonts w:ascii="Courier New" w:eastAsia="Times New Roman" w:hAnsi="Courier New" w:cs="Courier New"/>
          <w:color w:val="222222"/>
          <w:sz w:val="16"/>
          <w:szCs w:val="15"/>
          <w:shd w:val="clear" w:color="auto" w:fill="FFFFFF"/>
          <w:lang w:eastAsia="en-GB"/>
        </w:rPr>
        <w:t>otherConstraints</w:t>
      </w:r>
      <w:proofErr w:type="spellEnd"/>
      <w:r w:rsidRPr="00EA4E5D">
        <w:rPr>
          <w:rFonts w:ascii="Courier New" w:eastAsia="Times New Roman" w:hAnsi="Courier New" w:cs="Courier New"/>
          <w:color w:val="222222"/>
          <w:sz w:val="16"/>
          <w:szCs w:val="15"/>
          <w:shd w:val="clear" w:color="auto" w:fill="FFFFFF"/>
          <w:lang w:eastAsia="en-GB"/>
        </w:rPr>
        <w:t>&gt;</w:t>
      </w:r>
    </w:p>
    <w:p w:rsidR="00EA4E5D" w:rsidRDefault="00EA4E5D" w:rsidP="00EA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rPr>
          <w:rFonts w:ascii="Courier New" w:eastAsia="Times New Roman" w:hAnsi="Courier New" w:cs="Courier New"/>
          <w:color w:val="222222"/>
          <w:sz w:val="16"/>
          <w:szCs w:val="15"/>
          <w:shd w:val="clear" w:color="auto" w:fill="FFFFFF"/>
          <w:lang w:eastAsia="en-GB"/>
        </w:rPr>
      </w:pPr>
      <w:r w:rsidRPr="00EA4E5D">
        <w:rPr>
          <w:rFonts w:ascii="Courier New" w:eastAsia="Times New Roman" w:hAnsi="Courier New" w:cs="Courier New"/>
          <w:color w:val="222222"/>
          <w:sz w:val="16"/>
          <w:szCs w:val="15"/>
          <w:shd w:val="clear" w:color="auto" w:fill="FFFFFF"/>
          <w:lang w:eastAsia="en-GB"/>
        </w:rPr>
        <w:t xml:space="preserve"> </w:t>
      </w:r>
      <w:r>
        <w:rPr>
          <w:rFonts w:ascii="Courier New" w:eastAsia="Times New Roman" w:hAnsi="Courier New" w:cs="Courier New"/>
          <w:color w:val="222222"/>
          <w:sz w:val="16"/>
          <w:szCs w:val="15"/>
          <w:shd w:val="clear" w:color="auto" w:fill="FFFFFF"/>
          <w:lang w:eastAsia="en-GB"/>
        </w:rPr>
        <w:t xml:space="preserve">      </w:t>
      </w:r>
      <w:r w:rsidRPr="00EA4E5D">
        <w:rPr>
          <w:rFonts w:ascii="Courier New" w:eastAsia="Times New Roman" w:hAnsi="Courier New" w:cs="Courier New"/>
          <w:color w:val="222222"/>
          <w:sz w:val="16"/>
          <w:szCs w:val="15"/>
          <w:shd w:val="clear" w:color="auto" w:fill="FFFFFF"/>
          <w:lang w:eastAsia="en-GB"/>
        </w:rPr>
        <w:t xml:space="preserve">   &lt;</w:t>
      </w:r>
      <w:proofErr w:type="spellStart"/>
      <w:r w:rsidRPr="00EA4E5D">
        <w:rPr>
          <w:rFonts w:ascii="Courier New" w:eastAsia="Times New Roman" w:hAnsi="Courier New" w:cs="Courier New"/>
          <w:color w:val="222222"/>
          <w:sz w:val="16"/>
          <w:szCs w:val="15"/>
          <w:shd w:val="clear" w:color="auto" w:fill="FFFFFF"/>
          <w:lang w:eastAsia="en-GB"/>
        </w:rPr>
        <w:t>gco</w:t>
      </w:r>
      <w:proofErr w:type="gramStart"/>
      <w:r w:rsidRPr="00EA4E5D">
        <w:rPr>
          <w:rFonts w:ascii="Courier New" w:eastAsia="Times New Roman" w:hAnsi="Courier New" w:cs="Courier New"/>
          <w:color w:val="222222"/>
          <w:sz w:val="16"/>
          <w:szCs w:val="15"/>
          <w:shd w:val="clear" w:color="auto" w:fill="FFFFFF"/>
          <w:lang w:eastAsia="en-GB"/>
        </w:rPr>
        <w:t>:CharacterString</w:t>
      </w:r>
      <w:proofErr w:type="spellEnd"/>
      <w:proofErr w:type="gramEnd"/>
      <w:r w:rsidRPr="00EA4E5D">
        <w:rPr>
          <w:rFonts w:ascii="Courier New" w:eastAsia="Times New Roman" w:hAnsi="Courier New" w:cs="Courier New"/>
          <w:color w:val="222222"/>
          <w:sz w:val="16"/>
          <w:szCs w:val="15"/>
          <w:shd w:val="clear" w:color="auto" w:fill="FFFFFF"/>
          <w:lang w:eastAsia="en-GB"/>
        </w:rPr>
        <w:t>&gt;</w:t>
      </w:r>
      <w:r w:rsidRPr="00EA4E5D">
        <w:rPr>
          <w:rStyle w:val="apple-style-span"/>
          <w:rFonts w:ascii="Courier New" w:hAnsi="Courier New" w:cs="Courier New"/>
          <w:color w:val="000080"/>
          <w:sz w:val="18"/>
          <w:szCs w:val="18"/>
          <w:shd w:val="clear" w:color="auto" w:fill="FFFFFF"/>
        </w:rPr>
        <w:t xml:space="preserve"> </w:t>
      </w:r>
      <w:r>
        <w:rPr>
          <w:rStyle w:val="apple-style-span"/>
          <w:rFonts w:ascii="Courier New" w:hAnsi="Courier New" w:cs="Courier New"/>
          <w:color w:val="000080"/>
          <w:sz w:val="18"/>
          <w:szCs w:val="18"/>
          <w:shd w:val="clear" w:color="auto" w:fill="FFFFFF"/>
        </w:rPr>
        <w:t>Access to EUMETSAT Near Real-time Data Services</w:t>
      </w:r>
      <w:r w:rsidRPr="00EA4E5D">
        <w:rPr>
          <w:rFonts w:ascii="Courier New" w:eastAsia="Times New Roman" w:hAnsi="Courier New" w:cs="Courier New"/>
          <w:color w:val="222222"/>
          <w:sz w:val="16"/>
          <w:szCs w:val="15"/>
          <w:shd w:val="clear" w:color="auto" w:fill="FFFFFF"/>
          <w:lang w:eastAsia="en-GB"/>
        </w:rPr>
        <w:t xml:space="preserve"> </w:t>
      </w:r>
    </w:p>
    <w:p w:rsidR="00EA4E5D" w:rsidRPr="00EA4E5D" w:rsidRDefault="00EA4E5D" w:rsidP="00EA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rPr>
          <w:rFonts w:ascii="Courier New" w:eastAsia="Times New Roman" w:hAnsi="Courier New" w:cs="Courier New"/>
          <w:color w:val="222222"/>
          <w:sz w:val="16"/>
          <w:szCs w:val="15"/>
          <w:shd w:val="clear" w:color="auto" w:fill="FFFFFF"/>
          <w:lang w:eastAsia="en-GB"/>
        </w:rPr>
      </w:pPr>
      <w:r>
        <w:rPr>
          <w:rFonts w:ascii="Courier New" w:eastAsia="Times New Roman" w:hAnsi="Courier New" w:cs="Courier New"/>
          <w:color w:val="222222"/>
          <w:sz w:val="16"/>
          <w:szCs w:val="15"/>
          <w:shd w:val="clear" w:color="auto" w:fill="FFFFFF"/>
          <w:lang w:eastAsia="en-GB"/>
        </w:rPr>
        <w:t xml:space="preserve">          </w:t>
      </w:r>
      <w:r w:rsidRPr="00EA4E5D">
        <w:rPr>
          <w:rFonts w:ascii="Courier New" w:eastAsia="Times New Roman" w:hAnsi="Courier New" w:cs="Courier New"/>
          <w:color w:val="222222"/>
          <w:sz w:val="16"/>
          <w:szCs w:val="15"/>
          <w:shd w:val="clear" w:color="auto" w:fill="FFFFFF"/>
          <w:lang w:eastAsia="en-GB"/>
        </w:rPr>
        <w:t>[</w:t>
      </w:r>
      <w:hyperlink r:id="rId19" w:tgtFrame="_blank" w:history="1">
        <w:r w:rsidRPr="00EA4E5D">
          <w:rPr>
            <w:rStyle w:val="Hyperlink"/>
            <w:rFonts w:ascii="Courier New" w:hAnsi="Courier New" w:cs="Courier New"/>
            <w:color w:val="2200CC"/>
            <w:sz w:val="16"/>
            <w:szCs w:val="16"/>
            <w:shd w:val="clear" w:color="auto" w:fill="FFFFFF"/>
          </w:rPr>
          <w:t>http://www.eumetsat.int/Home/Main/DataAccess/EOPortal/SP_2010032384655495</w:t>
        </w:r>
      </w:hyperlink>
      <w:r w:rsidRPr="00EA4E5D">
        <w:rPr>
          <w:rFonts w:ascii="Courier New" w:eastAsia="Times New Roman" w:hAnsi="Courier New" w:cs="Courier New"/>
          <w:color w:val="222222"/>
          <w:sz w:val="16"/>
          <w:szCs w:val="15"/>
          <w:shd w:val="clear" w:color="auto" w:fill="FFFFFF"/>
          <w:lang w:eastAsia="en-GB"/>
        </w:rPr>
        <w:t>]&lt;/gco</w:t>
      </w:r>
      <w:proofErr w:type="gramStart"/>
      <w:r w:rsidRPr="00EA4E5D">
        <w:rPr>
          <w:rFonts w:ascii="Courier New" w:eastAsia="Times New Roman" w:hAnsi="Courier New" w:cs="Courier New"/>
          <w:color w:val="222222"/>
          <w:sz w:val="16"/>
          <w:szCs w:val="15"/>
          <w:shd w:val="clear" w:color="auto" w:fill="FFFFFF"/>
          <w:lang w:eastAsia="en-GB"/>
        </w:rPr>
        <w:t>:CharacterString</w:t>
      </w:r>
      <w:proofErr w:type="gramEnd"/>
      <w:r w:rsidRPr="00EA4E5D">
        <w:rPr>
          <w:rFonts w:ascii="Courier New" w:eastAsia="Times New Roman" w:hAnsi="Courier New" w:cs="Courier New"/>
          <w:color w:val="222222"/>
          <w:sz w:val="16"/>
          <w:szCs w:val="15"/>
          <w:shd w:val="clear" w:color="auto" w:fill="FFFFFF"/>
          <w:lang w:eastAsia="en-GB"/>
        </w:rPr>
        <w:t>&gt;</w:t>
      </w:r>
    </w:p>
    <w:p w:rsidR="00EA4E5D" w:rsidRDefault="00EA4E5D" w:rsidP="00EA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96"/>
        <w:rPr>
          <w:rFonts w:ascii="Courier New" w:eastAsia="Times New Roman" w:hAnsi="Courier New" w:cs="Courier New"/>
          <w:color w:val="222222"/>
          <w:sz w:val="16"/>
          <w:szCs w:val="15"/>
          <w:shd w:val="clear" w:color="auto" w:fill="FFFFFF"/>
          <w:lang w:eastAsia="en-GB"/>
        </w:rPr>
      </w:pPr>
      <w:r w:rsidRPr="00EA4E5D">
        <w:rPr>
          <w:rFonts w:ascii="Courier New" w:eastAsia="Times New Roman" w:hAnsi="Courier New" w:cs="Courier New"/>
          <w:color w:val="222222"/>
          <w:sz w:val="16"/>
          <w:szCs w:val="15"/>
          <w:shd w:val="clear" w:color="auto" w:fill="FFFFFF"/>
          <w:lang w:eastAsia="en-GB"/>
        </w:rPr>
        <w:t xml:space="preserve">      </w:t>
      </w:r>
      <w:r>
        <w:rPr>
          <w:rFonts w:ascii="Courier New" w:eastAsia="Times New Roman" w:hAnsi="Courier New" w:cs="Courier New"/>
          <w:color w:val="222222"/>
          <w:sz w:val="16"/>
          <w:szCs w:val="15"/>
          <w:shd w:val="clear" w:color="auto" w:fill="FFFFFF"/>
          <w:lang w:eastAsia="en-GB"/>
        </w:rPr>
        <w:t xml:space="preserve">        </w:t>
      </w:r>
      <w:r w:rsidRPr="00EA4E5D">
        <w:rPr>
          <w:rFonts w:ascii="Courier New" w:eastAsia="Times New Roman" w:hAnsi="Courier New" w:cs="Courier New"/>
          <w:color w:val="222222"/>
          <w:sz w:val="16"/>
          <w:szCs w:val="15"/>
          <w:shd w:val="clear" w:color="auto" w:fill="FFFFFF"/>
          <w:lang w:eastAsia="en-GB"/>
        </w:rPr>
        <w:t>&lt;/</w:t>
      </w:r>
      <w:proofErr w:type="spellStart"/>
      <w:r w:rsidRPr="00EA4E5D">
        <w:rPr>
          <w:rFonts w:ascii="Courier New" w:eastAsia="Times New Roman" w:hAnsi="Courier New" w:cs="Courier New"/>
          <w:color w:val="222222"/>
          <w:sz w:val="16"/>
          <w:szCs w:val="15"/>
          <w:shd w:val="clear" w:color="auto" w:fill="FFFFFF"/>
          <w:lang w:eastAsia="en-GB"/>
        </w:rPr>
        <w:t>gmd</w:t>
      </w:r>
      <w:proofErr w:type="gramStart"/>
      <w:r w:rsidRPr="00EA4E5D">
        <w:rPr>
          <w:rFonts w:ascii="Courier New" w:eastAsia="Times New Roman" w:hAnsi="Courier New" w:cs="Courier New"/>
          <w:color w:val="222222"/>
          <w:sz w:val="16"/>
          <w:szCs w:val="15"/>
          <w:shd w:val="clear" w:color="auto" w:fill="FFFFFF"/>
          <w:lang w:eastAsia="en-GB"/>
        </w:rPr>
        <w:t>:otherConstraints</w:t>
      </w:r>
      <w:proofErr w:type="spellEnd"/>
      <w:proofErr w:type="gramEnd"/>
      <w:r w:rsidRPr="00EA4E5D">
        <w:rPr>
          <w:rFonts w:ascii="Courier New" w:eastAsia="Times New Roman" w:hAnsi="Courier New" w:cs="Courier New"/>
          <w:color w:val="222222"/>
          <w:sz w:val="16"/>
          <w:szCs w:val="15"/>
          <w:shd w:val="clear" w:color="auto" w:fill="FFFFFF"/>
          <w:lang w:eastAsia="en-GB"/>
        </w:rPr>
        <w:t>&gt;</w:t>
      </w:r>
    </w:p>
    <w:p w:rsidR="00EA4E5D" w:rsidRPr="00EA4E5D" w:rsidRDefault="00EA4E5D" w:rsidP="00EA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EA4E5D">
        <w:rPr>
          <w:rFonts w:ascii="Courier New" w:eastAsia="Times New Roman" w:hAnsi="Courier New" w:cs="Courier New"/>
          <w:color w:val="222222"/>
          <w:sz w:val="16"/>
          <w:szCs w:val="16"/>
          <w:shd w:val="clear" w:color="auto" w:fill="FFFFFF"/>
          <w:lang w:eastAsia="en-GB"/>
        </w:rPr>
        <w:t xml:space="preserve">    &lt;/</w:t>
      </w:r>
      <w:proofErr w:type="spellStart"/>
      <w:r w:rsidRPr="00EA4E5D">
        <w:rPr>
          <w:rFonts w:ascii="Courier New" w:eastAsia="Times New Roman" w:hAnsi="Courier New" w:cs="Courier New"/>
          <w:color w:val="222222"/>
          <w:sz w:val="16"/>
          <w:szCs w:val="16"/>
          <w:shd w:val="clear" w:color="auto" w:fill="FFFFFF"/>
          <w:lang w:eastAsia="en-GB"/>
        </w:rPr>
        <w:t>gmd</w:t>
      </w:r>
      <w:proofErr w:type="gramStart"/>
      <w:r w:rsidRPr="00EA4E5D">
        <w:rPr>
          <w:rFonts w:ascii="Courier New" w:eastAsia="Times New Roman" w:hAnsi="Courier New" w:cs="Courier New"/>
          <w:color w:val="222222"/>
          <w:sz w:val="16"/>
          <w:szCs w:val="16"/>
          <w:shd w:val="clear" w:color="auto" w:fill="FFFFFF"/>
          <w:lang w:eastAsia="en-GB"/>
        </w:rPr>
        <w:t>:MD</w:t>
      </w:r>
      <w:proofErr w:type="gramEnd"/>
      <w:r w:rsidRPr="00EA4E5D">
        <w:rPr>
          <w:rFonts w:ascii="Courier New" w:eastAsia="Times New Roman" w:hAnsi="Courier New" w:cs="Courier New"/>
          <w:color w:val="222222"/>
          <w:sz w:val="16"/>
          <w:szCs w:val="16"/>
          <w:shd w:val="clear" w:color="auto" w:fill="FFFFFF"/>
          <w:lang w:eastAsia="en-GB"/>
        </w:rPr>
        <w:t>_LegalConstraints</w:t>
      </w:r>
      <w:proofErr w:type="spellEnd"/>
      <w:r w:rsidRPr="00EA4E5D">
        <w:rPr>
          <w:rFonts w:ascii="Courier New" w:eastAsia="Times New Roman" w:hAnsi="Courier New" w:cs="Courier New"/>
          <w:color w:val="222222"/>
          <w:sz w:val="16"/>
          <w:szCs w:val="16"/>
          <w:shd w:val="clear" w:color="auto" w:fill="FFFFFF"/>
          <w:lang w:eastAsia="en-GB"/>
        </w:rPr>
        <w:t>&gt;</w:t>
      </w:r>
    </w:p>
    <w:p w:rsidR="00EA4E5D" w:rsidRDefault="00EA4E5D" w:rsidP="00EA4E5D">
      <w:pPr>
        <w:ind w:left="720"/>
      </w:pPr>
      <w:r w:rsidRPr="00EA4E5D">
        <w:rPr>
          <w:rFonts w:ascii="Courier New" w:eastAsia="Times New Roman" w:hAnsi="Courier New" w:cs="Courier New"/>
          <w:color w:val="222222"/>
          <w:sz w:val="16"/>
          <w:szCs w:val="16"/>
          <w:shd w:val="clear" w:color="auto" w:fill="FFFFFF"/>
          <w:lang w:eastAsia="en-GB"/>
        </w:rPr>
        <w:t>&lt;/</w:t>
      </w:r>
      <w:proofErr w:type="spellStart"/>
      <w:r w:rsidRPr="00EA4E5D">
        <w:rPr>
          <w:rFonts w:ascii="Courier New" w:eastAsia="Times New Roman" w:hAnsi="Courier New" w:cs="Courier New"/>
          <w:color w:val="222222"/>
          <w:sz w:val="16"/>
          <w:szCs w:val="16"/>
          <w:shd w:val="clear" w:color="auto" w:fill="FFFFFF"/>
          <w:lang w:eastAsia="en-GB"/>
        </w:rPr>
        <w:t>gmd</w:t>
      </w:r>
      <w:proofErr w:type="gramStart"/>
      <w:r w:rsidRPr="00EA4E5D">
        <w:rPr>
          <w:rFonts w:ascii="Courier New" w:eastAsia="Times New Roman" w:hAnsi="Courier New" w:cs="Courier New"/>
          <w:color w:val="222222"/>
          <w:sz w:val="16"/>
          <w:szCs w:val="16"/>
          <w:shd w:val="clear" w:color="auto" w:fill="FFFFFF"/>
          <w:lang w:eastAsia="en-GB"/>
        </w:rPr>
        <w:t>:resourceConstraints</w:t>
      </w:r>
      <w:proofErr w:type="spellEnd"/>
      <w:proofErr w:type="gramEnd"/>
      <w:r w:rsidRPr="00EA4E5D">
        <w:rPr>
          <w:rFonts w:ascii="Courier New" w:eastAsia="Times New Roman" w:hAnsi="Courier New" w:cs="Courier New"/>
          <w:color w:val="222222"/>
          <w:sz w:val="16"/>
          <w:szCs w:val="16"/>
          <w:shd w:val="clear" w:color="auto" w:fill="FFFFFF"/>
          <w:lang w:eastAsia="en-GB"/>
        </w:rPr>
        <w:t>&gt;</w:t>
      </w:r>
    </w:p>
    <w:p w:rsidR="00EA4E5D" w:rsidRPr="00EA4E5D" w:rsidRDefault="00EA4E5D" w:rsidP="00EA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96"/>
        <w:rPr>
          <w:rFonts w:ascii="Courier New" w:eastAsia="Times New Roman" w:hAnsi="Courier New" w:cs="Courier New"/>
          <w:color w:val="222222"/>
          <w:sz w:val="16"/>
          <w:szCs w:val="15"/>
          <w:shd w:val="clear" w:color="auto" w:fill="FFFFFF"/>
          <w:lang w:eastAsia="en-GB"/>
        </w:rPr>
      </w:pPr>
    </w:p>
    <w:p w:rsidR="00EA4E5D" w:rsidRDefault="00EA4E5D" w:rsidP="00EA4E5D">
      <w:pPr>
        <w:pStyle w:val="ListParagraph"/>
      </w:pPr>
    </w:p>
    <w:p w:rsidR="001F7671" w:rsidRDefault="00EA4E5D" w:rsidP="00D94C4A">
      <w:pPr>
        <w:pStyle w:val="ListParagraph"/>
        <w:numPr>
          <w:ilvl w:val="0"/>
          <w:numId w:val="1"/>
        </w:numPr>
      </w:pPr>
      <w:commentRangeStart w:id="352"/>
      <w:r>
        <w:t>Combination of WMO and EUMETSAT constraints</w:t>
      </w:r>
      <w:commentRangeEnd w:id="352"/>
      <w:r w:rsidR="00D5280B">
        <w:rPr>
          <w:rStyle w:val="CommentReference"/>
        </w:rPr>
        <w:commentReference w:id="352"/>
      </w:r>
    </w:p>
    <w:p w:rsidR="00D94C4A" w:rsidRDefault="00D94C4A" w:rsidP="00D94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p>
    <w:p w:rsidR="00D5280B" w:rsidRPr="00D94C4A" w:rsidRDefault="00D5280B" w:rsidP="00D52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proofErr w:type="gramStart"/>
      <w:r>
        <w:rPr>
          <w:rFonts w:ascii="Courier New" w:eastAsia="Times New Roman" w:hAnsi="Courier New" w:cs="Courier New"/>
          <w:color w:val="222222"/>
          <w:sz w:val="16"/>
          <w:szCs w:val="16"/>
          <w:shd w:val="clear" w:color="auto" w:fill="FFFFFF"/>
          <w:lang w:eastAsia="en-GB"/>
        </w:rPr>
        <w:t>&lt;!--</w:t>
      </w:r>
      <w:proofErr w:type="gramEnd"/>
      <w:r>
        <w:rPr>
          <w:rFonts w:ascii="Courier New" w:eastAsia="Times New Roman" w:hAnsi="Courier New" w:cs="Courier New"/>
          <w:color w:val="222222"/>
          <w:sz w:val="16"/>
          <w:szCs w:val="16"/>
          <w:shd w:val="clear" w:color="auto" w:fill="FFFFFF"/>
          <w:lang w:eastAsia="en-GB"/>
        </w:rPr>
        <w:t xml:space="preserve"> EUMETSAT part --&gt;</w:t>
      </w:r>
    </w:p>
    <w:p w:rsidR="00D5280B" w:rsidRDefault="00D5280B" w:rsidP="00D52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D94C4A">
        <w:rPr>
          <w:rFonts w:ascii="Courier New" w:eastAsia="Times New Roman" w:hAnsi="Courier New" w:cs="Courier New"/>
          <w:color w:val="222222"/>
          <w:sz w:val="16"/>
          <w:szCs w:val="16"/>
          <w:shd w:val="clear" w:color="auto" w:fill="FFFFFF"/>
          <w:lang w:eastAsia="en-GB"/>
        </w:rPr>
        <w:t>&lt;</w:t>
      </w:r>
      <w:proofErr w:type="spellStart"/>
      <w:proofErr w:type="gramStart"/>
      <w:r w:rsidRPr="00D94C4A">
        <w:rPr>
          <w:rFonts w:ascii="Courier New" w:eastAsia="Times New Roman" w:hAnsi="Courier New" w:cs="Courier New"/>
          <w:color w:val="222222"/>
          <w:sz w:val="16"/>
          <w:szCs w:val="16"/>
          <w:shd w:val="clear" w:color="auto" w:fill="FFFFFF"/>
          <w:lang w:eastAsia="en-GB"/>
        </w:rPr>
        <w:t>gmd:</w:t>
      </w:r>
      <w:proofErr w:type="gramEnd"/>
      <w:r w:rsidRPr="00D94C4A">
        <w:rPr>
          <w:rFonts w:ascii="Courier New" w:eastAsia="Times New Roman" w:hAnsi="Courier New" w:cs="Courier New"/>
          <w:color w:val="222222"/>
          <w:sz w:val="16"/>
          <w:szCs w:val="16"/>
          <w:shd w:val="clear" w:color="auto" w:fill="FFFFFF"/>
          <w:lang w:eastAsia="en-GB"/>
        </w:rPr>
        <w:t>resourceConstraints</w:t>
      </w:r>
      <w:proofErr w:type="spellEnd"/>
      <w:r w:rsidRPr="00D94C4A">
        <w:rPr>
          <w:rFonts w:ascii="Courier New" w:eastAsia="Times New Roman" w:hAnsi="Courier New" w:cs="Courier New"/>
          <w:color w:val="222222"/>
          <w:sz w:val="16"/>
          <w:szCs w:val="16"/>
          <w:shd w:val="clear" w:color="auto" w:fill="FFFFFF"/>
          <w:lang w:eastAsia="en-GB"/>
        </w:rPr>
        <w:t>&gt;</w:t>
      </w:r>
    </w:p>
    <w:p w:rsidR="00D5280B" w:rsidRDefault="00D5280B" w:rsidP="00D5280B">
      <w:pPr>
        <w:ind w:left="720"/>
        <w:rPr>
          <w:rFonts w:ascii="Courier New" w:eastAsia="Times New Roman" w:hAnsi="Courier New" w:cs="Courier New"/>
          <w:color w:val="222222"/>
          <w:sz w:val="16"/>
          <w:szCs w:val="16"/>
          <w:shd w:val="clear" w:color="auto" w:fill="FFFFFF"/>
          <w:lang w:eastAsia="en-GB"/>
        </w:rPr>
      </w:pPr>
      <w:r w:rsidRPr="00D94C4A">
        <w:rPr>
          <w:rFonts w:ascii="Courier New" w:eastAsia="Times New Roman" w:hAnsi="Courier New" w:cs="Courier New"/>
          <w:color w:val="222222"/>
          <w:sz w:val="16"/>
          <w:szCs w:val="16"/>
          <w:shd w:val="clear" w:color="auto" w:fill="FFFFFF"/>
          <w:lang w:eastAsia="en-GB"/>
        </w:rPr>
        <w:t xml:space="preserve">    &lt;</w:t>
      </w:r>
      <w:proofErr w:type="spellStart"/>
      <w:proofErr w:type="gramStart"/>
      <w:r w:rsidRPr="00D94C4A">
        <w:rPr>
          <w:rFonts w:ascii="Courier New" w:eastAsia="Times New Roman" w:hAnsi="Courier New" w:cs="Courier New"/>
          <w:color w:val="222222"/>
          <w:sz w:val="16"/>
          <w:szCs w:val="16"/>
          <w:shd w:val="clear" w:color="auto" w:fill="FFFFFF"/>
          <w:lang w:eastAsia="en-GB"/>
        </w:rPr>
        <w:t>gmd:</w:t>
      </w:r>
      <w:proofErr w:type="gramEnd"/>
      <w:r w:rsidRPr="00D94C4A">
        <w:rPr>
          <w:rFonts w:ascii="Courier New" w:eastAsia="Times New Roman" w:hAnsi="Courier New" w:cs="Courier New"/>
          <w:color w:val="222222"/>
          <w:sz w:val="16"/>
          <w:szCs w:val="16"/>
          <w:shd w:val="clear" w:color="auto" w:fill="FFFFFF"/>
          <w:lang w:eastAsia="en-GB"/>
        </w:rPr>
        <w:t>MD_LegalConstraints</w:t>
      </w:r>
      <w:proofErr w:type="spellEnd"/>
      <w:r w:rsidRPr="00D94C4A">
        <w:rPr>
          <w:rFonts w:ascii="Courier New" w:eastAsia="Times New Roman" w:hAnsi="Courier New" w:cs="Courier New"/>
          <w:color w:val="222222"/>
          <w:sz w:val="16"/>
          <w:szCs w:val="16"/>
          <w:shd w:val="clear" w:color="auto" w:fill="FFFFFF"/>
          <w:lang w:eastAsia="en-GB"/>
        </w:rPr>
        <w:t>&gt;</w:t>
      </w:r>
    </w:p>
    <w:p w:rsidR="00D5280B" w:rsidRDefault="00D5280B" w:rsidP="00D5280B">
      <w:pPr>
        <w:ind w:left="720"/>
        <w:rPr>
          <w:rFonts w:ascii="Courier New" w:eastAsia="Times New Roman" w:hAnsi="Courier New" w:cs="Courier New"/>
          <w:color w:val="222222"/>
          <w:sz w:val="16"/>
          <w:szCs w:val="16"/>
          <w:shd w:val="clear" w:color="auto" w:fill="FFFFFF"/>
          <w:lang w:eastAsia="en-GB"/>
        </w:rPr>
      </w:pPr>
      <w:r>
        <w:rPr>
          <w:rFonts w:ascii="Courier New" w:eastAsia="Times New Roman" w:hAnsi="Courier New" w:cs="Courier New"/>
          <w:color w:val="222222"/>
          <w:sz w:val="16"/>
          <w:szCs w:val="16"/>
          <w:shd w:val="clear" w:color="auto" w:fill="FFFFFF"/>
          <w:lang w:eastAsia="en-GB"/>
        </w:rPr>
        <w:t xml:space="preserve">        &lt;</w:t>
      </w:r>
      <w:proofErr w:type="spellStart"/>
      <w:proofErr w:type="gramStart"/>
      <w:r>
        <w:rPr>
          <w:rFonts w:ascii="Courier New" w:eastAsia="Times New Roman" w:hAnsi="Courier New" w:cs="Courier New"/>
          <w:color w:val="222222"/>
          <w:sz w:val="16"/>
          <w:szCs w:val="16"/>
          <w:shd w:val="clear" w:color="auto" w:fill="FFFFFF"/>
          <w:lang w:eastAsia="en-GB"/>
        </w:rPr>
        <w:t>gmd:</w:t>
      </w:r>
      <w:proofErr w:type="gramEnd"/>
      <w:r>
        <w:rPr>
          <w:rFonts w:ascii="Courier New" w:eastAsia="Times New Roman" w:hAnsi="Courier New" w:cs="Courier New"/>
          <w:color w:val="222222"/>
          <w:sz w:val="16"/>
          <w:szCs w:val="16"/>
          <w:shd w:val="clear" w:color="auto" w:fill="FFFFFF"/>
          <w:lang w:eastAsia="en-GB"/>
        </w:rPr>
        <w:t>useLimitation</w:t>
      </w:r>
      <w:proofErr w:type="spellEnd"/>
      <w:r>
        <w:rPr>
          <w:rFonts w:ascii="Courier New" w:eastAsia="Times New Roman" w:hAnsi="Courier New" w:cs="Courier New"/>
          <w:color w:val="222222"/>
          <w:sz w:val="16"/>
          <w:szCs w:val="16"/>
          <w:shd w:val="clear" w:color="auto" w:fill="FFFFFF"/>
          <w:lang w:eastAsia="en-GB"/>
        </w:rPr>
        <w:t>&gt;</w:t>
      </w:r>
    </w:p>
    <w:p w:rsidR="00D5280B" w:rsidRDefault="00D5280B" w:rsidP="00D5280B">
      <w:pPr>
        <w:ind w:left="720"/>
        <w:rPr>
          <w:rFonts w:ascii="Courier New" w:eastAsia="Times New Roman" w:hAnsi="Courier New" w:cs="Courier New"/>
          <w:color w:val="222222"/>
          <w:sz w:val="16"/>
          <w:szCs w:val="16"/>
          <w:shd w:val="clear" w:color="auto" w:fill="FFFFFF"/>
          <w:lang w:eastAsia="en-GB"/>
        </w:rPr>
      </w:pPr>
      <w:r>
        <w:rPr>
          <w:rFonts w:ascii="Courier New" w:eastAsia="Times New Roman" w:hAnsi="Courier New" w:cs="Courier New"/>
          <w:color w:val="222222"/>
          <w:sz w:val="16"/>
          <w:szCs w:val="16"/>
          <w:shd w:val="clear" w:color="auto" w:fill="FFFFFF"/>
          <w:lang w:eastAsia="en-GB"/>
        </w:rPr>
        <w:t xml:space="preserve">            &lt;</w:t>
      </w:r>
      <w:proofErr w:type="spellStart"/>
      <w:r>
        <w:rPr>
          <w:rFonts w:ascii="Courier New" w:eastAsia="Times New Roman" w:hAnsi="Courier New" w:cs="Courier New"/>
          <w:color w:val="222222"/>
          <w:sz w:val="16"/>
          <w:szCs w:val="16"/>
          <w:shd w:val="clear" w:color="auto" w:fill="FFFFFF"/>
          <w:lang w:eastAsia="en-GB"/>
        </w:rPr>
        <w:t>gco</w:t>
      </w:r>
      <w:proofErr w:type="gramStart"/>
      <w:r>
        <w:rPr>
          <w:rFonts w:ascii="Courier New" w:eastAsia="Times New Roman" w:hAnsi="Courier New" w:cs="Courier New"/>
          <w:color w:val="222222"/>
          <w:sz w:val="16"/>
          <w:szCs w:val="16"/>
          <w:shd w:val="clear" w:color="auto" w:fill="FFFFFF"/>
          <w:lang w:eastAsia="en-GB"/>
        </w:rPr>
        <w:t>:CharacterString</w:t>
      </w:r>
      <w:proofErr w:type="spellEnd"/>
      <w:proofErr w:type="gramEnd"/>
      <w:r>
        <w:rPr>
          <w:rFonts w:ascii="Courier New" w:eastAsia="Times New Roman" w:hAnsi="Courier New" w:cs="Courier New"/>
          <w:color w:val="222222"/>
          <w:sz w:val="16"/>
          <w:szCs w:val="16"/>
          <w:shd w:val="clear" w:color="auto" w:fill="FFFFFF"/>
          <w:lang w:eastAsia="en-GB"/>
        </w:rPr>
        <w:t>&gt;restricted&lt;/</w:t>
      </w:r>
      <w:proofErr w:type="spellStart"/>
      <w:r>
        <w:rPr>
          <w:rFonts w:ascii="Courier New" w:eastAsia="Times New Roman" w:hAnsi="Courier New" w:cs="Courier New"/>
          <w:color w:val="222222"/>
          <w:sz w:val="16"/>
          <w:szCs w:val="16"/>
          <w:shd w:val="clear" w:color="auto" w:fill="FFFFFF"/>
          <w:lang w:eastAsia="en-GB"/>
        </w:rPr>
        <w:t>gco:CharacterString</w:t>
      </w:r>
      <w:proofErr w:type="spellEnd"/>
      <w:r>
        <w:rPr>
          <w:rFonts w:ascii="Courier New" w:eastAsia="Times New Roman" w:hAnsi="Courier New" w:cs="Courier New"/>
          <w:color w:val="222222"/>
          <w:sz w:val="16"/>
          <w:szCs w:val="16"/>
          <w:shd w:val="clear" w:color="auto" w:fill="FFFFFF"/>
          <w:lang w:eastAsia="en-GB"/>
        </w:rPr>
        <w:t>&gt;</w:t>
      </w:r>
    </w:p>
    <w:p w:rsidR="00D5280B" w:rsidRPr="00D94C4A" w:rsidRDefault="00D5280B" w:rsidP="00D5280B">
      <w:pPr>
        <w:ind w:left="720"/>
        <w:rPr>
          <w:rFonts w:ascii="Courier New" w:eastAsia="Times New Roman" w:hAnsi="Courier New" w:cs="Courier New"/>
          <w:color w:val="222222"/>
          <w:sz w:val="16"/>
          <w:szCs w:val="16"/>
          <w:shd w:val="clear" w:color="auto" w:fill="FFFFFF"/>
          <w:lang w:eastAsia="en-GB"/>
        </w:rPr>
      </w:pPr>
      <w:r>
        <w:rPr>
          <w:rFonts w:ascii="Courier New" w:eastAsia="Times New Roman" w:hAnsi="Courier New" w:cs="Courier New"/>
          <w:color w:val="222222"/>
          <w:sz w:val="16"/>
          <w:szCs w:val="16"/>
          <w:shd w:val="clear" w:color="auto" w:fill="FFFFFF"/>
          <w:lang w:eastAsia="en-GB"/>
        </w:rPr>
        <w:t xml:space="preserve">        &lt;/</w:t>
      </w:r>
      <w:proofErr w:type="spellStart"/>
      <w:r>
        <w:rPr>
          <w:rFonts w:ascii="Courier New" w:eastAsia="Times New Roman" w:hAnsi="Courier New" w:cs="Courier New"/>
          <w:color w:val="222222"/>
          <w:sz w:val="16"/>
          <w:szCs w:val="16"/>
          <w:shd w:val="clear" w:color="auto" w:fill="FFFFFF"/>
          <w:lang w:eastAsia="en-GB"/>
        </w:rPr>
        <w:t>gmd</w:t>
      </w:r>
      <w:proofErr w:type="gramStart"/>
      <w:r>
        <w:rPr>
          <w:rFonts w:ascii="Courier New" w:eastAsia="Times New Roman" w:hAnsi="Courier New" w:cs="Courier New"/>
          <w:color w:val="222222"/>
          <w:sz w:val="16"/>
          <w:szCs w:val="16"/>
          <w:shd w:val="clear" w:color="auto" w:fill="FFFFFF"/>
          <w:lang w:eastAsia="en-GB"/>
        </w:rPr>
        <w:t>:useLimitation</w:t>
      </w:r>
      <w:proofErr w:type="spellEnd"/>
      <w:proofErr w:type="gramEnd"/>
      <w:r>
        <w:rPr>
          <w:rFonts w:ascii="Courier New" w:eastAsia="Times New Roman" w:hAnsi="Courier New" w:cs="Courier New"/>
          <w:color w:val="222222"/>
          <w:sz w:val="16"/>
          <w:szCs w:val="16"/>
          <w:shd w:val="clear" w:color="auto" w:fill="FFFFFF"/>
          <w:lang w:eastAsia="en-GB"/>
        </w:rPr>
        <w:t>&gt;</w:t>
      </w:r>
    </w:p>
    <w:p w:rsidR="00D5280B" w:rsidRPr="00D94C4A" w:rsidRDefault="00D5280B" w:rsidP="00D5280B">
      <w:pPr>
        <w:ind w:left="720"/>
        <w:rPr>
          <w:rStyle w:val="apple-style-span"/>
          <w:rFonts w:ascii="Courier New" w:hAnsi="Courier New" w:cs="Courier New"/>
          <w:color w:val="222222"/>
          <w:sz w:val="16"/>
          <w:szCs w:val="16"/>
          <w:shd w:val="clear" w:color="auto" w:fill="FFFFFF"/>
        </w:rPr>
      </w:pPr>
      <w:r w:rsidRPr="00D94C4A">
        <w:rPr>
          <w:rFonts w:ascii="Courier New" w:eastAsia="Times New Roman" w:hAnsi="Courier New" w:cs="Courier New"/>
          <w:color w:val="222222"/>
          <w:sz w:val="16"/>
          <w:szCs w:val="16"/>
          <w:shd w:val="clear" w:color="auto" w:fill="FFFFFF"/>
          <w:lang w:eastAsia="en-GB"/>
        </w:rPr>
        <w:t xml:space="preserve">        &lt;</w:t>
      </w:r>
      <w:proofErr w:type="spellStart"/>
      <w:r w:rsidRPr="00D94C4A">
        <w:rPr>
          <w:rFonts w:ascii="Courier New" w:eastAsia="Times New Roman" w:hAnsi="Courier New" w:cs="Courier New"/>
          <w:color w:val="222222"/>
          <w:sz w:val="16"/>
          <w:szCs w:val="16"/>
          <w:shd w:val="clear" w:color="auto" w:fill="FFFFFF"/>
          <w:lang w:eastAsia="en-GB"/>
        </w:rPr>
        <w:t>gmd</w:t>
      </w:r>
      <w:proofErr w:type="gramStart"/>
      <w:r w:rsidRPr="00D94C4A">
        <w:rPr>
          <w:rFonts w:ascii="Courier New" w:eastAsia="Times New Roman" w:hAnsi="Courier New" w:cs="Courier New"/>
          <w:color w:val="222222"/>
          <w:sz w:val="16"/>
          <w:szCs w:val="16"/>
          <w:shd w:val="clear" w:color="auto" w:fill="FFFFFF"/>
          <w:lang w:eastAsia="en-GB"/>
        </w:rPr>
        <w:t>:</w:t>
      </w:r>
      <w:r>
        <w:rPr>
          <w:rFonts w:ascii="Courier New" w:eastAsia="Times New Roman" w:hAnsi="Courier New" w:cs="Courier New"/>
          <w:color w:val="222222"/>
          <w:sz w:val="16"/>
          <w:szCs w:val="16"/>
          <w:shd w:val="clear" w:color="auto" w:fill="FFFFFF"/>
          <w:lang w:eastAsia="en-GB"/>
        </w:rPr>
        <w:t>access</w:t>
      </w:r>
      <w:r w:rsidRPr="00D94C4A">
        <w:rPr>
          <w:rFonts w:ascii="Courier New" w:eastAsia="Times New Roman" w:hAnsi="Courier New" w:cs="Courier New"/>
          <w:color w:val="222222"/>
          <w:sz w:val="16"/>
          <w:szCs w:val="16"/>
          <w:shd w:val="clear" w:color="auto" w:fill="FFFFFF"/>
          <w:lang w:eastAsia="en-GB"/>
        </w:rPr>
        <w:t>Constraints</w:t>
      </w:r>
      <w:proofErr w:type="spellEnd"/>
      <w:proofErr w:type="gramEnd"/>
      <w:r w:rsidRPr="00D94C4A">
        <w:rPr>
          <w:rFonts w:ascii="Courier New" w:eastAsia="Times New Roman" w:hAnsi="Courier New" w:cs="Courier New"/>
          <w:color w:val="222222"/>
          <w:sz w:val="16"/>
          <w:szCs w:val="16"/>
          <w:shd w:val="clear" w:color="auto" w:fill="FFFFFF"/>
          <w:lang w:eastAsia="en-GB"/>
        </w:rPr>
        <w:t>&gt;</w:t>
      </w:r>
      <w:r w:rsidRPr="00D94C4A">
        <w:rPr>
          <w:rFonts w:ascii="Courier New" w:eastAsia="Times New Roman" w:hAnsi="Courier New" w:cs="Courier New"/>
          <w:color w:val="222222"/>
          <w:sz w:val="16"/>
          <w:szCs w:val="16"/>
          <w:shd w:val="clear" w:color="auto" w:fill="FFFFFF"/>
          <w:lang w:eastAsia="en-GB"/>
        </w:rPr>
        <w:br/>
        <w:t xml:space="preserve">            </w:t>
      </w:r>
      <w:r w:rsidRPr="00D94C4A">
        <w:rPr>
          <w:rStyle w:val="apple-style-span"/>
          <w:rFonts w:ascii="Courier New" w:hAnsi="Courier New" w:cs="Courier New"/>
          <w:color w:val="222222"/>
          <w:sz w:val="16"/>
          <w:szCs w:val="16"/>
          <w:shd w:val="clear" w:color="auto" w:fill="FFFFFF"/>
        </w:rPr>
        <w:t>&lt;</w:t>
      </w:r>
      <w:proofErr w:type="spellStart"/>
      <w:r w:rsidRPr="00D94C4A">
        <w:rPr>
          <w:rStyle w:val="apple-style-span"/>
          <w:rFonts w:ascii="Courier New" w:hAnsi="Courier New" w:cs="Courier New"/>
          <w:color w:val="222222"/>
          <w:sz w:val="16"/>
          <w:szCs w:val="16"/>
          <w:shd w:val="clear" w:color="auto" w:fill="FFFFFF"/>
        </w:rPr>
        <w:t>gmd:MD_RestrictionCode</w:t>
      </w:r>
      <w:proofErr w:type="spellEnd"/>
      <w:r w:rsidRPr="00D94C4A">
        <w:rPr>
          <w:rStyle w:val="apple-style-span"/>
          <w:rFonts w:ascii="Courier New" w:hAnsi="Courier New" w:cs="Courier New"/>
          <w:color w:val="222222"/>
          <w:sz w:val="16"/>
          <w:szCs w:val="16"/>
          <w:shd w:val="clear" w:color="auto" w:fill="FFFFFF"/>
        </w:rPr>
        <w:t xml:space="preserve"> codeList="http://standards.iso.org/ittf/PublicallyAvailableStandards/</w:t>
      </w:r>
    </w:p>
    <w:p w:rsidR="00D5280B" w:rsidRPr="00D94C4A" w:rsidRDefault="00D5280B" w:rsidP="00D5280B">
      <w:pPr>
        <w:ind w:left="720"/>
        <w:rPr>
          <w:rStyle w:val="apple-style-span"/>
          <w:rFonts w:ascii="Courier New" w:hAnsi="Courier New" w:cs="Courier New"/>
          <w:color w:val="222222"/>
          <w:sz w:val="16"/>
          <w:szCs w:val="16"/>
          <w:shd w:val="clear" w:color="auto" w:fill="FFFFFF"/>
        </w:rPr>
      </w:pPr>
      <w:r w:rsidRPr="00D94C4A">
        <w:rPr>
          <w:rStyle w:val="apple-style-span"/>
          <w:rFonts w:ascii="Courier New" w:hAnsi="Courier New" w:cs="Courier New"/>
          <w:color w:val="222222"/>
          <w:sz w:val="16"/>
          <w:szCs w:val="16"/>
          <w:shd w:val="clear" w:color="auto" w:fill="FFFFFF"/>
        </w:rPr>
        <w:t xml:space="preserve">            ISO_19139_Schemas/resources/Codelist/gmxCodelists.xml#MD_RestrictionCode"</w:t>
      </w:r>
    </w:p>
    <w:p w:rsidR="00D5280B" w:rsidRPr="00D94C4A" w:rsidRDefault="00D5280B" w:rsidP="00D5280B">
      <w:pPr>
        <w:ind w:left="720"/>
        <w:rPr>
          <w:rStyle w:val="apple-style-span"/>
          <w:rFonts w:ascii="Courier New" w:hAnsi="Courier New" w:cs="Courier New"/>
          <w:color w:val="222222"/>
          <w:sz w:val="16"/>
          <w:szCs w:val="16"/>
          <w:shd w:val="clear" w:color="auto" w:fill="FFFFFF"/>
        </w:rPr>
      </w:pPr>
      <w:r w:rsidRPr="00D94C4A">
        <w:rPr>
          <w:rStyle w:val="apple-style-span"/>
          <w:rFonts w:ascii="Courier New" w:hAnsi="Courier New" w:cs="Courier New"/>
          <w:color w:val="222222"/>
          <w:sz w:val="16"/>
          <w:szCs w:val="16"/>
          <w:shd w:val="clear" w:color="auto" w:fill="FFFFFF"/>
        </w:rPr>
        <w:t xml:space="preserve">            </w:t>
      </w:r>
      <w:proofErr w:type="gramStart"/>
      <w:r w:rsidRPr="00D94C4A">
        <w:rPr>
          <w:rStyle w:val="apple-style-span"/>
          <w:rFonts w:ascii="Courier New" w:hAnsi="Courier New" w:cs="Courier New"/>
          <w:color w:val="222222"/>
          <w:sz w:val="16"/>
          <w:szCs w:val="16"/>
          <w:shd w:val="clear" w:color="auto" w:fill="FFFFFF"/>
        </w:rPr>
        <w:t>codeListValue</w:t>
      </w:r>
      <w:proofErr w:type="gramEnd"/>
      <w:r w:rsidRPr="00D94C4A">
        <w:rPr>
          <w:rStyle w:val="apple-style-span"/>
          <w:rFonts w:ascii="Courier New" w:hAnsi="Courier New" w:cs="Courier New"/>
          <w:color w:val="222222"/>
          <w:sz w:val="16"/>
          <w:szCs w:val="16"/>
          <w:shd w:val="clear" w:color="auto" w:fill="FFFFFF"/>
        </w:rPr>
        <w:t>="otherRestrictions"&gt;</w:t>
      </w:r>
      <w:r>
        <w:rPr>
          <w:rStyle w:val="apple-style-span"/>
          <w:rFonts w:ascii="Courier New" w:hAnsi="Courier New" w:cs="Courier New"/>
          <w:color w:val="222222"/>
          <w:sz w:val="16"/>
          <w:szCs w:val="16"/>
          <w:shd w:val="clear" w:color="auto" w:fill="FFFFFF"/>
        </w:rPr>
        <w:t>copyright</w:t>
      </w:r>
      <w:r w:rsidRPr="00D94C4A">
        <w:rPr>
          <w:rStyle w:val="apple-style-span"/>
          <w:rFonts w:ascii="Courier New" w:hAnsi="Courier New" w:cs="Courier New"/>
          <w:color w:val="222222"/>
          <w:sz w:val="16"/>
          <w:szCs w:val="16"/>
          <w:shd w:val="clear" w:color="auto" w:fill="FFFFFF"/>
        </w:rPr>
        <w:t>&lt;/gmd:MD_RestrictionCode&gt;</w:t>
      </w:r>
    </w:p>
    <w:p w:rsidR="00D5280B" w:rsidRPr="00D94C4A" w:rsidRDefault="00D5280B" w:rsidP="00D5280B">
      <w:pPr>
        <w:ind w:left="720"/>
        <w:rPr>
          <w:rFonts w:ascii="Courier New" w:eastAsia="Times New Roman" w:hAnsi="Courier New" w:cs="Courier New"/>
          <w:color w:val="222222"/>
          <w:sz w:val="16"/>
          <w:szCs w:val="16"/>
          <w:shd w:val="clear" w:color="auto" w:fill="FFFFFF"/>
          <w:lang w:eastAsia="en-GB"/>
        </w:rPr>
      </w:pPr>
      <w:r w:rsidRPr="00D94C4A">
        <w:rPr>
          <w:rFonts w:ascii="Courier New" w:eastAsia="Times New Roman" w:hAnsi="Courier New" w:cs="Courier New"/>
          <w:color w:val="222222"/>
          <w:sz w:val="16"/>
          <w:szCs w:val="16"/>
          <w:shd w:val="clear" w:color="auto" w:fill="FFFFFF"/>
          <w:lang w:eastAsia="en-GB"/>
        </w:rPr>
        <w:t xml:space="preserve">        &lt;/</w:t>
      </w:r>
      <w:proofErr w:type="spellStart"/>
      <w:r w:rsidRPr="00D94C4A">
        <w:rPr>
          <w:rFonts w:ascii="Courier New" w:eastAsia="Times New Roman" w:hAnsi="Courier New" w:cs="Courier New"/>
          <w:color w:val="222222"/>
          <w:sz w:val="16"/>
          <w:szCs w:val="16"/>
          <w:shd w:val="clear" w:color="auto" w:fill="FFFFFF"/>
          <w:lang w:eastAsia="en-GB"/>
        </w:rPr>
        <w:t>gmd</w:t>
      </w:r>
      <w:proofErr w:type="gramStart"/>
      <w:r w:rsidRPr="00D94C4A">
        <w:rPr>
          <w:rFonts w:ascii="Courier New" w:eastAsia="Times New Roman" w:hAnsi="Courier New" w:cs="Courier New"/>
          <w:color w:val="222222"/>
          <w:sz w:val="16"/>
          <w:szCs w:val="16"/>
          <w:shd w:val="clear" w:color="auto" w:fill="FFFFFF"/>
          <w:lang w:eastAsia="en-GB"/>
        </w:rPr>
        <w:t>:</w:t>
      </w:r>
      <w:r>
        <w:rPr>
          <w:rFonts w:ascii="Courier New" w:eastAsia="Times New Roman" w:hAnsi="Courier New" w:cs="Courier New"/>
          <w:color w:val="222222"/>
          <w:sz w:val="16"/>
          <w:szCs w:val="16"/>
          <w:shd w:val="clear" w:color="auto" w:fill="FFFFFF"/>
          <w:lang w:eastAsia="en-GB"/>
        </w:rPr>
        <w:t>access</w:t>
      </w:r>
      <w:r w:rsidRPr="00D94C4A">
        <w:rPr>
          <w:rFonts w:ascii="Courier New" w:eastAsia="Times New Roman" w:hAnsi="Courier New" w:cs="Courier New"/>
          <w:color w:val="222222"/>
          <w:sz w:val="16"/>
          <w:szCs w:val="16"/>
          <w:shd w:val="clear" w:color="auto" w:fill="FFFFFF"/>
          <w:lang w:eastAsia="en-GB"/>
        </w:rPr>
        <w:t>Constraints</w:t>
      </w:r>
      <w:proofErr w:type="spellEnd"/>
      <w:proofErr w:type="gramEnd"/>
      <w:r w:rsidRPr="00D94C4A">
        <w:rPr>
          <w:rFonts w:ascii="Courier New" w:eastAsia="Times New Roman" w:hAnsi="Courier New" w:cs="Courier New"/>
          <w:color w:val="222222"/>
          <w:sz w:val="16"/>
          <w:szCs w:val="16"/>
          <w:shd w:val="clear" w:color="auto" w:fill="FFFFFF"/>
          <w:lang w:eastAsia="en-GB"/>
        </w:rPr>
        <w:t>&gt;</w:t>
      </w:r>
    </w:p>
    <w:p w:rsidR="00D5280B" w:rsidRPr="00D94C4A" w:rsidRDefault="00D5280B" w:rsidP="00D5280B">
      <w:pPr>
        <w:ind w:left="720"/>
        <w:rPr>
          <w:rStyle w:val="apple-style-span"/>
          <w:rFonts w:ascii="Courier New" w:hAnsi="Courier New" w:cs="Courier New"/>
          <w:color w:val="222222"/>
          <w:sz w:val="16"/>
          <w:szCs w:val="16"/>
          <w:shd w:val="clear" w:color="auto" w:fill="FFFFFF"/>
        </w:rPr>
      </w:pPr>
      <w:r w:rsidRPr="00D94C4A">
        <w:rPr>
          <w:rFonts w:ascii="Courier New" w:eastAsia="Times New Roman" w:hAnsi="Courier New" w:cs="Courier New"/>
          <w:color w:val="222222"/>
          <w:sz w:val="16"/>
          <w:szCs w:val="16"/>
          <w:shd w:val="clear" w:color="auto" w:fill="FFFFFF"/>
          <w:lang w:eastAsia="en-GB"/>
        </w:rPr>
        <w:t xml:space="preserve">        &lt;</w:t>
      </w:r>
      <w:proofErr w:type="spellStart"/>
      <w:r w:rsidRPr="00D94C4A">
        <w:rPr>
          <w:rFonts w:ascii="Courier New" w:eastAsia="Times New Roman" w:hAnsi="Courier New" w:cs="Courier New"/>
          <w:color w:val="222222"/>
          <w:sz w:val="16"/>
          <w:szCs w:val="16"/>
          <w:shd w:val="clear" w:color="auto" w:fill="FFFFFF"/>
          <w:lang w:eastAsia="en-GB"/>
        </w:rPr>
        <w:t>gmd</w:t>
      </w:r>
      <w:proofErr w:type="gramStart"/>
      <w:r w:rsidRPr="00D94C4A">
        <w:rPr>
          <w:rFonts w:ascii="Courier New" w:eastAsia="Times New Roman" w:hAnsi="Courier New" w:cs="Courier New"/>
          <w:color w:val="222222"/>
          <w:sz w:val="16"/>
          <w:szCs w:val="16"/>
          <w:shd w:val="clear" w:color="auto" w:fill="FFFFFF"/>
          <w:lang w:eastAsia="en-GB"/>
        </w:rPr>
        <w:t>:useConstraints</w:t>
      </w:r>
      <w:proofErr w:type="spellEnd"/>
      <w:proofErr w:type="gramEnd"/>
      <w:r w:rsidRPr="00D94C4A">
        <w:rPr>
          <w:rFonts w:ascii="Courier New" w:eastAsia="Times New Roman" w:hAnsi="Courier New" w:cs="Courier New"/>
          <w:color w:val="222222"/>
          <w:sz w:val="16"/>
          <w:szCs w:val="16"/>
          <w:shd w:val="clear" w:color="auto" w:fill="FFFFFF"/>
          <w:lang w:eastAsia="en-GB"/>
        </w:rPr>
        <w:t>&gt;</w:t>
      </w:r>
      <w:r w:rsidRPr="00D94C4A">
        <w:rPr>
          <w:rFonts w:ascii="Courier New" w:eastAsia="Times New Roman" w:hAnsi="Courier New" w:cs="Courier New"/>
          <w:color w:val="222222"/>
          <w:sz w:val="16"/>
          <w:szCs w:val="16"/>
          <w:shd w:val="clear" w:color="auto" w:fill="FFFFFF"/>
          <w:lang w:eastAsia="en-GB"/>
        </w:rPr>
        <w:br/>
        <w:t xml:space="preserve">            </w:t>
      </w:r>
      <w:r w:rsidRPr="00D94C4A">
        <w:rPr>
          <w:rStyle w:val="apple-style-span"/>
          <w:rFonts w:ascii="Courier New" w:hAnsi="Courier New" w:cs="Courier New"/>
          <w:color w:val="222222"/>
          <w:sz w:val="16"/>
          <w:szCs w:val="16"/>
          <w:shd w:val="clear" w:color="auto" w:fill="FFFFFF"/>
        </w:rPr>
        <w:t>&lt;</w:t>
      </w:r>
      <w:proofErr w:type="spellStart"/>
      <w:r w:rsidRPr="00D94C4A">
        <w:rPr>
          <w:rStyle w:val="apple-style-span"/>
          <w:rFonts w:ascii="Courier New" w:hAnsi="Courier New" w:cs="Courier New"/>
          <w:color w:val="222222"/>
          <w:sz w:val="16"/>
          <w:szCs w:val="16"/>
          <w:shd w:val="clear" w:color="auto" w:fill="FFFFFF"/>
        </w:rPr>
        <w:t>gmd:MD_RestrictionCode</w:t>
      </w:r>
      <w:proofErr w:type="spellEnd"/>
      <w:r w:rsidRPr="00D94C4A">
        <w:rPr>
          <w:rStyle w:val="apple-style-span"/>
          <w:rFonts w:ascii="Courier New" w:hAnsi="Courier New" w:cs="Courier New"/>
          <w:color w:val="222222"/>
          <w:sz w:val="16"/>
          <w:szCs w:val="16"/>
          <w:shd w:val="clear" w:color="auto" w:fill="FFFFFF"/>
        </w:rPr>
        <w:t xml:space="preserve"> codeList="http://standards.iso.org/ittf/PublicallyAvailableStandards/</w:t>
      </w:r>
    </w:p>
    <w:p w:rsidR="00D5280B" w:rsidRPr="00D94C4A" w:rsidRDefault="00D5280B" w:rsidP="00D5280B">
      <w:pPr>
        <w:ind w:left="720"/>
        <w:rPr>
          <w:rStyle w:val="apple-style-span"/>
          <w:rFonts w:ascii="Courier New" w:hAnsi="Courier New" w:cs="Courier New"/>
          <w:color w:val="222222"/>
          <w:sz w:val="16"/>
          <w:szCs w:val="16"/>
          <w:shd w:val="clear" w:color="auto" w:fill="FFFFFF"/>
        </w:rPr>
      </w:pPr>
      <w:r w:rsidRPr="00D94C4A">
        <w:rPr>
          <w:rStyle w:val="apple-style-span"/>
          <w:rFonts w:ascii="Courier New" w:hAnsi="Courier New" w:cs="Courier New"/>
          <w:color w:val="222222"/>
          <w:sz w:val="16"/>
          <w:szCs w:val="16"/>
          <w:shd w:val="clear" w:color="auto" w:fill="FFFFFF"/>
        </w:rPr>
        <w:t xml:space="preserve">            ISO_19139_Schemas/resources/Codelist/gmxCodelists.xml#MD_RestrictionCode"</w:t>
      </w:r>
    </w:p>
    <w:p w:rsidR="00D5280B" w:rsidRPr="00D94C4A" w:rsidRDefault="00D5280B" w:rsidP="00D5280B">
      <w:pPr>
        <w:ind w:left="720"/>
        <w:rPr>
          <w:rStyle w:val="apple-style-span"/>
          <w:rFonts w:ascii="Courier New" w:hAnsi="Courier New" w:cs="Courier New"/>
          <w:color w:val="222222"/>
          <w:sz w:val="16"/>
          <w:szCs w:val="16"/>
          <w:shd w:val="clear" w:color="auto" w:fill="FFFFFF"/>
        </w:rPr>
      </w:pPr>
      <w:r w:rsidRPr="00D94C4A">
        <w:rPr>
          <w:rStyle w:val="apple-style-span"/>
          <w:rFonts w:ascii="Courier New" w:hAnsi="Courier New" w:cs="Courier New"/>
          <w:color w:val="222222"/>
          <w:sz w:val="16"/>
          <w:szCs w:val="16"/>
          <w:shd w:val="clear" w:color="auto" w:fill="FFFFFF"/>
        </w:rPr>
        <w:t xml:space="preserve">            </w:t>
      </w:r>
      <w:proofErr w:type="gramStart"/>
      <w:r w:rsidRPr="00D94C4A">
        <w:rPr>
          <w:rStyle w:val="apple-style-span"/>
          <w:rFonts w:ascii="Courier New" w:hAnsi="Courier New" w:cs="Courier New"/>
          <w:color w:val="222222"/>
          <w:sz w:val="16"/>
          <w:szCs w:val="16"/>
          <w:shd w:val="clear" w:color="auto" w:fill="FFFFFF"/>
        </w:rPr>
        <w:t>codeListValue</w:t>
      </w:r>
      <w:proofErr w:type="gramEnd"/>
      <w:r w:rsidRPr="00D94C4A">
        <w:rPr>
          <w:rStyle w:val="apple-style-span"/>
          <w:rFonts w:ascii="Courier New" w:hAnsi="Courier New" w:cs="Courier New"/>
          <w:color w:val="222222"/>
          <w:sz w:val="16"/>
          <w:szCs w:val="16"/>
          <w:shd w:val="clear" w:color="auto" w:fill="FFFFFF"/>
        </w:rPr>
        <w:t>="otherRestrictions"&gt;</w:t>
      </w:r>
      <w:r>
        <w:rPr>
          <w:rStyle w:val="apple-style-span"/>
          <w:rFonts w:ascii="Courier New" w:hAnsi="Courier New" w:cs="Courier New"/>
          <w:color w:val="222222"/>
          <w:sz w:val="16"/>
          <w:szCs w:val="16"/>
          <w:shd w:val="clear" w:color="auto" w:fill="FFFFFF"/>
        </w:rPr>
        <w:t>copyright</w:t>
      </w:r>
      <w:r w:rsidRPr="00D94C4A">
        <w:rPr>
          <w:rStyle w:val="apple-style-span"/>
          <w:rFonts w:ascii="Courier New" w:hAnsi="Courier New" w:cs="Courier New"/>
          <w:color w:val="222222"/>
          <w:sz w:val="16"/>
          <w:szCs w:val="16"/>
          <w:shd w:val="clear" w:color="auto" w:fill="FFFFFF"/>
        </w:rPr>
        <w:t>&lt;/gmd:MD_RestrictionCode&gt;</w:t>
      </w:r>
    </w:p>
    <w:p w:rsidR="00D5280B" w:rsidRPr="00D94C4A" w:rsidRDefault="00D5280B" w:rsidP="00D5280B">
      <w:pPr>
        <w:ind w:left="720"/>
        <w:rPr>
          <w:rFonts w:ascii="Courier New" w:eastAsia="Times New Roman" w:hAnsi="Courier New" w:cs="Courier New"/>
          <w:color w:val="222222"/>
          <w:sz w:val="16"/>
          <w:szCs w:val="16"/>
          <w:shd w:val="clear" w:color="auto" w:fill="FFFFFF"/>
          <w:lang w:eastAsia="en-GB"/>
        </w:rPr>
      </w:pPr>
      <w:r w:rsidRPr="00D94C4A">
        <w:rPr>
          <w:rFonts w:ascii="Courier New" w:eastAsia="Times New Roman" w:hAnsi="Courier New" w:cs="Courier New"/>
          <w:color w:val="222222"/>
          <w:sz w:val="16"/>
          <w:szCs w:val="16"/>
          <w:shd w:val="clear" w:color="auto" w:fill="FFFFFF"/>
          <w:lang w:eastAsia="en-GB"/>
        </w:rPr>
        <w:t xml:space="preserve">        &lt;/</w:t>
      </w:r>
      <w:proofErr w:type="spellStart"/>
      <w:r w:rsidRPr="00D94C4A">
        <w:rPr>
          <w:rFonts w:ascii="Courier New" w:eastAsia="Times New Roman" w:hAnsi="Courier New" w:cs="Courier New"/>
          <w:color w:val="222222"/>
          <w:sz w:val="16"/>
          <w:szCs w:val="16"/>
          <w:shd w:val="clear" w:color="auto" w:fill="FFFFFF"/>
          <w:lang w:eastAsia="en-GB"/>
        </w:rPr>
        <w:t>gmd</w:t>
      </w:r>
      <w:proofErr w:type="gramStart"/>
      <w:r w:rsidRPr="00D94C4A">
        <w:rPr>
          <w:rFonts w:ascii="Courier New" w:eastAsia="Times New Roman" w:hAnsi="Courier New" w:cs="Courier New"/>
          <w:color w:val="222222"/>
          <w:sz w:val="16"/>
          <w:szCs w:val="16"/>
          <w:shd w:val="clear" w:color="auto" w:fill="FFFFFF"/>
          <w:lang w:eastAsia="en-GB"/>
        </w:rPr>
        <w:t>:useConstraints</w:t>
      </w:r>
      <w:proofErr w:type="spellEnd"/>
      <w:proofErr w:type="gramEnd"/>
      <w:r w:rsidRPr="00D94C4A">
        <w:rPr>
          <w:rFonts w:ascii="Courier New" w:eastAsia="Times New Roman" w:hAnsi="Courier New" w:cs="Courier New"/>
          <w:color w:val="222222"/>
          <w:sz w:val="16"/>
          <w:szCs w:val="16"/>
          <w:shd w:val="clear" w:color="auto" w:fill="FFFFFF"/>
          <w:lang w:eastAsia="en-GB"/>
        </w:rPr>
        <w:t>&gt;</w:t>
      </w:r>
    </w:p>
    <w:p w:rsidR="00D5280B" w:rsidRPr="00D94C4A" w:rsidRDefault="00D5280B" w:rsidP="00D52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D94C4A">
        <w:rPr>
          <w:rFonts w:ascii="Courier New" w:eastAsia="Times New Roman" w:hAnsi="Courier New" w:cs="Courier New"/>
          <w:color w:val="222222"/>
          <w:sz w:val="16"/>
          <w:szCs w:val="16"/>
          <w:shd w:val="clear" w:color="auto" w:fill="FFFFFF"/>
          <w:lang w:eastAsia="en-GB"/>
        </w:rPr>
        <w:t xml:space="preserve">    &lt;/</w:t>
      </w:r>
      <w:proofErr w:type="spellStart"/>
      <w:r w:rsidRPr="00D94C4A">
        <w:rPr>
          <w:rFonts w:ascii="Courier New" w:eastAsia="Times New Roman" w:hAnsi="Courier New" w:cs="Courier New"/>
          <w:color w:val="222222"/>
          <w:sz w:val="16"/>
          <w:szCs w:val="16"/>
          <w:shd w:val="clear" w:color="auto" w:fill="FFFFFF"/>
          <w:lang w:eastAsia="en-GB"/>
        </w:rPr>
        <w:t>gmd</w:t>
      </w:r>
      <w:proofErr w:type="gramStart"/>
      <w:r w:rsidRPr="00D94C4A">
        <w:rPr>
          <w:rFonts w:ascii="Courier New" w:eastAsia="Times New Roman" w:hAnsi="Courier New" w:cs="Courier New"/>
          <w:color w:val="222222"/>
          <w:sz w:val="16"/>
          <w:szCs w:val="16"/>
          <w:shd w:val="clear" w:color="auto" w:fill="FFFFFF"/>
          <w:lang w:eastAsia="en-GB"/>
        </w:rPr>
        <w:t>:MD</w:t>
      </w:r>
      <w:proofErr w:type="gramEnd"/>
      <w:r w:rsidRPr="00D94C4A">
        <w:rPr>
          <w:rFonts w:ascii="Courier New" w:eastAsia="Times New Roman" w:hAnsi="Courier New" w:cs="Courier New"/>
          <w:color w:val="222222"/>
          <w:sz w:val="16"/>
          <w:szCs w:val="16"/>
          <w:shd w:val="clear" w:color="auto" w:fill="FFFFFF"/>
          <w:lang w:eastAsia="en-GB"/>
        </w:rPr>
        <w:t>_LegalConstraints</w:t>
      </w:r>
      <w:proofErr w:type="spellEnd"/>
      <w:r w:rsidRPr="00D94C4A">
        <w:rPr>
          <w:rFonts w:ascii="Courier New" w:eastAsia="Times New Roman" w:hAnsi="Courier New" w:cs="Courier New"/>
          <w:color w:val="222222"/>
          <w:sz w:val="16"/>
          <w:szCs w:val="16"/>
          <w:shd w:val="clear" w:color="auto" w:fill="FFFFFF"/>
          <w:lang w:eastAsia="en-GB"/>
        </w:rPr>
        <w:t>&gt;</w:t>
      </w:r>
    </w:p>
    <w:p w:rsidR="00D5280B" w:rsidRDefault="00D5280B" w:rsidP="00D52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D94C4A">
        <w:rPr>
          <w:rFonts w:ascii="Courier New" w:eastAsia="Times New Roman" w:hAnsi="Courier New" w:cs="Courier New"/>
          <w:color w:val="222222"/>
          <w:sz w:val="16"/>
          <w:szCs w:val="16"/>
          <w:shd w:val="clear" w:color="auto" w:fill="FFFFFF"/>
          <w:lang w:eastAsia="en-GB"/>
        </w:rPr>
        <w:t>&lt;/</w:t>
      </w:r>
      <w:proofErr w:type="spellStart"/>
      <w:r w:rsidRPr="00D94C4A">
        <w:rPr>
          <w:rFonts w:ascii="Courier New" w:eastAsia="Times New Roman" w:hAnsi="Courier New" w:cs="Courier New"/>
          <w:color w:val="222222"/>
          <w:sz w:val="16"/>
          <w:szCs w:val="16"/>
          <w:shd w:val="clear" w:color="auto" w:fill="FFFFFF"/>
          <w:lang w:eastAsia="en-GB"/>
        </w:rPr>
        <w:t>gmd</w:t>
      </w:r>
      <w:proofErr w:type="gramStart"/>
      <w:r w:rsidRPr="00D94C4A">
        <w:rPr>
          <w:rFonts w:ascii="Courier New" w:eastAsia="Times New Roman" w:hAnsi="Courier New" w:cs="Courier New"/>
          <w:color w:val="222222"/>
          <w:sz w:val="16"/>
          <w:szCs w:val="16"/>
          <w:shd w:val="clear" w:color="auto" w:fill="FFFFFF"/>
          <w:lang w:eastAsia="en-GB"/>
        </w:rPr>
        <w:t>:resourceConstraints</w:t>
      </w:r>
      <w:proofErr w:type="spellEnd"/>
      <w:proofErr w:type="gramEnd"/>
      <w:r w:rsidRPr="00D94C4A">
        <w:rPr>
          <w:rFonts w:ascii="Courier New" w:eastAsia="Times New Roman" w:hAnsi="Courier New" w:cs="Courier New"/>
          <w:color w:val="222222"/>
          <w:sz w:val="16"/>
          <w:szCs w:val="16"/>
          <w:shd w:val="clear" w:color="auto" w:fill="FFFFFF"/>
          <w:lang w:eastAsia="en-GB"/>
        </w:rPr>
        <w:t>&gt;</w:t>
      </w:r>
    </w:p>
    <w:p w:rsidR="00D94C4A" w:rsidRDefault="00D94C4A" w:rsidP="00D94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proofErr w:type="gramStart"/>
      <w:r>
        <w:rPr>
          <w:rFonts w:ascii="Courier New" w:eastAsia="Times New Roman" w:hAnsi="Courier New" w:cs="Courier New"/>
          <w:color w:val="222222"/>
          <w:sz w:val="16"/>
          <w:szCs w:val="16"/>
          <w:shd w:val="clear" w:color="auto" w:fill="FFFFFF"/>
          <w:lang w:eastAsia="en-GB"/>
        </w:rPr>
        <w:t>&lt;!--</w:t>
      </w:r>
      <w:proofErr w:type="gramEnd"/>
      <w:r>
        <w:rPr>
          <w:rFonts w:ascii="Courier New" w:eastAsia="Times New Roman" w:hAnsi="Courier New" w:cs="Courier New"/>
          <w:color w:val="222222"/>
          <w:sz w:val="16"/>
          <w:szCs w:val="16"/>
          <w:shd w:val="clear" w:color="auto" w:fill="FFFFFF"/>
          <w:lang w:eastAsia="en-GB"/>
        </w:rPr>
        <w:t xml:space="preserve"> WMO part --&gt;</w:t>
      </w:r>
    </w:p>
    <w:p w:rsidR="00D5280B" w:rsidRDefault="00D5280B" w:rsidP="00D94C4A">
      <w:pPr>
        <w:ind w:left="720"/>
        <w:rPr>
          <w:rFonts w:ascii="Courier New" w:eastAsia="Times New Roman" w:hAnsi="Courier New" w:cs="Courier New"/>
          <w:color w:val="222222"/>
          <w:sz w:val="16"/>
          <w:szCs w:val="16"/>
          <w:shd w:val="clear" w:color="auto" w:fill="FFFFFF"/>
          <w:lang w:eastAsia="en-GB"/>
        </w:rPr>
      </w:pPr>
      <w:r w:rsidRPr="00D94C4A">
        <w:rPr>
          <w:rFonts w:ascii="Courier New" w:eastAsia="Times New Roman" w:hAnsi="Courier New" w:cs="Courier New"/>
          <w:color w:val="222222"/>
          <w:sz w:val="16"/>
          <w:szCs w:val="16"/>
          <w:shd w:val="clear" w:color="auto" w:fill="FFFFFF"/>
          <w:lang w:eastAsia="en-GB"/>
        </w:rPr>
        <w:t>&lt;</w:t>
      </w:r>
      <w:proofErr w:type="spellStart"/>
      <w:proofErr w:type="gramStart"/>
      <w:r w:rsidRPr="00D94C4A">
        <w:rPr>
          <w:rFonts w:ascii="Courier New" w:eastAsia="Times New Roman" w:hAnsi="Courier New" w:cs="Courier New"/>
          <w:color w:val="222222"/>
          <w:sz w:val="16"/>
          <w:szCs w:val="16"/>
          <w:shd w:val="clear" w:color="auto" w:fill="FFFFFF"/>
          <w:lang w:eastAsia="en-GB"/>
        </w:rPr>
        <w:t>gmd:</w:t>
      </w:r>
      <w:proofErr w:type="gramEnd"/>
      <w:r w:rsidRPr="00D94C4A">
        <w:rPr>
          <w:rFonts w:ascii="Courier New" w:eastAsia="Times New Roman" w:hAnsi="Courier New" w:cs="Courier New"/>
          <w:color w:val="222222"/>
          <w:sz w:val="16"/>
          <w:szCs w:val="16"/>
          <w:shd w:val="clear" w:color="auto" w:fill="FFFFFF"/>
          <w:lang w:eastAsia="en-GB"/>
        </w:rPr>
        <w:t>resourceConstraints</w:t>
      </w:r>
      <w:proofErr w:type="spellEnd"/>
      <w:r w:rsidRPr="00D94C4A">
        <w:rPr>
          <w:rFonts w:ascii="Courier New" w:eastAsia="Times New Roman" w:hAnsi="Courier New" w:cs="Courier New"/>
          <w:color w:val="222222"/>
          <w:sz w:val="16"/>
          <w:szCs w:val="16"/>
          <w:shd w:val="clear" w:color="auto" w:fill="FFFFFF"/>
          <w:lang w:eastAsia="en-GB"/>
        </w:rPr>
        <w:t>&gt;</w:t>
      </w:r>
    </w:p>
    <w:p w:rsidR="00D94C4A" w:rsidRPr="00D94C4A" w:rsidRDefault="00D94C4A" w:rsidP="00D5280B">
      <w:pPr>
        <w:ind w:left="720"/>
        <w:rPr>
          <w:rStyle w:val="apple-style-span"/>
          <w:rFonts w:ascii="Courier New" w:hAnsi="Courier New" w:cs="Courier New"/>
          <w:sz w:val="16"/>
          <w:szCs w:val="20"/>
          <w:shd w:val="clear" w:color="auto" w:fill="FFFFFF"/>
        </w:rPr>
      </w:pPr>
      <w:r>
        <w:rPr>
          <w:rFonts w:ascii="Courier New" w:eastAsia="Times New Roman" w:hAnsi="Courier New" w:cs="Courier New"/>
          <w:color w:val="222222"/>
          <w:sz w:val="16"/>
          <w:szCs w:val="16"/>
          <w:shd w:val="clear" w:color="auto" w:fill="FFFFFF"/>
          <w:lang w:eastAsia="en-GB"/>
        </w:rPr>
        <w:t xml:space="preserve">    </w:t>
      </w:r>
      <w:r w:rsidRPr="00761542">
        <w:rPr>
          <w:rStyle w:val="apple-style-span"/>
          <w:rFonts w:ascii="Courier New" w:hAnsi="Courier New" w:cs="Courier New"/>
          <w:sz w:val="16"/>
          <w:szCs w:val="20"/>
          <w:shd w:val="clear" w:color="auto" w:fill="FFFFFF"/>
        </w:rPr>
        <w:t>&lt;</w:t>
      </w:r>
      <w:proofErr w:type="spellStart"/>
      <w:proofErr w:type="gramStart"/>
      <w:r w:rsidRPr="00761542">
        <w:rPr>
          <w:rStyle w:val="apple-style-span"/>
          <w:rFonts w:ascii="Courier New" w:hAnsi="Courier New" w:cs="Courier New"/>
          <w:sz w:val="16"/>
          <w:szCs w:val="20"/>
          <w:shd w:val="clear" w:color="auto" w:fill="FFFFFF"/>
        </w:rPr>
        <w:t>gmd:</w:t>
      </w:r>
      <w:proofErr w:type="gramEnd"/>
      <w:r w:rsidRPr="00761542">
        <w:rPr>
          <w:rStyle w:val="apple-style-span"/>
          <w:rFonts w:ascii="Courier New" w:hAnsi="Courier New" w:cs="Courier New"/>
          <w:sz w:val="16"/>
          <w:szCs w:val="20"/>
          <w:shd w:val="clear" w:color="auto" w:fill="FFFFFF"/>
        </w:rPr>
        <w:t>MD_LegalConstraints</w:t>
      </w:r>
      <w:proofErr w:type="spellEnd"/>
      <w:r w:rsidRPr="00761542">
        <w:rPr>
          <w:rStyle w:val="apple-style-span"/>
          <w:rFonts w:ascii="Courier New" w:hAnsi="Courier New" w:cs="Courier New"/>
          <w:sz w:val="16"/>
          <w:szCs w:val="20"/>
          <w:shd w:val="clear" w:color="auto" w:fill="FFFFFF"/>
        </w:rPr>
        <w:t>&gt;</w:t>
      </w:r>
    </w:p>
    <w:p w:rsidR="00D94C4A" w:rsidRPr="00D94C4A" w:rsidRDefault="00D94C4A" w:rsidP="00D94C4A">
      <w:pPr>
        <w:ind w:left="720"/>
        <w:rPr>
          <w:rStyle w:val="apple-style-span"/>
          <w:rFonts w:ascii="Courier New" w:hAnsi="Courier New" w:cs="Courier New"/>
          <w:sz w:val="16"/>
          <w:szCs w:val="20"/>
          <w:shd w:val="clear" w:color="auto" w:fill="FFFFFF"/>
        </w:rPr>
      </w:pPr>
      <w:r w:rsidRPr="00D94C4A">
        <w:rPr>
          <w:rStyle w:val="apple-style-span"/>
          <w:rFonts w:ascii="Courier New" w:hAnsi="Courier New" w:cs="Courier New"/>
          <w:sz w:val="16"/>
          <w:szCs w:val="20"/>
          <w:shd w:val="clear" w:color="auto" w:fill="FFFFFF"/>
        </w:rPr>
        <w:t xml:space="preserve">        &lt;</w:t>
      </w:r>
      <w:proofErr w:type="spellStart"/>
      <w:proofErr w:type="gramStart"/>
      <w:r w:rsidRPr="00D94C4A">
        <w:rPr>
          <w:rStyle w:val="apple-style-span"/>
          <w:rFonts w:ascii="Courier New" w:hAnsi="Courier New" w:cs="Courier New"/>
          <w:sz w:val="16"/>
          <w:szCs w:val="20"/>
          <w:shd w:val="clear" w:color="auto" w:fill="FFFFFF"/>
        </w:rPr>
        <w:t>gmd:</w:t>
      </w:r>
      <w:proofErr w:type="gramEnd"/>
      <w:r w:rsidRPr="00D94C4A">
        <w:rPr>
          <w:rStyle w:val="apple-style-span"/>
          <w:rFonts w:ascii="Courier New" w:hAnsi="Courier New" w:cs="Courier New"/>
          <w:sz w:val="16"/>
          <w:szCs w:val="20"/>
          <w:shd w:val="clear" w:color="auto" w:fill="FFFFFF"/>
        </w:rPr>
        <w:t>accessConstraints</w:t>
      </w:r>
      <w:proofErr w:type="spellEnd"/>
      <w:r w:rsidRPr="00D94C4A">
        <w:rPr>
          <w:rStyle w:val="apple-style-span"/>
          <w:rFonts w:ascii="Courier New" w:hAnsi="Courier New" w:cs="Courier New"/>
          <w:sz w:val="16"/>
          <w:szCs w:val="20"/>
          <w:shd w:val="clear" w:color="auto" w:fill="FFFFFF"/>
        </w:rPr>
        <w:t>&gt;</w:t>
      </w:r>
    </w:p>
    <w:p w:rsidR="00D94C4A" w:rsidRPr="00D94C4A" w:rsidRDefault="00D94C4A" w:rsidP="00D94C4A">
      <w:pPr>
        <w:ind w:left="720"/>
        <w:rPr>
          <w:rStyle w:val="apple-style-span"/>
          <w:rFonts w:ascii="Courier New" w:hAnsi="Courier New" w:cs="Courier New"/>
          <w:sz w:val="16"/>
          <w:szCs w:val="20"/>
          <w:shd w:val="clear" w:color="auto" w:fill="FFFFFF"/>
        </w:rPr>
      </w:pPr>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gmd</w:t>
      </w:r>
      <w:proofErr w:type="gramStart"/>
      <w:r w:rsidRPr="00D94C4A">
        <w:rPr>
          <w:rStyle w:val="apple-style-span"/>
          <w:rFonts w:ascii="Courier New" w:hAnsi="Courier New" w:cs="Courier New"/>
          <w:sz w:val="16"/>
          <w:szCs w:val="20"/>
          <w:shd w:val="clear" w:color="auto" w:fill="FFFFFF"/>
        </w:rPr>
        <w:t>:MD</w:t>
      </w:r>
      <w:proofErr w:type="gramEnd"/>
      <w:r w:rsidRPr="00D94C4A">
        <w:rPr>
          <w:rStyle w:val="apple-style-span"/>
          <w:rFonts w:ascii="Courier New" w:hAnsi="Courier New" w:cs="Courier New"/>
          <w:sz w:val="16"/>
          <w:szCs w:val="20"/>
          <w:shd w:val="clear" w:color="auto" w:fill="FFFFFF"/>
        </w:rPr>
        <w:t>_RestrictionCode</w:t>
      </w:r>
      <w:proofErr w:type="spellEnd"/>
      <w:r w:rsidRPr="00D94C4A">
        <w:rPr>
          <w:rStyle w:val="apple-style-span"/>
          <w:rFonts w:ascii="Courier New" w:hAnsi="Courier New" w:cs="Courier New"/>
          <w:sz w:val="16"/>
          <w:szCs w:val="20"/>
          <w:shd w:val="clear" w:color="auto" w:fill="FFFFFF"/>
        </w:rPr>
        <w:t xml:space="preserve"> codeList="http://standards.iso.org/ittf/PublicallyAvailableStandards/</w:t>
      </w:r>
    </w:p>
    <w:p w:rsidR="00D94C4A" w:rsidRPr="00D94C4A" w:rsidRDefault="00D94C4A" w:rsidP="00D94C4A">
      <w:pPr>
        <w:ind w:left="720"/>
        <w:rPr>
          <w:rStyle w:val="apple-style-span"/>
          <w:rFonts w:ascii="Courier New" w:hAnsi="Courier New" w:cs="Courier New"/>
          <w:sz w:val="16"/>
          <w:szCs w:val="20"/>
          <w:shd w:val="clear" w:color="auto" w:fill="FFFFFF"/>
        </w:rPr>
      </w:pPr>
      <w:r w:rsidRPr="00D94C4A">
        <w:rPr>
          <w:rStyle w:val="apple-style-span"/>
          <w:rFonts w:ascii="Courier New" w:hAnsi="Courier New" w:cs="Courier New"/>
          <w:sz w:val="16"/>
          <w:szCs w:val="20"/>
          <w:shd w:val="clear" w:color="auto" w:fill="FFFFFF"/>
        </w:rPr>
        <w:t xml:space="preserve">            ISO_19139_Schemas/resources/Codelist/gmxCodelists.xml#MD_RestrictionCode"</w:t>
      </w:r>
    </w:p>
    <w:p w:rsidR="00D94C4A" w:rsidRPr="00D94C4A" w:rsidRDefault="00D94C4A" w:rsidP="00D94C4A">
      <w:pPr>
        <w:ind w:left="720"/>
        <w:rPr>
          <w:rStyle w:val="apple-style-span"/>
          <w:rFonts w:ascii="Courier New" w:hAnsi="Courier New" w:cs="Courier New"/>
          <w:sz w:val="16"/>
          <w:szCs w:val="20"/>
          <w:shd w:val="clear" w:color="auto" w:fill="FFFFFF"/>
        </w:rPr>
      </w:pPr>
      <w:r w:rsidRPr="00D94C4A">
        <w:rPr>
          <w:rStyle w:val="apple-style-span"/>
          <w:rFonts w:ascii="Courier New" w:hAnsi="Courier New" w:cs="Courier New"/>
          <w:sz w:val="16"/>
          <w:szCs w:val="20"/>
          <w:shd w:val="clear" w:color="auto" w:fill="FFFFFF"/>
        </w:rPr>
        <w:t xml:space="preserve">            </w:t>
      </w:r>
      <w:proofErr w:type="gramStart"/>
      <w:r w:rsidRPr="00D94C4A">
        <w:rPr>
          <w:rStyle w:val="apple-style-span"/>
          <w:rFonts w:ascii="Courier New" w:hAnsi="Courier New" w:cs="Courier New"/>
          <w:sz w:val="16"/>
          <w:szCs w:val="20"/>
          <w:shd w:val="clear" w:color="auto" w:fill="FFFFFF"/>
        </w:rPr>
        <w:t>codeListValue</w:t>
      </w:r>
      <w:proofErr w:type="gramEnd"/>
      <w:r w:rsidRPr="00D94C4A">
        <w:rPr>
          <w:rStyle w:val="apple-style-span"/>
          <w:rFonts w:ascii="Courier New" w:hAnsi="Courier New" w:cs="Courier New"/>
          <w:sz w:val="16"/>
          <w:szCs w:val="20"/>
          <w:shd w:val="clear" w:color="auto" w:fill="FFFFFF"/>
        </w:rPr>
        <w:t>="otherRestrictions"&gt;otherRestrictions&lt;/gmd:MD_RestrictionCode&gt;</w:t>
      </w:r>
    </w:p>
    <w:p w:rsidR="00D5280B" w:rsidRPr="00761542" w:rsidRDefault="00D94C4A" w:rsidP="00D5280B">
      <w:pPr>
        <w:ind w:left="720"/>
        <w:rPr>
          <w:rStyle w:val="apple-style-span"/>
          <w:rFonts w:ascii="Courier New" w:hAnsi="Courier New" w:cs="Courier New"/>
          <w:sz w:val="16"/>
          <w:szCs w:val="20"/>
          <w:shd w:val="clear" w:color="auto" w:fill="FFFFFF"/>
        </w:rPr>
      </w:pPr>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gmd</w:t>
      </w:r>
      <w:proofErr w:type="gramStart"/>
      <w:r w:rsidRPr="00D94C4A">
        <w:rPr>
          <w:rStyle w:val="apple-style-span"/>
          <w:rFonts w:ascii="Courier New" w:hAnsi="Courier New" w:cs="Courier New"/>
          <w:sz w:val="16"/>
          <w:szCs w:val="20"/>
          <w:shd w:val="clear" w:color="auto" w:fill="FFFFFF"/>
        </w:rPr>
        <w:t>:accessConstraints</w:t>
      </w:r>
      <w:proofErr w:type="spellEnd"/>
      <w:proofErr w:type="gramEnd"/>
      <w:r w:rsidRPr="00D94C4A">
        <w:rPr>
          <w:rStyle w:val="apple-style-span"/>
          <w:rFonts w:ascii="Courier New" w:hAnsi="Courier New" w:cs="Courier New"/>
          <w:sz w:val="16"/>
          <w:szCs w:val="20"/>
          <w:shd w:val="clear" w:color="auto" w:fill="FFFFFF"/>
        </w:rPr>
        <w:t>&gt;</w:t>
      </w:r>
    </w:p>
    <w:p w:rsidR="00D5280B" w:rsidRPr="00761542" w:rsidRDefault="00D5280B" w:rsidP="00D5280B">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&lt;</w:t>
      </w:r>
      <w:proofErr w:type="spellStart"/>
      <w:proofErr w:type="gramStart"/>
      <w:r w:rsidRPr="00761542">
        <w:rPr>
          <w:rStyle w:val="apple-style-span"/>
          <w:rFonts w:ascii="Courier New" w:hAnsi="Courier New" w:cs="Courier New"/>
          <w:sz w:val="16"/>
          <w:szCs w:val="20"/>
          <w:shd w:val="clear" w:color="auto" w:fill="FFFFFF"/>
        </w:rPr>
        <w:t>gmd:</w:t>
      </w:r>
      <w:proofErr w:type="gramEnd"/>
      <w:r w:rsidRPr="00761542">
        <w:rPr>
          <w:rStyle w:val="apple-style-span"/>
          <w:rFonts w:ascii="Courier New" w:hAnsi="Courier New" w:cs="Courier New"/>
          <w:sz w:val="16"/>
          <w:szCs w:val="20"/>
          <w:shd w:val="clear" w:color="auto" w:fill="FFFFFF"/>
        </w:rPr>
        <w:t>useConstraints</w:t>
      </w:r>
      <w:proofErr w:type="spellEnd"/>
      <w:r w:rsidRPr="00761542">
        <w:rPr>
          <w:rStyle w:val="apple-style-span"/>
          <w:rFonts w:ascii="Courier New" w:hAnsi="Courier New" w:cs="Courier New"/>
          <w:sz w:val="16"/>
          <w:szCs w:val="20"/>
          <w:shd w:val="clear" w:color="auto" w:fill="FFFFFF"/>
        </w:rPr>
        <w:t>&gt;</w:t>
      </w:r>
    </w:p>
    <w:p w:rsidR="00D5280B" w:rsidRPr="00761542" w:rsidRDefault="00D5280B" w:rsidP="00D5280B">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lastRenderedPageBreak/>
        <w:t xml:space="preserve">            &lt;</w:t>
      </w:r>
      <w:proofErr w:type="spellStart"/>
      <w:r w:rsidRPr="00761542">
        <w:rPr>
          <w:rStyle w:val="apple-style-span"/>
          <w:rFonts w:ascii="Courier New" w:hAnsi="Courier New" w:cs="Courier New"/>
          <w:sz w:val="16"/>
          <w:szCs w:val="20"/>
          <w:shd w:val="clear" w:color="auto" w:fill="FFFFFF"/>
        </w:rPr>
        <w:t>gmd</w:t>
      </w:r>
      <w:proofErr w:type="gramStart"/>
      <w:r w:rsidRPr="00761542">
        <w:rPr>
          <w:rStyle w:val="apple-style-span"/>
          <w:rFonts w:ascii="Courier New" w:hAnsi="Courier New" w:cs="Courier New"/>
          <w:sz w:val="16"/>
          <w:szCs w:val="20"/>
          <w:shd w:val="clear" w:color="auto" w:fill="FFFFFF"/>
        </w:rPr>
        <w:t>:MD</w:t>
      </w:r>
      <w:proofErr w:type="gramEnd"/>
      <w:r w:rsidRPr="00761542">
        <w:rPr>
          <w:rStyle w:val="apple-style-span"/>
          <w:rFonts w:ascii="Courier New" w:hAnsi="Courier New" w:cs="Courier New"/>
          <w:sz w:val="16"/>
          <w:szCs w:val="20"/>
          <w:shd w:val="clear" w:color="auto" w:fill="FFFFFF"/>
        </w:rPr>
        <w:t>_RestrictionCode</w:t>
      </w:r>
      <w:proofErr w:type="spellEnd"/>
      <w:r w:rsidRPr="00761542">
        <w:rPr>
          <w:rStyle w:val="apple-style-span"/>
          <w:rFonts w:ascii="Courier New" w:hAnsi="Courier New" w:cs="Courier New"/>
          <w:sz w:val="16"/>
          <w:szCs w:val="20"/>
          <w:shd w:val="clear" w:color="auto" w:fill="FFFFFF"/>
        </w:rPr>
        <w:t xml:space="preserve"> codeList="http://standards.iso.org/ittf/PublicallyAvailableStandards/</w:t>
      </w:r>
    </w:p>
    <w:p w:rsidR="00D5280B" w:rsidRPr="00D94C4A" w:rsidRDefault="00D5280B" w:rsidP="00D5280B">
      <w:pPr>
        <w:ind w:left="720"/>
        <w:rPr>
          <w:rStyle w:val="apple-style-span"/>
          <w:rFonts w:ascii="Courier New" w:hAnsi="Courier New" w:cs="Courier New"/>
          <w:sz w:val="16"/>
          <w:szCs w:val="20"/>
          <w:shd w:val="clear" w:color="auto" w:fill="FFFFFF"/>
        </w:rPr>
      </w:pPr>
      <w:r w:rsidRPr="00761542">
        <w:rPr>
          <w:rStyle w:val="apple-style-span"/>
          <w:rFonts w:ascii="Courier New" w:hAnsi="Courier New" w:cs="Courier New"/>
          <w:sz w:val="16"/>
          <w:szCs w:val="20"/>
          <w:shd w:val="clear" w:color="auto" w:fill="FFFFFF"/>
        </w:rPr>
        <w:t xml:space="preserve">            ISO_19139_Schemas/</w:t>
      </w:r>
      <w:r w:rsidRPr="00D94C4A">
        <w:rPr>
          <w:rStyle w:val="apple-style-span"/>
          <w:rFonts w:ascii="Courier New" w:hAnsi="Courier New" w:cs="Courier New"/>
          <w:sz w:val="16"/>
          <w:szCs w:val="20"/>
          <w:shd w:val="clear" w:color="auto" w:fill="FFFFFF"/>
        </w:rPr>
        <w:t>resources/Codelist/gmxCodelists.xml#MD_RestrictionCode"</w:t>
      </w:r>
    </w:p>
    <w:p w:rsidR="00D5280B" w:rsidRPr="00D94C4A" w:rsidRDefault="00D5280B" w:rsidP="00D5280B">
      <w:pPr>
        <w:ind w:left="720"/>
        <w:rPr>
          <w:rStyle w:val="apple-style-span"/>
          <w:rFonts w:ascii="Courier New" w:hAnsi="Courier New" w:cs="Courier New"/>
          <w:sz w:val="16"/>
          <w:szCs w:val="20"/>
          <w:shd w:val="clear" w:color="auto" w:fill="FFFFFF"/>
        </w:rPr>
      </w:pPr>
      <w:r w:rsidRPr="00D94C4A">
        <w:rPr>
          <w:rStyle w:val="apple-style-span"/>
          <w:rFonts w:ascii="Courier New" w:hAnsi="Courier New" w:cs="Courier New"/>
          <w:sz w:val="16"/>
          <w:szCs w:val="20"/>
          <w:shd w:val="clear" w:color="auto" w:fill="FFFFFF"/>
        </w:rPr>
        <w:t xml:space="preserve">            </w:t>
      </w:r>
      <w:proofErr w:type="gramStart"/>
      <w:r w:rsidRPr="00D94C4A">
        <w:rPr>
          <w:rStyle w:val="apple-style-span"/>
          <w:rFonts w:ascii="Courier New" w:hAnsi="Courier New" w:cs="Courier New"/>
          <w:sz w:val="16"/>
          <w:szCs w:val="20"/>
          <w:shd w:val="clear" w:color="auto" w:fill="FFFFFF"/>
        </w:rPr>
        <w:t>codeListValue</w:t>
      </w:r>
      <w:proofErr w:type="gramEnd"/>
      <w:r w:rsidRPr="00D94C4A">
        <w:rPr>
          <w:rStyle w:val="apple-style-span"/>
          <w:rFonts w:ascii="Courier New" w:hAnsi="Courier New" w:cs="Courier New"/>
          <w:sz w:val="16"/>
          <w:szCs w:val="20"/>
          <w:shd w:val="clear" w:color="auto" w:fill="FFFFFF"/>
        </w:rPr>
        <w:t>="otherRestrictions"&gt;otherRestrictions&lt;/gmd:MD_RestrictionCode&gt;</w:t>
      </w:r>
    </w:p>
    <w:p w:rsidR="00D5280B" w:rsidRPr="00D94C4A" w:rsidRDefault="00D5280B" w:rsidP="00D5280B">
      <w:pPr>
        <w:ind w:left="720"/>
        <w:rPr>
          <w:rStyle w:val="apple-style-span"/>
          <w:rFonts w:ascii="Courier New" w:hAnsi="Courier New" w:cs="Courier New"/>
          <w:sz w:val="16"/>
          <w:szCs w:val="20"/>
          <w:shd w:val="clear" w:color="auto" w:fill="FFFFFF"/>
        </w:rPr>
      </w:pPr>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gmd</w:t>
      </w:r>
      <w:proofErr w:type="gramStart"/>
      <w:r w:rsidRPr="00D94C4A">
        <w:rPr>
          <w:rStyle w:val="apple-style-span"/>
          <w:rFonts w:ascii="Courier New" w:hAnsi="Courier New" w:cs="Courier New"/>
          <w:sz w:val="16"/>
          <w:szCs w:val="20"/>
          <w:shd w:val="clear" w:color="auto" w:fill="FFFFFF"/>
        </w:rPr>
        <w:t>:useConstraints</w:t>
      </w:r>
      <w:proofErr w:type="spellEnd"/>
      <w:proofErr w:type="gramEnd"/>
      <w:r w:rsidRPr="00D94C4A">
        <w:rPr>
          <w:rStyle w:val="apple-style-span"/>
          <w:rFonts w:ascii="Courier New" w:hAnsi="Courier New" w:cs="Courier New"/>
          <w:sz w:val="16"/>
          <w:szCs w:val="20"/>
          <w:shd w:val="clear" w:color="auto" w:fill="FFFFFF"/>
        </w:rPr>
        <w:t>&gt;</w:t>
      </w:r>
    </w:p>
    <w:p w:rsidR="00D94C4A" w:rsidRPr="00D94C4A" w:rsidRDefault="00D94C4A" w:rsidP="00D94C4A">
      <w:pPr>
        <w:ind w:left="720"/>
        <w:rPr>
          <w:rStyle w:val="apple-style-span"/>
          <w:rFonts w:ascii="Courier New" w:hAnsi="Courier New" w:cs="Courier New"/>
          <w:sz w:val="16"/>
          <w:szCs w:val="20"/>
          <w:shd w:val="clear" w:color="auto" w:fill="FFFFFF"/>
        </w:rPr>
      </w:pPr>
      <w:r w:rsidRPr="00D94C4A">
        <w:rPr>
          <w:rStyle w:val="apple-style-span"/>
          <w:rFonts w:ascii="Courier New" w:hAnsi="Courier New" w:cs="Courier New"/>
          <w:sz w:val="16"/>
          <w:szCs w:val="20"/>
          <w:shd w:val="clear" w:color="auto" w:fill="FFFFFF"/>
        </w:rPr>
        <w:t xml:space="preserve">        &lt;</w:t>
      </w:r>
      <w:proofErr w:type="spellStart"/>
      <w:proofErr w:type="gramStart"/>
      <w:r w:rsidRPr="00D94C4A">
        <w:rPr>
          <w:rStyle w:val="apple-style-span"/>
          <w:rFonts w:ascii="Courier New" w:hAnsi="Courier New" w:cs="Courier New"/>
          <w:sz w:val="16"/>
          <w:szCs w:val="20"/>
          <w:shd w:val="clear" w:color="auto" w:fill="FFFFFF"/>
        </w:rPr>
        <w:t>gmd:</w:t>
      </w:r>
      <w:proofErr w:type="gramEnd"/>
      <w:r w:rsidRPr="00D94C4A">
        <w:rPr>
          <w:rStyle w:val="apple-style-span"/>
          <w:rFonts w:ascii="Courier New" w:hAnsi="Courier New" w:cs="Courier New"/>
          <w:sz w:val="16"/>
          <w:szCs w:val="20"/>
          <w:shd w:val="clear" w:color="auto" w:fill="FFFFFF"/>
        </w:rPr>
        <w:t>otherConstraints</w:t>
      </w:r>
      <w:proofErr w:type="spellEnd"/>
      <w:r w:rsidRPr="00D94C4A">
        <w:rPr>
          <w:rStyle w:val="apple-style-span"/>
          <w:rFonts w:ascii="Courier New" w:hAnsi="Courier New" w:cs="Courier New"/>
          <w:sz w:val="16"/>
          <w:szCs w:val="20"/>
          <w:shd w:val="clear" w:color="auto" w:fill="FFFFFF"/>
        </w:rPr>
        <w:t>&gt;</w:t>
      </w:r>
    </w:p>
    <w:p w:rsidR="00D94C4A" w:rsidRPr="00D94C4A" w:rsidRDefault="00D94C4A" w:rsidP="00D94C4A">
      <w:pPr>
        <w:ind w:left="720"/>
        <w:rPr>
          <w:rStyle w:val="apple-style-span"/>
          <w:rFonts w:ascii="Courier New" w:hAnsi="Courier New" w:cs="Courier New"/>
          <w:sz w:val="16"/>
          <w:szCs w:val="20"/>
          <w:shd w:val="clear" w:color="auto" w:fill="FFFFFF"/>
        </w:rPr>
      </w:pPr>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gco</w:t>
      </w:r>
      <w:proofErr w:type="gramStart"/>
      <w:r w:rsidRPr="00D94C4A">
        <w:rPr>
          <w:rStyle w:val="apple-style-span"/>
          <w:rFonts w:ascii="Courier New" w:hAnsi="Courier New" w:cs="Courier New"/>
          <w:sz w:val="16"/>
          <w:szCs w:val="20"/>
          <w:shd w:val="clear" w:color="auto" w:fill="FFFFFF"/>
        </w:rPr>
        <w:t>:CharacterString</w:t>
      </w:r>
      <w:proofErr w:type="spellEnd"/>
      <w:proofErr w:type="gramEnd"/>
      <w:r w:rsidRPr="00D94C4A">
        <w:rPr>
          <w:rStyle w:val="apple-style-span"/>
          <w:rFonts w:ascii="Courier New" w:hAnsi="Courier New" w:cs="Courier New"/>
          <w:sz w:val="16"/>
          <w:szCs w:val="20"/>
          <w:shd w:val="clear" w:color="auto" w:fill="FFFFFF"/>
        </w:rPr>
        <w:t>&gt;</w:t>
      </w:r>
      <w:proofErr w:type="spellStart"/>
      <w:r w:rsidRPr="00D94C4A">
        <w:rPr>
          <w:rStyle w:val="apple-style-span"/>
          <w:rFonts w:ascii="Courier New" w:hAnsi="Courier New" w:cs="Courier New"/>
          <w:sz w:val="16"/>
          <w:szCs w:val="20"/>
          <w:shd w:val="clear" w:color="auto" w:fill="FFFFFF"/>
        </w:rPr>
        <w:t>WMOAdditional</w:t>
      </w:r>
      <w:proofErr w:type="spellEnd"/>
      <w:r w:rsidRPr="00D94C4A">
        <w:rPr>
          <w:rStyle w:val="apple-style-span"/>
          <w:rFonts w:ascii="Courier New" w:hAnsi="Courier New" w:cs="Courier New"/>
          <w:sz w:val="16"/>
          <w:szCs w:val="20"/>
          <w:shd w:val="clear" w:color="auto" w:fill="FFFFFF"/>
        </w:rPr>
        <w:t>&lt;/</w:t>
      </w:r>
      <w:proofErr w:type="spellStart"/>
      <w:r w:rsidRPr="00D94C4A">
        <w:rPr>
          <w:rStyle w:val="apple-style-span"/>
          <w:rFonts w:ascii="Courier New" w:hAnsi="Courier New" w:cs="Courier New"/>
          <w:sz w:val="16"/>
          <w:szCs w:val="20"/>
          <w:shd w:val="clear" w:color="auto" w:fill="FFFFFF"/>
        </w:rPr>
        <w:t>gco:CharacterString</w:t>
      </w:r>
      <w:proofErr w:type="spellEnd"/>
      <w:r w:rsidRPr="00D94C4A">
        <w:rPr>
          <w:rStyle w:val="apple-style-span"/>
          <w:rFonts w:ascii="Courier New" w:hAnsi="Courier New" w:cs="Courier New"/>
          <w:sz w:val="16"/>
          <w:szCs w:val="20"/>
          <w:shd w:val="clear" w:color="auto" w:fill="FFFFFF"/>
        </w:rPr>
        <w:t>&gt;</w:t>
      </w:r>
    </w:p>
    <w:p w:rsidR="00D94C4A" w:rsidRPr="00D94C4A" w:rsidRDefault="00D94C4A" w:rsidP="00D94C4A">
      <w:pPr>
        <w:ind w:left="720"/>
        <w:rPr>
          <w:rStyle w:val="apple-style-span"/>
          <w:rFonts w:ascii="Courier New" w:hAnsi="Courier New" w:cs="Courier New"/>
          <w:sz w:val="16"/>
          <w:szCs w:val="20"/>
          <w:shd w:val="clear" w:color="auto" w:fill="FFFFFF"/>
        </w:rPr>
      </w:pPr>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gmd</w:t>
      </w:r>
      <w:proofErr w:type="gramStart"/>
      <w:r w:rsidRPr="00D94C4A">
        <w:rPr>
          <w:rStyle w:val="apple-style-span"/>
          <w:rFonts w:ascii="Courier New" w:hAnsi="Courier New" w:cs="Courier New"/>
          <w:sz w:val="16"/>
          <w:szCs w:val="20"/>
          <w:shd w:val="clear" w:color="auto" w:fill="FFFFFF"/>
        </w:rPr>
        <w:t>:otherConstraints</w:t>
      </w:r>
      <w:proofErr w:type="spellEnd"/>
      <w:proofErr w:type="gramEnd"/>
      <w:r w:rsidRPr="00D94C4A">
        <w:rPr>
          <w:rStyle w:val="apple-style-span"/>
          <w:rFonts w:ascii="Courier New" w:hAnsi="Courier New" w:cs="Courier New"/>
          <w:sz w:val="16"/>
          <w:szCs w:val="20"/>
          <w:shd w:val="clear" w:color="auto" w:fill="FFFFFF"/>
        </w:rPr>
        <w:t>&gt;</w:t>
      </w:r>
    </w:p>
    <w:p w:rsidR="00D94C4A" w:rsidRPr="00D94C4A" w:rsidRDefault="00D94C4A" w:rsidP="00D94C4A">
      <w:pPr>
        <w:ind w:left="720"/>
        <w:rPr>
          <w:rStyle w:val="apple-style-span"/>
          <w:rFonts w:ascii="Courier New" w:hAnsi="Courier New" w:cs="Courier New"/>
          <w:sz w:val="16"/>
          <w:szCs w:val="20"/>
          <w:shd w:val="clear" w:color="auto" w:fill="FFFFFF"/>
        </w:rPr>
      </w:pPr>
      <w:r w:rsidRPr="00D94C4A">
        <w:rPr>
          <w:rStyle w:val="apple-style-span"/>
          <w:rFonts w:ascii="Courier New" w:hAnsi="Courier New" w:cs="Courier New"/>
          <w:sz w:val="16"/>
          <w:szCs w:val="20"/>
          <w:shd w:val="clear" w:color="auto" w:fill="FFFFFF"/>
        </w:rPr>
        <w:t xml:space="preserve">        &lt;</w:t>
      </w:r>
      <w:proofErr w:type="spellStart"/>
      <w:proofErr w:type="gramStart"/>
      <w:r w:rsidRPr="00D94C4A">
        <w:rPr>
          <w:rStyle w:val="apple-style-span"/>
          <w:rFonts w:ascii="Courier New" w:hAnsi="Courier New" w:cs="Courier New"/>
          <w:sz w:val="16"/>
          <w:szCs w:val="20"/>
          <w:shd w:val="clear" w:color="auto" w:fill="FFFFFF"/>
        </w:rPr>
        <w:t>gmd:</w:t>
      </w:r>
      <w:proofErr w:type="gramEnd"/>
      <w:r w:rsidRPr="00D94C4A">
        <w:rPr>
          <w:rStyle w:val="apple-style-span"/>
          <w:rFonts w:ascii="Courier New" w:hAnsi="Courier New" w:cs="Courier New"/>
          <w:sz w:val="16"/>
          <w:szCs w:val="20"/>
          <w:shd w:val="clear" w:color="auto" w:fill="FFFFFF"/>
        </w:rPr>
        <w:t>otherConstraints</w:t>
      </w:r>
      <w:proofErr w:type="spellEnd"/>
      <w:r w:rsidRPr="00D94C4A">
        <w:rPr>
          <w:rStyle w:val="apple-style-span"/>
          <w:rFonts w:ascii="Courier New" w:hAnsi="Courier New" w:cs="Courier New"/>
          <w:sz w:val="16"/>
          <w:szCs w:val="20"/>
          <w:shd w:val="clear" w:color="auto" w:fill="FFFFFF"/>
        </w:rPr>
        <w:t>&gt;</w:t>
      </w:r>
    </w:p>
    <w:p w:rsidR="00D94C4A" w:rsidRPr="00D94C4A" w:rsidRDefault="00D94C4A" w:rsidP="00D94C4A">
      <w:pPr>
        <w:ind w:left="720"/>
        <w:rPr>
          <w:rStyle w:val="apple-style-span"/>
          <w:rFonts w:ascii="Courier New" w:hAnsi="Courier New" w:cs="Courier New"/>
          <w:sz w:val="16"/>
          <w:szCs w:val="20"/>
          <w:shd w:val="clear" w:color="auto" w:fill="FFFFFF"/>
        </w:rPr>
      </w:pPr>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gco</w:t>
      </w:r>
      <w:proofErr w:type="gramStart"/>
      <w:r w:rsidRPr="00D94C4A">
        <w:rPr>
          <w:rStyle w:val="apple-style-span"/>
          <w:rFonts w:ascii="Courier New" w:hAnsi="Courier New" w:cs="Courier New"/>
          <w:sz w:val="16"/>
          <w:szCs w:val="20"/>
          <w:shd w:val="clear" w:color="auto" w:fill="FFFFFF"/>
        </w:rPr>
        <w:t>:CharacterString</w:t>
      </w:r>
      <w:proofErr w:type="spellEnd"/>
      <w:proofErr w:type="gramEnd"/>
      <w:r w:rsidRPr="00D94C4A">
        <w:rPr>
          <w:rStyle w:val="apple-style-span"/>
          <w:rFonts w:ascii="Courier New" w:hAnsi="Courier New" w:cs="Courier New"/>
          <w:sz w:val="16"/>
          <w:szCs w:val="20"/>
          <w:shd w:val="clear" w:color="auto" w:fill="FFFFFF"/>
        </w:rPr>
        <w:t>&gt;GTSPriority3&lt;/</w:t>
      </w:r>
      <w:proofErr w:type="spellStart"/>
      <w:r w:rsidRPr="00D94C4A">
        <w:rPr>
          <w:rStyle w:val="apple-style-span"/>
          <w:rFonts w:ascii="Courier New" w:hAnsi="Courier New" w:cs="Courier New"/>
          <w:sz w:val="16"/>
          <w:szCs w:val="20"/>
          <w:shd w:val="clear" w:color="auto" w:fill="FFFFFF"/>
        </w:rPr>
        <w:t>gco:CharacterString</w:t>
      </w:r>
      <w:proofErr w:type="spellEnd"/>
      <w:r w:rsidRPr="00D94C4A">
        <w:rPr>
          <w:rStyle w:val="apple-style-span"/>
          <w:rFonts w:ascii="Courier New" w:hAnsi="Courier New" w:cs="Courier New"/>
          <w:sz w:val="16"/>
          <w:szCs w:val="20"/>
          <w:shd w:val="clear" w:color="auto" w:fill="FFFFFF"/>
        </w:rPr>
        <w:t>&gt;</w:t>
      </w:r>
    </w:p>
    <w:p w:rsidR="00D94C4A" w:rsidRPr="00D94C4A" w:rsidRDefault="00D94C4A" w:rsidP="00D94C4A">
      <w:pPr>
        <w:ind w:left="720"/>
        <w:rPr>
          <w:rStyle w:val="apple-style-span"/>
          <w:rFonts w:ascii="Courier New" w:hAnsi="Courier New" w:cs="Courier New"/>
          <w:sz w:val="16"/>
          <w:szCs w:val="20"/>
          <w:shd w:val="clear" w:color="auto" w:fill="FFFFFF"/>
        </w:rPr>
      </w:pPr>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gmd</w:t>
      </w:r>
      <w:proofErr w:type="gramStart"/>
      <w:r w:rsidRPr="00D94C4A">
        <w:rPr>
          <w:rStyle w:val="apple-style-span"/>
          <w:rFonts w:ascii="Courier New" w:hAnsi="Courier New" w:cs="Courier New"/>
          <w:sz w:val="16"/>
          <w:szCs w:val="20"/>
          <w:shd w:val="clear" w:color="auto" w:fill="FFFFFF"/>
        </w:rPr>
        <w:t>:otherConstraints</w:t>
      </w:r>
      <w:proofErr w:type="spellEnd"/>
      <w:proofErr w:type="gramEnd"/>
      <w:r w:rsidRPr="00D94C4A">
        <w:rPr>
          <w:rStyle w:val="apple-style-span"/>
          <w:rFonts w:ascii="Courier New" w:hAnsi="Courier New" w:cs="Courier New"/>
          <w:sz w:val="16"/>
          <w:szCs w:val="20"/>
          <w:shd w:val="clear" w:color="auto" w:fill="FFFFFF"/>
        </w:rPr>
        <w:t>&gt;</w:t>
      </w:r>
    </w:p>
    <w:p w:rsidR="00D94C4A" w:rsidRPr="00D94C4A" w:rsidRDefault="00D94C4A" w:rsidP="00D94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sz w:val="16"/>
          <w:szCs w:val="16"/>
          <w:shd w:val="clear" w:color="auto" w:fill="FFFFFF"/>
          <w:lang w:eastAsia="en-GB"/>
        </w:rPr>
      </w:pPr>
      <w:r w:rsidRPr="00D94C4A">
        <w:rPr>
          <w:rStyle w:val="apple-style-span"/>
          <w:rFonts w:ascii="Courier New" w:hAnsi="Courier New" w:cs="Courier New"/>
          <w:sz w:val="16"/>
          <w:szCs w:val="20"/>
          <w:shd w:val="clear" w:color="auto" w:fill="FFFFFF"/>
        </w:rPr>
        <w:t xml:space="preserve">    &lt;/</w:t>
      </w:r>
      <w:proofErr w:type="spellStart"/>
      <w:r w:rsidRPr="00D94C4A">
        <w:rPr>
          <w:rStyle w:val="apple-style-span"/>
          <w:rFonts w:ascii="Courier New" w:hAnsi="Courier New" w:cs="Courier New"/>
          <w:sz w:val="16"/>
          <w:szCs w:val="20"/>
          <w:shd w:val="clear" w:color="auto" w:fill="FFFFFF"/>
        </w:rPr>
        <w:t>gmd</w:t>
      </w:r>
      <w:proofErr w:type="gramStart"/>
      <w:r w:rsidRPr="00D94C4A">
        <w:rPr>
          <w:rStyle w:val="apple-style-span"/>
          <w:rFonts w:ascii="Courier New" w:hAnsi="Courier New" w:cs="Courier New"/>
          <w:sz w:val="16"/>
          <w:szCs w:val="20"/>
          <w:shd w:val="clear" w:color="auto" w:fill="FFFFFF"/>
        </w:rPr>
        <w:t>:MD</w:t>
      </w:r>
      <w:proofErr w:type="gramEnd"/>
      <w:r w:rsidRPr="00D94C4A">
        <w:rPr>
          <w:rStyle w:val="apple-style-span"/>
          <w:rFonts w:ascii="Courier New" w:hAnsi="Courier New" w:cs="Courier New"/>
          <w:sz w:val="16"/>
          <w:szCs w:val="20"/>
          <w:shd w:val="clear" w:color="auto" w:fill="FFFFFF"/>
        </w:rPr>
        <w:t>_LegalConstraints</w:t>
      </w:r>
      <w:proofErr w:type="spellEnd"/>
      <w:r w:rsidRPr="00D94C4A">
        <w:rPr>
          <w:rStyle w:val="apple-style-span"/>
          <w:rFonts w:ascii="Courier New" w:hAnsi="Courier New" w:cs="Courier New"/>
          <w:sz w:val="16"/>
          <w:szCs w:val="20"/>
          <w:shd w:val="clear" w:color="auto" w:fill="FFFFFF"/>
        </w:rPr>
        <w:t>&gt;</w:t>
      </w:r>
    </w:p>
    <w:p w:rsidR="00D94C4A" w:rsidRPr="00D5280B" w:rsidRDefault="00D5280B" w:rsidP="00D52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Courier New" w:eastAsia="Times New Roman" w:hAnsi="Courier New" w:cs="Courier New"/>
          <w:color w:val="222222"/>
          <w:sz w:val="16"/>
          <w:szCs w:val="16"/>
          <w:shd w:val="clear" w:color="auto" w:fill="FFFFFF"/>
          <w:lang w:eastAsia="en-GB"/>
        </w:rPr>
      </w:pPr>
      <w:r w:rsidRPr="00D94C4A">
        <w:rPr>
          <w:rFonts w:ascii="Courier New" w:eastAsia="Times New Roman" w:hAnsi="Courier New" w:cs="Courier New"/>
          <w:color w:val="222222"/>
          <w:sz w:val="16"/>
          <w:szCs w:val="16"/>
          <w:shd w:val="clear" w:color="auto" w:fill="FFFFFF"/>
          <w:lang w:eastAsia="en-GB"/>
        </w:rPr>
        <w:t>&lt;</w:t>
      </w:r>
      <w:r>
        <w:rPr>
          <w:rFonts w:ascii="Courier New" w:eastAsia="Times New Roman" w:hAnsi="Courier New" w:cs="Courier New"/>
          <w:color w:val="222222"/>
          <w:sz w:val="16"/>
          <w:szCs w:val="16"/>
          <w:shd w:val="clear" w:color="auto" w:fill="FFFFFF"/>
          <w:lang w:eastAsia="en-GB"/>
        </w:rPr>
        <w:t>/</w:t>
      </w:r>
      <w:proofErr w:type="spellStart"/>
      <w:r w:rsidRPr="00D94C4A">
        <w:rPr>
          <w:rFonts w:ascii="Courier New" w:eastAsia="Times New Roman" w:hAnsi="Courier New" w:cs="Courier New"/>
          <w:color w:val="222222"/>
          <w:sz w:val="16"/>
          <w:szCs w:val="16"/>
          <w:shd w:val="clear" w:color="auto" w:fill="FFFFFF"/>
          <w:lang w:eastAsia="en-GB"/>
        </w:rPr>
        <w:t>gmd</w:t>
      </w:r>
      <w:proofErr w:type="gramStart"/>
      <w:r w:rsidRPr="00D94C4A">
        <w:rPr>
          <w:rFonts w:ascii="Courier New" w:eastAsia="Times New Roman" w:hAnsi="Courier New" w:cs="Courier New"/>
          <w:color w:val="222222"/>
          <w:sz w:val="16"/>
          <w:szCs w:val="16"/>
          <w:shd w:val="clear" w:color="auto" w:fill="FFFFFF"/>
          <w:lang w:eastAsia="en-GB"/>
        </w:rPr>
        <w:t>:resourceConstraints</w:t>
      </w:r>
      <w:proofErr w:type="spellEnd"/>
      <w:proofErr w:type="gramEnd"/>
      <w:r w:rsidRPr="00D94C4A">
        <w:rPr>
          <w:rFonts w:ascii="Courier New" w:eastAsia="Times New Roman" w:hAnsi="Courier New" w:cs="Courier New"/>
          <w:color w:val="222222"/>
          <w:sz w:val="16"/>
          <w:szCs w:val="16"/>
          <w:shd w:val="clear" w:color="auto" w:fill="FFFFFF"/>
          <w:lang w:eastAsia="en-GB"/>
        </w:rPr>
        <w:t>&gt;</w:t>
      </w:r>
    </w:p>
    <w:p w:rsidR="00D94C4A" w:rsidRDefault="00D94C4A"/>
    <w:p w:rsidR="00D94C4A" w:rsidRDefault="00D94C4A" w:rsidP="00D94C4A">
      <w:pPr>
        <w:ind w:left="720"/>
      </w:pPr>
      <w:r>
        <w:t>[</w:t>
      </w:r>
      <w:proofErr w:type="gramStart"/>
      <w:r w:rsidRPr="00D94C4A">
        <w:rPr>
          <w:color w:val="76923C" w:themeColor="accent3" w:themeShade="BF"/>
        </w:rPr>
        <w:t>note</w:t>
      </w:r>
      <w:proofErr w:type="gramEnd"/>
      <w:r w:rsidRPr="00D94C4A">
        <w:rPr>
          <w:color w:val="76923C" w:themeColor="accent3" w:themeShade="BF"/>
        </w:rPr>
        <w:t xml:space="preserve"> that constraints from different sources are partitioned into separate </w:t>
      </w:r>
      <w:proofErr w:type="spellStart"/>
      <w:r w:rsidRPr="00D94C4A">
        <w:rPr>
          <w:color w:val="76923C" w:themeColor="accent3" w:themeShade="BF"/>
        </w:rPr>
        <w:t>gmd:MD_LegalConstraint</w:t>
      </w:r>
      <w:proofErr w:type="spellEnd"/>
      <w:r w:rsidRPr="00D94C4A">
        <w:rPr>
          <w:color w:val="76923C" w:themeColor="accent3" w:themeShade="BF"/>
        </w:rPr>
        <w:t xml:space="preserve"> elements to support forward compatibility with upcoming ISO19115:2012 revision</w:t>
      </w:r>
      <w:r>
        <w:t>]</w:t>
      </w:r>
    </w:p>
    <w:p w:rsidR="001F7671" w:rsidRDefault="001F7671">
      <w:r>
        <w:t>…</w:t>
      </w:r>
    </w:p>
    <w:p w:rsidR="001F7671" w:rsidRDefault="001F7671" w:rsidP="00D94C4A">
      <w:pPr>
        <w:ind w:left="720"/>
      </w:pPr>
    </w:p>
    <w:sectPr w:rsidR="001F7671" w:rsidSect="001F7671">
      <w:pgSz w:w="16838" w:h="11906" w:orient="landscape"/>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Jeremy" w:date="2011-09-20T23:14:00Z" w:initials="J">
    <w:p w:rsidR="00A606AC" w:rsidRDefault="00A606AC">
      <w:pPr>
        <w:pStyle w:val="CommentText"/>
      </w:pPr>
      <w:r>
        <w:rPr>
          <w:rStyle w:val="CommentReference"/>
        </w:rPr>
        <w:annotationRef/>
      </w:r>
      <w:r>
        <w:t>Added following IPET-MDI teleconference 2011-09-20</w:t>
      </w:r>
    </w:p>
  </w:comment>
  <w:comment w:id="79" w:author="Jeremy" w:date="2011-09-20T23:14:00Z" w:initials="J">
    <w:p w:rsidR="001C52C1" w:rsidRDefault="001C52C1">
      <w:pPr>
        <w:pStyle w:val="CommentText"/>
      </w:pPr>
      <w:r>
        <w:rPr>
          <w:rStyle w:val="CommentReference"/>
        </w:rPr>
        <w:annotationRef/>
      </w:r>
      <w:r>
        <w:t>Updated following response from JP</w:t>
      </w:r>
    </w:p>
  </w:comment>
  <w:comment w:id="80" w:author="Jeremy" w:date="2011-09-20T23:14:00Z" w:initials="J">
    <w:p w:rsidR="001C52C1" w:rsidRDefault="001C52C1">
      <w:pPr>
        <w:pStyle w:val="CommentText"/>
      </w:pPr>
      <w:r>
        <w:rPr>
          <w:rStyle w:val="CommentReference"/>
        </w:rPr>
        <w:annotationRef/>
      </w:r>
      <w:r>
        <w:t xml:space="preserve">Updated following response from </w:t>
      </w:r>
      <w:proofErr w:type="spellStart"/>
      <w:r>
        <w:t>Eizi</w:t>
      </w:r>
      <w:proofErr w:type="spellEnd"/>
      <w:r>
        <w:t xml:space="preserve"> – folks *might* use elements other than </w:t>
      </w:r>
      <w:proofErr w:type="spellStart"/>
      <w:r>
        <w:t>gco</w:t>
      </w:r>
      <w:proofErr w:type="gramStart"/>
      <w:r>
        <w:t>:CharacterString</w:t>
      </w:r>
      <w:proofErr w:type="spellEnd"/>
      <w:proofErr w:type="gramEnd"/>
    </w:p>
  </w:comment>
  <w:comment w:id="153" w:author="Jeremy" w:date="2011-09-20T23:14:00Z" w:initials="J">
    <w:p w:rsidR="001C52C1" w:rsidRDefault="001C52C1">
      <w:pPr>
        <w:pStyle w:val="CommentText"/>
      </w:pPr>
      <w:r>
        <w:rPr>
          <w:rStyle w:val="CommentReference"/>
        </w:rPr>
        <w:annotationRef/>
      </w:r>
      <w:r>
        <w:t xml:space="preserve">First occurrence too restrictive; </w:t>
      </w:r>
      <w:proofErr w:type="spellStart"/>
      <w:r>
        <w:t>XPath</w:t>
      </w:r>
      <w:proofErr w:type="spellEnd"/>
      <w:r>
        <w:t xml:space="preserve"> search is easy to find all </w:t>
      </w:r>
      <w:proofErr w:type="spellStart"/>
      <w:r>
        <w:t>gmd</w:t>
      </w:r>
      <w:proofErr w:type="gramStart"/>
      <w:r>
        <w:t>:MD</w:t>
      </w:r>
      <w:proofErr w:type="gramEnd"/>
      <w:r>
        <w:t>_LegalConstraints</w:t>
      </w:r>
      <w:proofErr w:type="spellEnd"/>
      <w:r>
        <w:t>/</w:t>
      </w:r>
      <w:proofErr w:type="spellStart"/>
      <w:r>
        <w:t>gmd:otherConstraints</w:t>
      </w:r>
      <w:proofErr w:type="spellEnd"/>
      <w:r>
        <w:t xml:space="preserve"> and pattern match against the agreed vocabulary in the WMO </w:t>
      </w:r>
      <w:proofErr w:type="spellStart"/>
      <w:r>
        <w:t>Codelist</w:t>
      </w:r>
      <w:proofErr w:type="spellEnd"/>
      <w:r>
        <w:t>.</w:t>
      </w:r>
    </w:p>
  </w:comment>
  <w:comment w:id="165" w:author="Jeremy" w:date="2011-09-20T23:14:00Z" w:initials="J">
    <w:p w:rsidR="000E1388" w:rsidRDefault="000E1388">
      <w:pPr>
        <w:pStyle w:val="CommentText"/>
      </w:pPr>
      <w:r>
        <w:rPr>
          <w:rStyle w:val="CommentReference"/>
        </w:rPr>
        <w:annotationRef/>
      </w:r>
      <w:r>
        <w:t xml:space="preserve">Added in response to observation by </w:t>
      </w:r>
      <w:proofErr w:type="spellStart"/>
      <w:r>
        <w:t>Eiji</w:t>
      </w:r>
      <w:proofErr w:type="spellEnd"/>
    </w:p>
  </w:comment>
  <w:comment w:id="174" w:author="Jeremy" w:date="2011-09-20T23:14:00Z" w:initials="J">
    <w:p w:rsidR="001C52C1" w:rsidRDefault="001C52C1">
      <w:pPr>
        <w:pStyle w:val="CommentText"/>
      </w:pPr>
      <w:r>
        <w:rPr>
          <w:rStyle w:val="CommentReference"/>
        </w:rPr>
        <w:annotationRef/>
      </w:r>
      <w:r>
        <w:t>Updated following JP’s observations</w:t>
      </w:r>
    </w:p>
  </w:comment>
  <w:comment w:id="176" w:author="Jeremy" w:date="2011-09-20T23:14:00Z" w:initials="J">
    <w:p w:rsidR="001C52C1" w:rsidRDefault="001C52C1">
      <w:pPr>
        <w:pStyle w:val="CommentText"/>
      </w:pPr>
      <w:r>
        <w:rPr>
          <w:rStyle w:val="CommentReference"/>
        </w:rPr>
        <w:annotationRef/>
      </w:r>
      <w:r>
        <w:t>Following comment from JPA</w:t>
      </w:r>
    </w:p>
  </w:comment>
  <w:comment w:id="322" w:author="Jeremy" w:date="2011-09-20T23:14:00Z" w:initials="J">
    <w:p w:rsidR="00726499" w:rsidRDefault="00726499">
      <w:pPr>
        <w:pStyle w:val="CommentText"/>
      </w:pPr>
      <w:r>
        <w:rPr>
          <w:rStyle w:val="CommentReference"/>
        </w:rPr>
        <w:annotationRef/>
      </w:r>
      <w:r>
        <w:t xml:space="preserve">Added in response to observation from </w:t>
      </w:r>
      <w:proofErr w:type="spellStart"/>
      <w:r>
        <w:t>Eiji</w:t>
      </w:r>
      <w:proofErr w:type="spellEnd"/>
    </w:p>
  </w:comment>
  <w:comment w:id="340" w:author="Jeremy" w:date="2011-09-20T23:14:00Z" w:initials="J">
    <w:p w:rsidR="000E1388" w:rsidRDefault="000E1388">
      <w:pPr>
        <w:pStyle w:val="CommentText"/>
      </w:pPr>
      <w:r>
        <w:rPr>
          <w:rStyle w:val="CommentReference"/>
        </w:rPr>
        <w:annotationRef/>
      </w:r>
      <w:r>
        <w:t xml:space="preserve">Added in response to observation from </w:t>
      </w:r>
      <w:proofErr w:type="spellStart"/>
      <w:r>
        <w:t>Eiji</w:t>
      </w:r>
      <w:proofErr w:type="spellEnd"/>
    </w:p>
  </w:comment>
  <w:comment w:id="352" w:author="Jeremy" w:date="2011-09-20T23:14:00Z" w:initials="J">
    <w:p w:rsidR="001C52C1" w:rsidRDefault="001C52C1">
      <w:pPr>
        <w:pStyle w:val="CommentText"/>
      </w:pPr>
      <w:r>
        <w:rPr>
          <w:rStyle w:val="CommentReference"/>
        </w:rPr>
        <w:annotationRef/>
      </w:r>
      <w:r>
        <w:t>Updated following JP’s correction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803" w:rsidRDefault="00AE4803" w:rsidP="00182143">
      <w:pPr>
        <w:spacing w:line="240" w:lineRule="auto"/>
      </w:pPr>
      <w:r>
        <w:separator/>
      </w:r>
    </w:p>
  </w:endnote>
  <w:endnote w:type="continuationSeparator" w:id="0">
    <w:p w:rsidR="00AE4803" w:rsidRDefault="00AE4803" w:rsidP="001821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803" w:rsidRDefault="00AE4803" w:rsidP="00182143">
      <w:pPr>
        <w:spacing w:line="240" w:lineRule="auto"/>
      </w:pPr>
      <w:r>
        <w:separator/>
      </w:r>
    </w:p>
  </w:footnote>
  <w:footnote w:type="continuationSeparator" w:id="0">
    <w:p w:rsidR="00AE4803" w:rsidRDefault="00AE4803" w:rsidP="00182143">
      <w:pPr>
        <w:spacing w:line="240" w:lineRule="auto"/>
      </w:pPr>
      <w:r>
        <w:continuationSeparator/>
      </w:r>
    </w:p>
  </w:footnote>
  <w:footnote w:id="1">
    <w:p w:rsidR="001C52C1" w:rsidRDefault="001C52C1">
      <w:pPr>
        <w:pStyle w:val="FootnoteText"/>
      </w:pPr>
      <w:ins w:id="138" w:author="Jeremy" w:date="2011-09-20T21:09:00Z">
        <w:r>
          <w:rPr>
            <w:rStyle w:val="FootnoteReference"/>
          </w:rPr>
          <w:footnoteRef/>
        </w:r>
        <w:r>
          <w:t xml:space="preserve"> Note: </w:t>
        </w:r>
      </w:ins>
      <w:ins w:id="139" w:author="Jeremy" w:date="2011-09-20T21:10:00Z">
        <w:r>
          <w:t xml:space="preserve">at present there is no intent for GISCs to support the </w:t>
        </w:r>
        <w:proofErr w:type="spellStart"/>
        <w:r>
          <w:t>xlink</w:t>
        </w:r>
        <w:proofErr w:type="spellEnd"/>
        <w:r>
          <w:t xml:space="preserve"> resolution</w:t>
        </w:r>
      </w:ins>
      <w:ins w:id="140" w:author="Jeremy" w:date="2011-09-20T21:44:00Z">
        <w:r>
          <w:t xml:space="preserve"> such that remote XML content</w:t>
        </w:r>
      </w:ins>
      <w:ins w:id="141" w:author="Jeremy" w:date="2011-09-20T21:10:00Z">
        <w:r>
          <w:t xml:space="preserve"> </w:t>
        </w:r>
      </w:ins>
      <w:ins w:id="142" w:author="Jeremy" w:date="2011-09-20T21:45:00Z">
        <w:r>
          <w:t xml:space="preserve">identified by the </w:t>
        </w:r>
        <w:proofErr w:type="spellStart"/>
        <w:r>
          <w:t>xlink</w:t>
        </w:r>
        <w:proofErr w:type="spellEnd"/>
        <w:r>
          <w:t xml:space="preserve"> URI will be fetched and merged into the local XML metadata record. </w:t>
        </w:r>
      </w:ins>
      <w:ins w:id="143" w:author="Jeremy" w:date="2011-09-20T21:10:00Z">
        <w:r>
          <w:t xml:space="preserve"> </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B128F"/>
    <w:multiLevelType w:val="hybridMultilevel"/>
    <w:tmpl w:val="617E9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93678DE"/>
    <w:multiLevelType w:val="hybridMultilevel"/>
    <w:tmpl w:val="298669D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671"/>
    <w:rsid w:val="000E1388"/>
    <w:rsid w:val="000E3B5C"/>
    <w:rsid w:val="001622AA"/>
    <w:rsid w:val="00182143"/>
    <w:rsid w:val="001C52C1"/>
    <w:rsid w:val="001F7671"/>
    <w:rsid w:val="00263BD9"/>
    <w:rsid w:val="0036254C"/>
    <w:rsid w:val="00406BE5"/>
    <w:rsid w:val="00413F28"/>
    <w:rsid w:val="004A4E05"/>
    <w:rsid w:val="004E218A"/>
    <w:rsid w:val="0050713E"/>
    <w:rsid w:val="005271C9"/>
    <w:rsid w:val="006126F7"/>
    <w:rsid w:val="0063323C"/>
    <w:rsid w:val="006401C2"/>
    <w:rsid w:val="006430A2"/>
    <w:rsid w:val="00661332"/>
    <w:rsid w:val="006C0F11"/>
    <w:rsid w:val="006E37B0"/>
    <w:rsid w:val="006E732D"/>
    <w:rsid w:val="006F3896"/>
    <w:rsid w:val="00726499"/>
    <w:rsid w:val="00761542"/>
    <w:rsid w:val="00902F3A"/>
    <w:rsid w:val="00913987"/>
    <w:rsid w:val="00A4261B"/>
    <w:rsid w:val="00A606AC"/>
    <w:rsid w:val="00AE4803"/>
    <w:rsid w:val="00B000EB"/>
    <w:rsid w:val="00B13853"/>
    <w:rsid w:val="00BD19C0"/>
    <w:rsid w:val="00C35245"/>
    <w:rsid w:val="00D5280B"/>
    <w:rsid w:val="00D94C4A"/>
    <w:rsid w:val="00EA4E5D"/>
    <w:rsid w:val="00EE2D90"/>
    <w:rsid w:val="00F061AF"/>
    <w:rsid w:val="00F07C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71"/>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F7671"/>
  </w:style>
  <w:style w:type="character" w:customStyle="1" w:styleId="apple-converted-space">
    <w:name w:val="apple-converted-space"/>
    <w:basedOn w:val="DefaultParagraphFont"/>
    <w:rsid w:val="001F7671"/>
  </w:style>
  <w:style w:type="paragraph" w:styleId="HTMLPreformatted">
    <w:name w:val="HTML Preformatted"/>
    <w:basedOn w:val="Normal"/>
    <w:link w:val="HTMLPreformattedChar"/>
    <w:uiPriority w:val="99"/>
    <w:semiHidden/>
    <w:unhideWhenUsed/>
    <w:rsid w:val="001F7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1F7671"/>
    <w:rPr>
      <w:rFonts w:ascii="Courier New" w:eastAsia="Times New Roman" w:hAnsi="Courier New" w:cs="Courier New"/>
      <w:sz w:val="20"/>
      <w:szCs w:val="20"/>
      <w:lang w:eastAsia="en-GB"/>
    </w:rPr>
  </w:style>
  <w:style w:type="character" w:styleId="Hyperlink">
    <w:name w:val="Hyperlink"/>
    <w:basedOn w:val="DefaultParagraphFont"/>
    <w:uiPriority w:val="99"/>
    <w:semiHidden/>
    <w:unhideWhenUsed/>
    <w:rsid w:val="001F7671"/>
    <w:rPr>
      <w:color w:val="0000FF"/>
      <w:u w:val="single"/>
    </w:rPr>
  </w:style>
  <w:style w:type="paragraph" w:styleId="NormalWeb">
    <w:name w:val="Normal (Web)"/>
    <w:basedOn w:val="Normal"/>
    <w:uiPriority w:val="99"/>
    <w:semiHidden/>
    <w:unhideWhenUsed/>
    <w:rsid w:val="001F767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webkit-html-tag">
    <w:name w:val="webkit-html-tag"/>
    <w:basedOn w:val="DefaultParagraphFont"/>
    <w:rsid w:val="00406BE5"/>
  </w:style>
  <w:style w:type="character" w:customStyle="1" w:styleId="webkit-html-attribute">
    <w:name w:val="webkit-html-attribute"/>
    <w:basedOn w:val="DefaultParagraphFont"/>
    <w:rsid w:val="00406BE5"/>
  </w:style>
  <w:style w:type="character" w:customStyle="1" w:styleId="webkit-html-attribute-name">
    <w:name w:val="webkit-html-attribute-name"/>
    <w:basedOn w:val="DefaultParagraphFont"/>
    <w:rsid w:val="00406BE5"/>
  </w:style>
  <w:style w:type="character" w:customStyle="1" w:styleId="webkit-html-attribute-value">
    <w:name w:val="webkit-html-attribute-value"/>
    <w:basedOn w:val="DefaultParagraphFont"/>
    <w:rsid w:val="00406BE5"/>
  </w:style>
  <w:style w:type="character" w:customStyle="1" w:styleId="text">
    <w:name w:val="text"/>
    <w:basedOn w:val="DefaultParagraphFont"/>
    <w:rsid w:val="00406BE5"/>
  </w:style>
  <w:style w:type="paragraph" w:styleId="ListParagraph">
    <w:name w:val="List Paragraph"/>
    <w:basedOn w:val="Normal"/>
    <w:uiPriority w:val="34"/>
    <w:qFormat/>
    <w:rsid w:val="00761542"/>
    <w:pPr>
      <w:ind w:left="720"/>
      <w:contextualSpacing/>
    </w:pPr>
  </w:style>
  <w:style w:type="character" w:styleId="CommentReference">
    <w:name w:val="annotation reference"/>
    <w:basedOn w:val="DefaultParagraphFont"/>
    <w:uiPriority w:val="99"/>
    <w:semiHidden/>
    <w:unhideWhenUsed/>
    <w:rsid w:val="00413F28"/>
    <w:rPr>
      <w:sz w:val="16"/>
      <w:szCs w:val="16"/>
    </w:rPr>
  </w:style>
  <w:style w:type="paragraph" w:styleId="CommentText">
    <w:name w:val="annotation text"/>
    <w:basedOn w:val="Normal"/>
    <w:link w:val="CommentTextChar"/>
    <w:uiPriority w:val="99"/>
    <w:semiHidden/>
    <w:unhideWhenUsed/>
    <w:rsid w:val="00413F28"/>
    <w:pPr>
      <w:spacing w:line="240" w:lineRule="auto"/>
    </w:pPr>
    <w:rPr>
      <w:sz w:val="20"/>
      <w:szCs w:val="20"/>
    </w:rPr>
  </w:style>
  <w:style w:type="character" w:customStyle="1" w:styleId="CommentTextChar">
    <w:name w:val="Comment Text Char"/>
    <w:basedOn w:val="DefaultParagraphFont"/>
    <w:link w:val="CommentText"/>
    <w:uiPriority w:val="99"/>
    <w:semiHidden/>
    <w:rsid w:val="00413F28"/>
    <w:rPr>
      <w:sz w:val="20"/>
      <w:szCs w:val="20"/>
    </w:rPr>
  </w:style>
  <w:style w:type="paragraph" w:styleId="CommentSubject">
    <w:name w:val="annotation subject"/>
    <w:basedOn w:val="CommentText"/>
    <w:next w:val="CommentText"/>
    <w:link w:val="CommentSubjectChar"/>
    <w:uiPriority w:val="99"/>
    <w:semiHidden/>
    <w:unhideWhenUsed/>
    <w:rsid w:val="00413F28"/>
    <w:rPr>
      <w:b/>
      <w:bCs/>
    </w:rPr>
  </w:style>
  <w:style w:type="character" w:customStyle="1" w:styleId="CommentSubjectChar">
    <w:name w:val="Comment Subject Char"/>
    <w:basedOn w:val="CommentTextChar"/>
    <w:link w:val="CommentSubject"/>
    <w:uiPriority w:val="99"/>
    <w:semiHidden/>
    <w:rsid w:val="00413F28"/>
    <w:rPr>
      <w:b/>
      <w:bCs/>
      <w:sz w:val="20"/>
      <w:szCs w:val="20"/>
    </w:rPr>
  </w:style>
  <w:style w:type="paragraph" w:styleId="BalloonText">
    <w:name w:val="Balloon Text"/>
    <w:basedOn w:val="Normal"/>
    <w:link w:val="BalloonTextChar"/>
    <w:uiPriority w:val="99"/>
    <w:semiHidden/>
    <w:unhideWhenUsed/>
    <w:rsid w:val="00413F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F28"/>
    <w:rPr>
      <w:rFonts w:ascii="Tahoma" w:hAnsi="Tahoma" w:cs="Tahoma"/>
      <w:sz w:val="16"/>
      <w:szCs w:val="16"/>
    </w:rPr>
  </w:style>
  <w:style w:type="paragraph" w:styleId="FootnoteText">
    <w:name w:val="footnote text"/>
    <w:basedOn w:val="Normal"/>
    <w:link w:val="FootnoteTextChar"/>
    <w:uiPriority w:val="99"/>
    <w:semiHidden/>
    <w:unhideWhenUsed/>
    <w:rsid w:val="00182143"/>
    <w:pPr>
      <w:spacing w:line="240" w:lineRule="auto"/>
    </w:pPr>
    <w:rPr>
      <w:sz w:val="20"/>
      <w:szCs w:val="20"/>
    </w:rPr>
  </w:style>
  <w:style w:type="character" w:customStyle="1" w:styleId="FootnoteTextChar">
    <w:name w:val="Footnote Text Char"/>
    <w:basedOn w:val="DefaultParagraphFont"/>
    <w:link w:val="FootnoteText"/>
    <w:uiPriority w:val="99"/>
    <w:semiHidden/>
    <w:rsid w:val="00182143"/>
    <w:rPr>
      <w:sz w:val="20"/>
      <w:szCs w:val="20"/>
    </w:rPr>
  </w:style>
  <w:style w:type="character" w:styleId="FootnoteReference">
    <w:name w:val="footnote reference"/>
    <w:basedOn w:val="DefaultParagraphFont"/>
    <w:uiPriority w:val="99"/>
    <w:semiHidden/>
    <w:unhideWhenUsed/>
    <w:rsid w:val="0018214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71"/>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F7671"/>
  </w:style>
  <w:style w:type="character" w:customStyle="1" w:styleId="apple-converted-space">
    <w:name w:val="apple-converted-space"/>
    <w:basedOn w:val="DefaultParagraphFont"/>
    <w:rsid w:val="001F7671"/>
  </w:style>
  <w:style w:type="paragraph" w:styleId="HTMLPreformatted">
    <w:name w:val="HTML Preformatted"/>
    <w:basedOn w:val="Normal"/>
    <w:link w:val="HTMLPreformattedChar"/>
    <w:uiPriority w:val="99"/>
    <w:semiHidden/>
    <w:unhideWhenUsed/>
    <w:rsid w:val="001F7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1F7671"/>
    <w:rPr>
      <w:rFonts w:ascii="Courier New" w:eastAsia="Times New Roman" w:hAnsi="Courier New" w:cs="Courier New"/>
      <w:sz w:val="20"/>
      <w:szCs w:val="20"/>
      <w:lang w:eastAsia="en-GB"/>
    </w:rPr>
  </w:style>
  <w:style w:type="character" w:styleId="Hyperlink">
    <w:name w:val="Hyperlink"/>
    <w:basedOn w:val="DefaultParagraphFont"/>
    <w:uiPriority w:val="99"/>
    <w:semiHidden/>
    <w:unhideWhenUsed/>
    <w:rsid w:val="001F7671"/>
    <w:rPr>
      <w:color w:val="0000FF"/>
      <w:u w:val="single"/>
    </w:rPr>
  </w:style>
  <w:style w:type="paragraph" w:styleId="NormalWeb">
    <w:name w:val="Normal (Web)"/>
    <w:basedOn w:val="Normal"/>
    <w:uiPriority w:val="99"/>
    <w:semiHidden/>
    <w:unhideWhenUsed/>
    <w:rsid w:val="001F767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webkit-html-tag">
    <w:name w:val="webkit-html-tag"/>
    <w:basedOn w:val="DefaultParagraphFont"/>
    <w:rsid w:val="00406BE5"/>
  </w:style>
  <w:style w:type="character" w:customStyle="1" w:styleId="webkit-html-attribute">
    <w:name w:val="webkit-html-attribute"/>
    <w:basedOn w:val="DefaultParagraphFont"/>
    <w:rsid w:val="00406BE5"/>
  </w:style>
  <w:style w:type="character" w:customStyle="1" w:styleId="webkit-html-attribute-name">
    <w:name w:val="webkit-html-attribute-name"/>
    <w:basedOn w:val="DefaultParagraphFont"/>
    <w:rsid w:val="00406BE5"/>
  </w:style>
  <w:style w:type="character" w:customStyle="1" w:styleId="webkit-html-attribute-value">
    <w:name w:val="webkit-html-attribute-value"/>
    <w:basedOn w:val="DefaultParagraphFont"/>
    <w:rsid w:val="00406BE5"/>
  </w:style>
  <w:style w:type="character" w:customStyle="1" w:styleId="text">
    <w:name w:val="text"/>
    <w:basedOn w:val="DefaultParagraphFont"/>
    <w:rsid w:val="00406BE5"/>
  </w:style>
  <w:style w:type="paragraph" w:styleId="ListParagraph">
    <w:name w:val="List Paragraph"/>
    <w:basedOn w:val="Normal"/>
    <w:uiPriority w:val="34"/>
    <w:qFormat/>
    <w:rsid w:val="00761542"/>
    <w:pPr>
      <w:ind w:left="720"/>
      <w:contextualSpacing/>
    </w:pPr>
  </w:style>
  <w:style w:type="character" w:styleId="CommentReference">
    <w:name w:val="annotation reference"/>
    <w:basedOn w:val="DefaultParagraphFont"/>
    <w:uiPriority w:val="99"/>
    <w:semiHidden/>
    <w:unhideWhenUsed/>
    <w:rsid w:val="00413F28"/>
    <w:rPr>
      <w:sz w:val="16"/>
      <w:szCs w:val="16"/>
    </w:rPr>
  </w:style>
  <w:style w:type="paragraph" w:styleId="CommentText">
    <w:name w:val="annotation text"/>
    <w:basedOn w:val="Normal"/>
    <w:link w:val="CommentTextChar"/>
    <w:uiPriority w:val="99"/>
    <w:semiHidden/>
    <w:unhideWhenUsed/>
    <w:rsid w:val="00413F28"/>
    <w:pPr>
      <w:spacing w:line="240" w:lineRule="auto"/>
    </w:pPr>
    <w:rPr>
      <w:sz w:val="20"/>
      <w:szCs w:val="20"/>
    </w:rPr>
  </w:style>
  <w:style w:type="character" w:customStyle="1" w:styleId="CommentTextChar">
    <w:name w:val="Comment Text Char"/>
    <w:basedOn w:val="DefaultParagraphFont"/>
    <w:link w:val="CommentText"/>
    <w:uiPriority w:val="99"/>
    <w:semiHidden/>
    <w:rsid w:val="00413F28"/>
    <w:rPr>
      <w:sz w:val="20"/>
      <w:szCs w:val="20"/>
    </w:rPr>
  </w:style>
  <w:style w:type="paragraph" w:styleId="CommentSubject">
    <w:name w:val="annotation subject"/>
    <w:basedOn w:val="CommentText"/>
    <w:next w:val="CommentText"/>
    <w:link w:val="CommentSubjectChar"/>
    <w:uiPriority w:val="99"/>
    <w:semiHidden/>
    <w:unhideWhenUsed/>
    <w:rsid w:val="00413F28"/>
    <w:rPr>
      <w:b/>
      <w:bCs/>
    </w:rPr>
  </w:style>
  <w:style w:type="character" w:customStyle="1" w:styleId="CommentSubjectChar">
    <w:name w:val="Comment Subject Char"/>
    <w:basedOn w:val="CommentTextChar"/>
    <w:link w:val="CommentSubject"/>
    <w:uiPriority w:val="99"/>
    <w:semiHidden/>
    <w:rsid w:val="00413F28"/>
    <w:rPr>
      <w:b/>
      <w:bCs/>
      <w:sz w:val="20"/>
      <w:szCs w:val="20"/>
    </w:rPr>
  </w:style>
  <w:style w:type="paragraph" w:styleId="BalloonText">
    <w:name w:val="Balloon Text"/>
    <w:basedOn w:val="Normal"/>
    <w:link w:val="BalloonTextChar"/>
    <w:uiPriority w:val="99"/>
    <w:semiHidden/>
    <w:unhideWhenUsed/>
    <w:rsid w:val="00413F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F28"/>
    <w:rPr>
      <w:rFonts w:ascii="Tahoma" w:hAnsi="Tahoma" w:cs="Tahoma"/>
      <w:sz w:val="16"/>
      <w:szCs w:val="16"/>
    </w:rPr>
  </w:style>
  <w:style w:type="paragraph" w:styleId="FootnoteText">
    <w:name w:val="footnote text"/>
    <w:basedOn w:val="Normal"/>
    <w:link w:val="FootnoteTextChar"/>
    <w:uiPriority w:val="99"/>
    <w:semiHidden/>
    <w:unhideWhenUsed/>
    <w:rsid w:val="00182143"/>
    <w:pPr>
      <w:spacing w:line="240" w:lineRule="auto"/>
    </w:pPr>
    <w:rPr>
      <w:sz w:val="20"/>
      <w:szCs w:val="20"/>
    </w:rPr>
  </w:style>
  <w:style w:type="character" w:customStyle="1" w:styleId="FootnoteTextChar">
    <w:name w:val="Footnote Text Char"/>
    <w:basedOn w:val="DefaultParagraphFont"/>
    <w:link w:val="FootnoteText"/>
    <w:uiPriority w:val="99"/>
    <w:semiHidden/>
    <w:rsid w:val="00182143"/>
    <w:rPr>
      <w:sz w:val="20"/>
      <w:szCs w:val="20"/>
    </w:rPr>
  </w:style>
  <w:style w:type="character" w:styleId="FootnoteReference">
    <w:name w:val="footnote reference"/>
    <w:basedOn w:val="DefaultParagraphFont"/>
    <w:uiPriority w:val="99"/>
    <w:semiHidden/>
    <w:unhideWhenUsed/>
    <w:rsid w:val="001821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54012">
      <w:bodyDiv w:val="1"/>
      <w:marLeft w:val="0"/>
      <w:marRight w:val="0"/>
      <w:marTop w:val="0"/>
      <w:marBottom w:val="0"/>
      <w:divBdr>
        <w:top w:val="none" w:sz="0" w:space="0" w:color="auto"/>
        <w:left w:val="none" w:sz="0" w:space="0" w:color="auto"/>
        <w:bottom w:val="none" w:sz="0" w:space="0" w:color="auto"/>
        <w:right w:val="none" w:sz="0" w:space="0" w:color="auto"/>
      </w:divBdr>
    </w:div>
    <w:div w:id="571085361">
      <w:bodyDiv w:val="1"/>
      <w:marLeft w:val="0"/>
      <w:marRight w:val="0"/>
      <w:marTop w:val="0"/>
      <w:marBottom w:val="0"/>
      <w:divBdr>
        <w:top w:val="none" w:sz="0" w:space="0" w:color="auto"/>
        <w:left w:val="none" w:sz="0" w:space="0" w:color="auto"/>
        <w:bottom w:val="none" w:sz="0" w:space="0" w:color="auto"/>
        <w:right w:val="none" w:sz="0" w:space="0" w:color="auto"/>
      </w:divBdr>
      <w:divsChild>
        <w:div w:id="1567372026">
          <w:marLeft w:val="600"/>
          <w:marRight w:val="0"/>
          <w:marTop w:val="0"/>
          <w:marBottom w:val="0"/>
          <w:divBdr>
            <w:top w:val="none" w:sz="0" w:space="0" w:color="auto"/>
            <w:left w:val="none" w:sz="0" w:space="0" w:color="auto"/>
            <w:bottom w:val="none" w:sz="0" w:space="0" w:color="auto"/>
            <w:right w:val="none" w:sz="0" w:space="0" w:color="auto"/>
          </w:divBdr>
        </w:div>
        <w:div w:id="2076933576">
          <w:marLeft w:val="600"/>
          <w:marRight w:val="0"/>
          <w:marTop w:val="0"/>
          <w:marBottom w:val="0"/>
          <w:divBdr>
            <w:top w:val="none" w:sz="0" w:space="0" w:color="auto"/>
            <w:left w:val="none" w:sz="0" w:space="0" w:color="auto"/>
            <w:bottom w:val="none" w:sz="0" w:space="0" w:color="auto"/>
            <w:right w:val="none" w:sz="0" w:space="0" w:color="auto"/>
          </w:divBdr>
        </w:div>
        <w:div w:id="287443142">
          <w:marLeft w:val="600"/>
          <w:marRight w:val="0"/>
          <w:marTop w:val="0"/>
          <w:marBottom w:val="0"/>
          <w:divBdr>
            <w:top w:val="none" w:sz="0" w:space="0" w:color="auto"/>
            <w:left w:val="none" w:sz="0" w:space="0" w:color="auto"/>
            <w:bottom w:val="none" w:sz="0" w:space="0" w:color="auto"/>
            <w:right w:val="none" w:sz="0" w:space="0" w:color="auto"/>
          </w:divBdr>
        </w:div>
        <w:div w:id="831457592">
          <w:marLeft w:val="600"/>
          <w:marRight w:val="0"/>
          <w:marTop w:val="0"/>
          <w:marBottom w:val="0"/>
          <w:divBdr>
            <w:top w:val="none" w:sz="0" w:space="0" w:color="auto"/>
            <w:left w:val="none" w:sz="0" w:space="0" w:color="auto"/>
            <w:bottom w:val="none" w:sz="0" w:space="0" w:color="auto"/>
            <w:right w:val="none" w:sz="0" w:space="0" w:color="auto"/>
          </w:divBdr>
        </w:div>
        <w:div w:id="843516366">
          <w:marLeft w:val="0"/>
          <w:marRight w:val="0"/>
          <w:marTop w:val="0"/>
          <w:marBottom w:val="0"/>
          <w:divBdr>
            <w:top w:val="none" w:sz="0" w:space="0" w:color="auto"/>
            <w:left w:val="none" w:sz="0" w:space="0" w:color="auto"/>
            <w:bottom w:val="none" w:sz="0" w:space="0" w:color="auto"/>
            <w:right w:val="none" w:sz="0" w:space="0" w:color="auto"/>
          </w:divBdr>
          <w:divsChild>
            <w:div w:id="137498445">
              <w:blockQuote w:val="1"/>
              <w:marLeft w:val="600"/>
              <w:marRight w:val="0"/>
              <w:marTop w:val="0"/>
              <w:marBottom w:val="0"/>
              <w:divBdr>
                <w:top w:val="none" w:sz="0" w:space="0" w:color="auto"/>
                <w:left w:val="none" w:sz="0" w:space="0" w:color="auto"/>
                <w:bottom w:val="none" w:sz="0" w:space="0" w:color="auto"/>
                <w:right w:val="none" w:sz="0" w:space="0" w:color="auto"/>
              </w:divBdr>
              <w:divsChild>
                <w:div w:id="1003699149">
                  <w:marLeft w:val="0"/>
                  <w:marRight w:val="0"/>
                  <w:marTop w:val="0"/>
                  <w:marBottom w:val="0"/>
                  <w:divBdr>
                    <w:top w:val="none" w:sz="0" w:space="0" w:color="auto"/>
                    <w:left w:val="none" w:sz="0" w:space="0" w:color="auto"/>
                    <w:bottom w:val="none" w:sz="0" w:space="0" w:color="auto"/>
                    <w:right w:val="none" w:sz="0" w:space="0" w:color="auto"/>
                  </w:divBdr>
                </w:div>
                <w:div w:id="1091851647">
                  <w:marLeft w:val="0"/>
                  <w:marRight w:val="0"/>
                  <w:marTop w:val="0"/>
                  <w:marBottom w:val="0"/>
                  <w:divBdr>
                    <w:top w:val="none" w:sz="0" w:space="0" w:color="auto"/>
                    <w:left w:val="none" w:sz="0" w:space="0" w:color="auto"/>
                    <w:bottom w:val="none" w:sz="0" w:space="0" w:color="auto"/>
                    <w:right w:val="none" w:sz="0" w:space="0" w:color="auto"/>
                  </w:divBdr>
                </w:div>
                <w:div w:id="69161983">
                  <w:marLeft w:val="0"/>
                  <w:marRight w:val="0"/>
                  <w:marTop w:val="0"/>
                  <w:marBottom w:val="0"/>
                  <w:divBdr>
                    <w:top w:val="none" w:sz="0" w:space="0" w:color="auto"/>
                    <w:left w:val="none" w:sz="0" w:space="0" w:color="auto"/>
                    <w:bottom w:val="none" w:sz="0" w:space="0" w:color="auto"/>
                    <w:right w:val="none" w:sz="0" w:space="0" w:color="auto"/>
                  </w:divBdr>
                </w:div>
              </w:divsChild>
            </w:div>
            <w:div w:id="2067489550">
              <w:marLeft w:val="0"/>
              <w:marRight w:val="0"/>
              <w:marTop w:val="0"/>
              <w:marBottom w:val="0"/>
              <w:divBdr>
                <w:top w:val="none" w:sz="0" w:space="0" w:color="auto"/>
                <w:left w:val="none" w:sz="0" w:space="0" w:color="auto"/>
                <w:bottom w:val="none" w:sz="0" w:space="0" w:color="auto"/>
                <w:right w:val="none" w:sz="0" w:space="0" w:color="auto"/>
              </w:divBdr>
              <w:divsChild>
                <w:div w:id="1870285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579142312">
          <w:marLeft w:val="600"/>
          <w:marRight w:val="0"/>
          <w:marTop w:val="0"/>
          <w:marBottom w:val="0"/>
          <w:divBdr>
            <w:top w:val="none" w:sz="0" w:space="0" w:color="auto"/>
            <w:left w:val="none" w:sz="0" w:space="0" w:color="auto"/>
            <w:bottom w:val="none" w:sz="0" w:space="0" w:color="auto"/>
            <w:right w:val="none" w:sz="0" w:space="0" w:color="auto"/>
          </w:divBdr>
        </w:div>
        <w:div w:id="1785417561">
          <w:marLeft w:val="600"/>
          <w:marRight w:val="0"/>
          <w:marTop w:val="0"/>
          <w:marBottom w:val="0"/>
          <w:divBdr>
            <w:top w:val="none" w:sz="0" w:space="0" w:color="auto"/>
            <w:left w:val="none" w:sz="0" w:space="0" w:color="auto"/>
            <w:bottom w:val="none" w:sz="0" w:space="0" w:color="auto"/>
            <w:right w:val="none" w:sz="0" w:space="0" w:color="auto"/>
          </w:divBdr>
        </w:div>
        <w:div w:id="982809931">
          <w:marLeft w:val="600"/>
          <w:marRight w:val="0"/>
          <w:marTop w:val="0"/>
          <w:marBottom w:val="0"/>
          <w:divBdr>
            <w:top w:val="none" w:sz="0" w:space="0" w:color="auto"/>
            <w:left w:val="none" w:sz="0" w:space="0" w:color="auto"/>
            <w:bottom w:val="none" w:sz="0" w:space="0" w:color="auto"/>
            <w:right w:val="none" w:sz="0" w:space="0" w:color="auto"/>
          </w:divBdr>
        </w:div>
        <w:div w:id="1147820874">
          <w:marLeft w:val="600"/>
          <w:marRight w:val="0"/>
          <w:marTop w:val="0"/>
          <w:marBottom w:val="0"/>
          <w:divBdr>
            <w:top w:val="none" w:sz="0" w:space="0" w:color="auto"/>
            <w:left w:val="none" w:sz="0" w:space="0" w:color="auto"/>
            <w:bottom w:val="none" w:sz="0" w:space="0" w:color="auto"/>
            <w:right w:val="none" w:sz="0" w:space="0" w:color="auto"/>
          </w:divBdr>
        </w:div>
        <w:div w:id="433403452">
          <w:marLeft w:val="600"/>
          <w:marRight w:val="0"/>
          <w:marTop w:val="0"/>
          <w:marBottom w:val="0"/>
          <w:divBdr>
            <w:top w:val="none" w:sz="0" w:space="0" w:color="auto"/>
            <w:left w:val="none" w:sz="0" w:space="0" w:color="auto"/>
            <w:bottom w:val="none" w:sz="0" w:space="0" w:color="auto"/>
            <w:right w:val="none" w:sz="0" w:space="0" w:color="auto"/>
          </w:divBdr>
        </w:div>
      </w:divsChild>
    </w:div>
    <w:div w:id="1395809117">
      <w:bodyDiv w:val="1"/>
      <w:marLeft w:val="0"/>
      <w:marRight w:val="0"/>
      <w:marTop w:val="0"/>
      <w:marBottom w:val="0"/>
      <w:divBdr>
        <w:top w:val="none" w:sz="0" w:space="0" w:color="auto"/>
        <w:left w:val="none" w:sz="0" w:space="0" w:color="auto"/>
        <w:bottom w:val="none" w:sz="0" w:space="0" w:color="auto"/>
        <w:right w:val="none" w:sz="0" w:space="0" w:color="auto"/>
      </w:divBdr>
      <w:divsChild>
        <w:div w:id="1093669570">
          <w:marLeft w:val="0"/>
          <w:marRight w:val="0"/>
          <w:marTop w:val="0"/>
          <w:marBottom w:val="0"/>
          <w:divBdr>
            <w:top w:val="none" w:sz="0" w:space="0" w:color="auto"/>
            <w:left w:val="none" w:sz="0" w:space="0" w:color="auto"/>
            <w:bottom w:val="none" w:sz="0" w:space="0" w:color="auto"/>
            <w:right w:val="none" w:sz="0" w:space="0" w:color="auto"/>
          </w:divBdr>
        </w:div>
        <w:div w:id="253049656">
          <w:marLeft w:val="240"/>
          <w:marRight w:val="0"/>
          <w:marTop w:val="0"/>
          <w:marBottom w:val="0"/>
          <w:divBdr>
            <w:top w:val="none" w:sz="0" w:space="0" w:color="auto"/>
            <w:left w:val="none" w:sz="0" w:space="0" w:color="auto"/>
            <w:bottom w:val="none" w:sz="0" w:space="0" w:color="auto"/>
            <w:right w:val="none" w:sz="0" w:space="0" w:color="auto"/>
          </w:divBdr>
          <w:divsChild>
            <w:div w:id="911744576">
              <w:marLeft w:val="0"/>
              <w:marRight w:val="0"/>
              <w:marTop w:val="0"/>
              <w:marBottom w:val="0"/>
              <w:divBdr>
                <w:top w:val="none" w:sz="0" w:space="0" w:color="auto"/>
                <w:left w:val="none" w:sz="0" w:space="0" w:color="auto"/>
                <w:bottom w:val="none" w:sz="0" w:space="0" w:color="auto"/>
                <w:right w:val="none" w:sz="0" w:space="0" w:color="auto"/>
              </w:divBdr>
              <w:divsChild>
                <w:div w:id="106127114">
                  <w:marLeft w:val="0"/>
                  <w:marRight w:val="0"/>
                  <w:marTop w:val="0"/>
                  <w:marBottom w:val="0"/>
                  <w:divBdr>
                    <w:top w:val="none" w:sz="0" w:space="0" w:color="auto"/>
                    <w:left w:val="none" w:sz="0" w:space="0" w:color="auto"/>
                    <w:bottom w:val="none" w:sz="0" w:space="0" w:color="auto"/>
                    <w:right w:val="none" w:sz="0" w:space="0" w:color="auto"/>
                  </w:divBdr>
                  <w:divsChild>
                    <w:div w:id="977688940">
                      <w:marLeft w:val="0"/>
                      <w:marRight w:val="0"/>
                      <w:marTop w:val="0"/>
                      <w:marBottom w:val="0"/>
                      <w:divBdr>
                        <w:top w:val="none" w:sz="0" w:space="0" w:color="auto"/>
                        <w:left w:val="none" w:sz="0" w:space="0" w:color="auto"/>
                        <w:bottom w:val="none" w:sz="0" w:space="0" w:color="auto"/>
                        <w:right w:val="none" w:sz="0" w:space="0" w:color="auto"/>
                      </w:divBdr>
                    </w:div>
                    <w:div w:id="606082777">
                      <w:marLeft w:val="240"/>
                      <w:marRight w:val="0"/>
                      <w:marTop w:val="0"/>
                      <w:marBottom w:val="0"/>
                      <w:divBdr>
                        <w:top w:val="none" w:sz="0" w:space="0" w:color="auto"/>
                        <w:left w:val="none" w:sz="0" w:space="0" w:color="auto"/>
                        <w:bottom w:val="none" w:sz="0" w:space="0" w:color="auto"/>
                        <w:right w:val="none" w:sz="0" w:space="0" w:color="auto"/>
                      </w:divBdr>
                    </w:div>
                    <w:div w:id="23567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824605">
              <w:marLeft w:val="0"/>
              <w:marRight w:val="0"/>
              <w:marTop w:val="0"/>
              <w:marBottom w:val="0"/>
              <w:divBdr>
                <w:top w:val="none" w:sz="0" w:space="0" w:color="auto"/>
                <w:left w:val="none" w:sz="0" w:space="0" w:color="auto"/>
                <w:bottom w:val="none" w:sz="0" w:space="0" w:color="auto"/>
                <w:right w:val="none" w:sz="0" w:space="0" w:color="auto"/>
              </w:divBdr>
            </w:div>
            <w:div w:id="771171245">
              <w:marLeft w:val="0"/>
              <w:marRight w:val="0"/>
              <w:marTop w:val="0"/>
              <w:marBottom w:val="0"/>
              <w:divBdr>
                <w:top w:val="none" w:sz="0" w:space="0" w:color="auto"/>
                <w:left w:val="none" w:sz="0" w:space="0" w:color="auto"/>
                <w:bottom w:val="none" w:sz="0" w:space="0" w:color="auto"/>
                <w:right w:val="none" w:sz="0" w:space="0" w:color="auto"/>
              </w:divBdr>
              <w:divsChild>
                <w:div w:id="110246333">
                  <w:marLeft w:val="0"/>
                  <w:marRight w:val="0"/>
                  <w:marTop w:val="0"/>
                  <w:marBottom w:val="0"/>
                  <w:divBdr>
                    <w:top w:val="none" w:sz="0" w:space="0" w:color="auto"/>
                    <w:left w:val="none" w:sz="0" w:space="0" w:color="auto"/>
                    <w:bottom w:val="none" w:sz="0" w:space="0" w:color="auto"/>
                    <w:right w:val="none" w:sz="0" w:space="0" w:color="auto"/>
                  </w:divBdr>
                  <w:divsChild>
                    <w:div w:id="1743210028">
                      <w:marLeft w:val="0"/>
                      <w:marRight w:val="0"/>
                      <w:marTop w:val="0"/>
                      <w:marBottom w:val="0"/>
                      <w:divBdr>
                        <w:top w:val="none" w:sz="0" w:space="0" w:color="auto"/>
                        <w:left w:val="none" w:sz="0" w:space="0" w:color="auto"/>
                        <w:bottom w:val="none" w:sz="0" w:space="0" w:color="auto"/>
                        <w:right w:val="none" w:sz="0" w:space="0" w:color="auto"/>
                      </w:divBdr>
                    </w:div>
                    <w:div w:id="1906139087">
                      <w:marLeft w:val="240"/>
                      <w:marRight w:val="0"/>
                      <w:marTop w:val="0"/>
                      <w:marBottom w:val="0"/>
                      <w:divBdr>
                        <w:top w:val="none" w:sz="0" w:space="0" w:color="auto"/>
                        <w:left w:val="none" w:sz="0" w:space="0" w:color="auto"/>
                        <w:bottom w:val="none" w:sz="0" w:space="0" w:color="auto"/>
                        <w:right w:val="none" w:sz="0" w:space="0" w:color="auto"/>
                      </w:divBdr>
                      <w:divsChild>
                        <w:div w:id="329259086">
                          <w:marLeft w:val="0"/>
                          <w:marRight w:val="0"/>
                          <w:marTop w:val="0"/>
                          <w:marBottom w:val="0"/>
                          <w:divBdr>
                            <w:top w:val="none" w:sz="0" w:space="0" w:color="auto"/>
                            <w:left w:val="none" w:sz="0" w:space="0" w:color="auto"/>
                            <w:bottom w:val="none" w:sz="0" w:space="0" w:color="auto"/>
                            <w:right w:val="none" w:sz="0" w:space="0" w:color="auto"/>
                          </w:divBdr>
                          <w:divsChild>
                            <w:div w:id="196547692">
                              <w:marLeft w:val="0"/>
                              <w:marRight w:val="0"/>
                              <w:marTop w:val="0"/>
                              <w:marBottom w:val="0"/>
                              <w:divBdr>
                                <w:top w:val="none" w:sz="0" w:space="0" w:color="auto"/>
                                <w:left w:val="none" w:sz="0" w:space="0" w:color="auto"/>
                                <w:bottom w:val="none" w:sz="0" w:space="0" w:color="auto"/>
                                <w:right w:val="none" w:sz="0" w:space="0" w:color="auto"/>
                              </w:divBdr>
                              <w:divsChild>
                                <w:div w:id="610357536">
                                  <w:marLeft w:val="0"/>
                                  <w:marRight w:val="0"/>
                                  <w:marTop w:val="0"/>
                                  <w:marBottom w:val="0"/>
                                  <w:divBdr>
                                    <w:top w:val="none" w:sz="0" w:space="0" w:color="auto"/>
                                    <w:left w:val="none" w:sz="0" w:space="0" w:color="auto"/>
                                    <w:bottom w:val="none" w:sz="0" w:space="0" w:color="auto"/>
                                    <w:right w:val="none" w:sz="0" w:space="0" w:color="auto"/>
                                  </w:divBdr>
                                </w:div>
                                <w:div w:id="993727456">
                                  <w:marLeft w:val="240"/>
                                  <w:marRight w:val="0"/>
                                  <w:marTop w:val="0"/>
                                  <w:marBottom w:val="0"/>
                                  <w:divBdr>
                                    <w:top w:val="none" w:sz="0" w:space="0" w:color="auto"/>
                                    <w:left w:val="none" w:sz="0" w:space="0" w:color="auto"/>
                                    <w:bottom w:val="none" w:sz="0" w:space="0" w:color="auto"/>
                                    <w:right w:val="none" w:sz="0" w:space="0" w:color="auto"/>
                                  </w:divBdr>
                                  <w:divsChild>
                                    <w:div w:id="1190488216">
                                      <w:marLeft w:val="0"/>
                                      <w:marRight w:val="0"/>
                                      <w:marTop w:val="0"/>
                                      <w:marBottom w:val="0"/>
                                      <w:divBdr>
                                        <w:top w:val="none" w:sz="0" w:space="0" w:color="auto"/>
                                        <w:left w:val="none" w:sz="0" w:space="0" w:color="auto"/>
                                        <w:bottom w:val="none" w:sz="0" w:space="0" w:color="auto"/>
                                        <w:right w:val="none" w:sz="0" w:space="0" w:color="auto"/>
                                      </w:divBdr>
                                    </w:div>
                                    <w:div w:id="712193191">
                                      <w:marLeft w:val="0"/>
                                      <w:marRight w:val="0"/>
                                      <w:marTop w:val="0"/>
                                      <w:marBottom w:val="0"/>
                                      <w:divBdr>
                                        <w:top w:val="none" w:sz="0" w:space="0" w:color="auto"/>
                                        <w:left w:val="none" w:sz="0" w:space="0" w:color="auto"/>
                                        <w:bottom w:val="none" w:sz="0" w:space="0" w:color="auto"/>
                                        <w:right w:val="none" w:sz="0" w:space="0" w:color="auto"/>
                                      </w:divBdr>
                                    </w:div>
                                    <w:div w:id="154031548">
                                      <w:marLeft w:val="0"/>
                                      <w:marRight w:val="0"/>
                                      <w:marTop w:val="0"/>
                                      <w:marBottom w:val="0"/>
                                      <w:divBdr>
                                        <w:top w:val="none" w:sz="0" w:space="0" w:color="auto"/>
                                        <w:left w:val="none" w:sz="0" w:space="0" w:color="auto"/>
                                        <w:bottom w:val="none" w:sz="0" w:space="0" w:color="auto"/>
                                        <w:right w:val="none" w:sz="0" w:space="0" w:color="auto"/>
                                      </w:divBdr>
                                    </w:div>
                                  </w:divsChild>
                                </w:div>
                                <w:div w:id="1018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30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875837">
              <w:marLeft w:val="0"/>
              <w:marRight w:val="0"/>
              <w:marTop w:val="0"/>
              <w:marBottom w:val="0"/>
              <w:divBdr>
                <w:top w:val="none" w:sz="0" w:space="0" w:color="auto"/>
                <w:left w:val="none" w:sz="0" w:space="0" w:color="auto"/>
                <w:bottom w:val="none" w:sz="0" w:space="0" w:color="auto"/>
                <w:right w:val="none" w:sz="0" w:space="0" w:color="auto"/>
              </w:divBdr>
              <w:divsChild>
                <w:div w:id="1480609963">
                  <w:marLeft w:val="0"/>
                  <w:marRight w:val="0"/>
                  <w:marTop w:val="0"/>
                  <w:marBottom w:val="0"/>
                  <w:divBdr>
                    <w:top w:val="none" w:sz="0" w:space="0" w:color="auto"/>
                    <w:left w:val="none" w:sz="0" w:space="0" w:color="auto"/>
                    <w:bottom w:val="none" w:sz="0" w:space="0" w:color="auto"/>
                    <w:right w:val="none" w:sz="0" w:space="0" w:color="auto"/>
                  </w:divBdr>
                  <w:divsChild>
                    <w:div w:id="762797300">
                      <w:marLeft w:val="0"/>
                      <w:marRight w:val="0"/>
                      <w:marTop w:val="0"/>
                      <w:marBottom w:val="0"/>
                      <w:divBdr>
                        <w:top w:val="none" w:sz="0" w:space="0" w:color="auto"/>
                        <w:left w:val="none" w:sz="0" w:space="0" w:color="auto"/>
                        <w:bottom w:val="none" w:sz="0" w:space="0" w:color="auto"/>
                        <w:right w:val="none" w:sz="0" w:space="0" w:color="auto"/>
                      </w:divBdr>
                    </w:div>
                    <w:div w:id="1164320486">
                      <w:marLeft w:val="240"/>
                      <w:marRight w:val="0"/>
                      <w:marTop w:val="0"/>
                      <w:marBottom w:val="0"/>
                      <w:divBdr>
                        <w:top w:val="none" w:sz="0" w:space="0" w:color="auto"/>
                        <w:left w:val="none" w:sz="0" w:space="0" w:color="auto"/>
                        <w:bottom w:val="none" w:sz="0" w:space="0" w:color="auto"/>
                        <w:right w:val="none" w:sz="0" w:space="0" w:color="auto"/>
                      </w:divBdr>
                      <w:divsChild>
                        <w:div w:id="1374422161">
                          <w:marLeft w:val="0"/>
                          <w:marRight w:val="0"/>
                          <w:marTop w:val="0"/>
                          <w:marBottom w:val="0"/>
                          <w:divBdr>
                            <w:top w:val="none" w:sz="0" w:space="0" w:color="auto"/>
                            <w:left w:val="none" w:sz="0" w:space="0" w:color="auto"/>
                            <w:bottom w:val="none" w:sz="0" w:space="0" w:color="auto"/>
                            <w:right w:val="none" w:sz="0" w:space="0" w:color="auto"/>
                          </w:divBdr>
                          <w:divsChild>
                            <w:div w:id="413556975">
                              <w:marLeft w:val="0"/>
                              <w:marRight w:val="0"/>
                              <w:marTop w:val="0"/>
                              <w:marBottom w:val="0"/>
                              <w:divBdr>
                                <w:top w:val="none" w:sz="0" w:space="0" w:color="auto"/>
                                <w:left w:val="none" w:sz="0" w:space="0" w:color="auto"/>
                                <w:bottom w:val="none" w:sz="0" w:space="0" w:color="auto"/>
                                <w:right w:val="none" w:sz="0" w:space="0" w:color="auto"/>
                              </w:divBdr>
                              <w:divsChild>
                                <w:div w:id="458501901">
                                  <w:marLeft w:val="0"/>
                                  <w:marRight w:val="0"/>
                                  <w:marTop w:val="0"/>
                                  <w:marBottom w:val="0"/>
                                  <w:divBdr>
                                    <w:top w:val="none" w:sz="0" w:space="0" w:color="auto"/>
                                    <w:left w:val="none" w:sz="0" w:space="0" w:color="auto"/>
                                    <w:bottom w:val="none" w:sz="0" w:space="0" w:color="auto"/>
                                    <w:right w:val="none" w:sz="0" w:space="0" w:color="auto"/>
                                  </w:divBdr>
                                </w:div>
                                <w:div w:id="1226254755">
                                  <w:marLeft w:val="240"/>
                                  <w:marRight w:val="0"/>
                                  <w:marTop w:val="0"/>
                                  <w:marBottom w:val="0"/>
                                  <w:divBdr>
                                    <w:top w:val="none" w:sz="0" w:space="0" w:color="auto"/>
                                    <w:left w:val="none" w:sz="0" w:space="0" w:color="auto"/>
                                    <w:bottom w:val="none" w:sz="0" w:space="0" w:color="auto"/>
                                    <w:right w:val="none" w:sz="0" w:space="0" w:color="auto"/>
                                  </w:divBdr>
                                  <w:divsChild>
                                    <w:div w:id="305205744">
                                      <w:marLeft w:val="0"/>
                                      <w:marRight w:val="0"/>
                                      <w:marTop w:val="0"/>
                                      <w:marBottom w:val="0"/>
                                      <w:divBdr>
                                        <w:top w:val="none" w:sz="0" w:space="0" w:color="auto"/>
                                        <w:left w:val="none" w:sz="0" w:space="0" w:color="auto"/>
                                        <w:bottom w:val="none" w:sz="0" w:space="0" w:color="auto"/>
                                        <w:right w:val="none" w:sz="0" w:space="0" w:color="auto"/>
                                      </w:divBdr>
                                    </w:div>
                                    <w:div w:id="774401935">
                                      <w:marLeft w:val="0"/>
                                      <w:marRight w:val="0"/>
                                      <w:marTop w:val="0"/>
                                      <w:marBottom w:val="0"/>
                                      <w:divBdr>
                                        <w:top w:val="none" w:sz="0" w:space="0" w:color="auto"/>
                                        <w:left w:val="none" w:sz="0" w:space="0" w:color="auto"/>
                                        <w:bottom w:val="none" w:sz="0" w:space="0" w:color="auto"/>
                                        <w:right w:val="none" w:sz="0" w:space="0" w:color="auto"/>
                                      </w:divBdr>
                                    </w:div>
                                    <w:div w:id="1834174734">
                                      <w:marLeft w:val="0"/>
                                      <w:marRight w:val="0"/>
                                      <w:marTop w:val="0"/>
                                      <w:marBottom w:val="0"/>
                                      <w:divBdr>
                                        <w:top w:val="none" w:sz="0" w:space="0" w:color="auto"/>
                                        <w:left w:val="none" w:sz="0" w:space="0" w:color="auto"/>
                                        <w:bottom w:val="none" w:sz="0" w:space="0" w:color="auto"/>
                                        <w:right w:val="none" w:sz="0" w:space="0" w:color="auto"/>
                                      </w:divBdr>
                                    </w:div>
                                  </w:divsChild>
                                </w:div>
                                <w:div w:id="173843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85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607724">
              <w:marLeft w:val="0"/>
              <w:marRight w:val="0"/>
              <w:marTop w:val="0"/>
              <w:marBottom w:val="0"/>
              <w:divBdr>
                <w:top w:val="none" w:sz="0" w:space="0" w:color="auto"/>
                <w:left w:val="none" w:sz="0" w:space="0" w:color="auto"/>
                <w:bottom w:val="none" w:sz="0" w:space="0" w:color="auto"/>
                <w:right w:val="none" w:sz="0" w:space="0" w:color="auto"/>
              </w:divBdr>
              <w:divsChild>
                <w:div w:id="1251042447">
                  <w:marLeft w:val="0"/>
                  <w:marRight w:val="0"/>
                  <w:marTop w:val="0"/>
                  <w:marBottom w:val="0"/>
                  <w:divBdr>
                    <w:top w:val="none" w:sz="0" w:space="0" w:color="auto"/>
                    <w:left w:val="none" w:sz="0" w:space="0" w:color="auto"/>
                    <w:bottom w:val="none" w:sz="0" w:space="0" w:color="auto"/>
                    <w:right w:val="none" w:sz="0" w:space="0" w:color="auto"/>
                  </w:divBdr>
                  <w:divsChild>
                    <w:div w:id="375743141">
                      <w:marLeft w:val="0"/>
                      <w:marRight w:val="0"/>
                      <w:marTop w:val="0"/>
                      <w:marBottom w:val="0"/>
                      <w:divBdr>
                        <w:top w:val="none" w:sz="0" w:space="0" w:color="auto"/>
                        <w:left w:val="none" w:sz="0" w:space="0" w:color="auto"/>
                        <w:bottom w:val="none" w:sz="0" w:space="0" w:color="auto"/>
                        <w:right w:val="none" w:sz="0" w:space="0" w:color="auto"/>
                      </w:divBdr>
                    </w:div>
                    <w:div w:id="1541673930">
                      <w:marLeft w:val="240"/>
                      <w:marRight w:val="0"/>
                      <w:marTop w:val="0"/>
                      <w:marBottom w:val="0"/>
                      <w:divBdr>
                        <w:top w:val="none" w:sz="0" w:space="0" w:color="auto"/>
                        <w:left w:val="none" w:sz="0" w:space="0" w:color="auto"/>
                        <w:bottom w:val="none" w:sz="0" w:space="0" w:color="auto"/>
                        <w:right w:val="none" w:sz="0" w:space="0" w:color="auto"/>
                      </w:divBdr>
                      <w:divsChild>
                        <w:div w:id="2061589483">
                          <w:marLeft w:val="0"/>
                          <w:marRight w:val="0"/>
                          <w:marTop w:val="0"/>
                          <w:marBottom w:val="0"/>
                          <w:divBdr>
                            <w:top w:val="none" w:sz="0" w:space="0" w:color="auto"/>
                            <w:left w:val="none" w:sz="0" w:space="0" w:color="auto"/>
                            <w:bottom w:val="none" w:sz="0" w:space="0" w:color="auto"/>
                            <w:right w:val="none" w:sz="0" w:space="0" w:color="auto"/>
                          </w:divBdr>
                          <w:divsChild>
                            <w:div w:id="1765105904">
                              <w:marLeft w:val="0"/>
                              <w:marRight w:val="0"/>
                              <w:marTop w:val="0"/>
                              <w:marBottom w:val="0"/>
                              <w:divBdr>
                                <w:top w:val="none" w:sz="0" w:space="0" w:color="auto"/>
                                <w:left w:val="none" w:sz="0" w:space="0" w:color="auto"/>
                                <w:bottom w:val="none" w:sz="0" w:space="0" w:color="auto"/>
                                <w:right w:val="none" w:sz="0" w:space="0" w:color="auto"/>
                              </w:divBdr>
                              <w:divsChild>
                                <w:div w:id="2021933775">
                                  <w:marLeft w:val="0"/>
                                  <w:marRight w:val="0"/>
                                  <w:marTop w:val="0"/>
                                  <w:marBottom w:val="0"/>
                                  <w:divBdr>
                                    <w:top w:val="none" w:sz="0" w:space="0" w:color="auto"/>
                                    <w:left w:val="none" w:sz="0" w:space="0" w:color="auto"/>
                                    <w:bottom w:val="none" w:sz="0" w:space="0" w:color="auto"/>
                                    <w:right w:val="none" w:sz="0" w:space="0" w:color="auto"/>
                                  </w:divBdr>
                                </w:div>
                                <w:div w:id="1424760560">
                                  <w:marLeft w:val="240"/>
                                  <w:marRight w:val="0"/>
                                  <w:marTop w:val="0"/>
                                  <w:marBottom w:val="0"/>
                                  <w:divBdr>
                                    <w:top w:val="none" w:sz="0" w:space="0" w:color="auto"/>
                                    <w:left w:val="none" w:sz="0" w:space="0" w:color="auto"/>
                                    <w:bottom w:val="none" w:sz="0" w:space="0" w:color="auto"/>
                                    <w:right w:val="none" w:sz="0" w:space="0" w:color="auto"/>
                                  </w:divBdr>
                                  <w:divsChild>
                                    <w:div w:id="701445839">
                                      <w:marLeft w:val="0"/>
                                      <w:marRight w:val="0"/>
                                      <w:marTop w:val="0"/>
                                      <w:marBottom w:val="0"/>
                                      <w:divBdr>
                                        <w:top w:val="none" w:sz="0" w:space="0" w:color="auto"/>
                                        <w:left w:val="none" w:sz="0" w:space="0" w:color="auto"/>
                                        <w:bottom w:val="none" w:sz="0" w:space="0" w:color="auto"/>
                                        <w:right w:val="none" w:sz="0" w:space="0" w:color="auto"/>
                                      </w:divBdr>
                                    </w:div>
                                    <w:div w:id="718632162">
                                      <w:marLeft w:val="0"/>
                                      <w:marRight w:val="0"/>
                                      <w:marTop w:val="0"/>
                                      <w:marBottom w:val="0"/>
                                      <w:divBdr>
                                        <w:top w:val="none" w:sz="0" w:space="0" w:color="auto"/>
                                        <w:left w:val="none" w:sz="0" w:space="0" w:color="auto"/>
                                        <w:bottom w:val="none" w:sz="0" w:space="0" w:color="auto"/>
                                        <w:right w:val="none" w:sz="0" w:space="0" w:color="auto"/>
                                      </w:divBdr>
                                    </w:div>
                                    <w:div w:id="511994266">
                                      <w:marLeft w:val="0"/>
                                      <w:marRight w:val="0"/>
                                      <w:marTop w:val="0"/>
                                      <w:marBottom w:val="0"/>
                                      <w:divBdr>
                                        <w:top w:val="none" w:sz="0" w:space="0" w:color="auto"/>
                                        <w:left w:val="none" w:sz="0" w:space="0" w:color="auto"/>
                                        <w:bottom w:val="none" w:sz="0" w:space="0" w:color="auto"/>
                                        <w:right w:val="none" w:sz="0" w:space="0" w:color="auto"/>
                                      </w:divBdr>
                                    </w:div>
                                  </w:divsChild>
                                </w:div>
                                <w:div w:id="162499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33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642">
              <w:marLeft w:val="0"/>
              <w:marRight w:val="0"/>
              <w:marTop w:val="0"/>
              <w:marBottom w:val="0"/>
              <w:divBdr>
                <w:top w:val="none" w:sz="0" w:space="0" w:color="auto"/>
                <w:left w:val="none" w:sz="0" w:space="0" w:color="auto"/>
                <w:bottom w:val="none" w:sz="0" w:space="0" w:color="auto"/>
                <w:right w:val="none" w:sz="0" w:space="0" w:color="auto"/>
              </w:divBdr>
              <w:divsChild>
                <w:div w:id="380593496">
                  <w:marLeft w:val="0"/>
                  <w:marRight w:val="0"/>
                  <w:marTop w:val="0"/>
                  <w:marBottom w:val="0"/>
                  <w:divBdr>
                    <w:top w:val="none" w:sz="0" w:space="0" w:color="auto"/>
                    <w:left w:val="none" w:sz="0" w:space="0" w:color="auto"/>
                    <w:bottom w:val="none" w:sz="0" w:space="0" w:color="auto"/>
                    <w:right w:val="none" w:sz="0" w:space="0" w:color="auto"/>
                  </w:divBdr>
                  <w:divsChild>
                    <w:div w:id="789668713">
                      <w:marLeft w:val="0"/>
                      <w:marRight w:val="0"/>
                      <w:marTop w:val="0"/>
                      <w:marBottom w:val="0"/>
                      <w:divBdr>
                        <w:top w:val="none" w:sz="0" w:space="0" w:color="auto"/>
                        <w:left w:val="none" w:sz="0" w:space="0" w:color="auto"/>
                        <w:bottom w:val="none" w:sz="0" w:space="0" w:color="auto"/>
                        <w:right w:val="none" w:sz="0" w:space="0" w:color="auto"/>
                      </w:divBdr>
                    </w:div>
                    <w:div w:id="1814322982">
                      <w:marLeft w:val="240"/>
                      <w:marRight w:val="0"/>
                      <w:marTop w:val="0"/>
                      <w:marBottom w:val="0"/>
                      <w:divBdr>
                        <w:top w:val="none" w:sz="0" w:space="0" w:color="auto"/>
                        <w:left w:val="none" w:sz="0" w:space="0" w:color="auto"/>
                        <w:bottom w:val="none" w:sz="0" w:space="0" w:color="auto"/>
                        <w:right w:val="none" w:sz="0" w:space="0" w:color="auto"/>
                      </w:divBdr>
                      <w:divsChild>
                        <w:div w:id="709845529">
                          <w:marLeft w:val="0"/>
                          <w:marRight w:val="0"/>
                          <w:marTop w:val="0"/>
                          <w:marBottom w:val="0"/>
                          <w:divBdr>
                            <w:top w:val="none" w:sz="0" w:space="0" w:color="auto"/>
                            <w:left w:val="none" w:sz="0" w:space="0" w:color="auto"/>
                            <w:bottom w:val="none" w:sz="0" w:space="0" w:color="auto"/>
                            <w:right w:val="none" w:sz="0" w:space="0" w:color="auto"/>
                          </w:divBdr>
                          <w:divsChild>
                            <w:div w:id="873006355">
                              <w:marLeft w:val="0"/>
                              <w:marRight w:val="0"/>
                              <w:marTop w:val="0"/>
                              <w:marBottom w:val="0"/>
                              <w:divBdr>
                                <w:top w:val="none" w:sz="0" w:space="0" w:color="auto"/>
                                <w:left w:val="none" w:sz="0" w:space="0" w:color="auto"/>
                                <w:bottom w:val="none" w:sz="0" w:space="0" w:color="auto"/>
                                <w:right w:val="none" w:sz="0" w:space="0" w:color="auto"/>
                              </w:divBdr>
                              <w:divsChild>
                                <w:div w:id="1646815768">
                                  <w:marLeft w:val="0"/>
                                  <w:marRight w:val="0"/>
                                  <w:marTop w:val="0"/>
                                  <w:marBottom w:val="0"/>
                                  <w:divBdr>
                                    <w:top w:val="none" w:sz="0" w:space="0" w:color="auto"/>
                                    <w:left w:val="none" w:sz="0" w:space="0" w:color="auto"/>
                                    <w:bottom w:val="none" w:sz="0" w:space="0" w:color="auto"/>
                                    <w:right w:val="none" w:sz="0" w:space="0" w:color="auto"/>
                                  </w:divBdr>
                                </w:div>
                                <w:div w:id="117838309">
                                  <w:marLeft w:val="240"/>
                                  <w:marRight w:val="0"/>
                                  <w:marTop w:val="0"/>
                                  <w:marBottom w:val="0"/>
                                  <w:divBdr>
                                    <w:top w:val="none" w:sz="0" w:space="0" w:color="auto"/>
                                    <w:left w:val="none" w:sz="0" w:space="0" w:color="auto"/>
                                    <w:bottom w:val="none" w:sz="0" w:space="0" w:color="auto"/>
                                    <w:right w:val="none" w:sz="0" w:space="0" w:color="auto"/>
                                  </w:divBdr>
                                  <w:divsChild>
                                    <w:div w:id="1110709804">
                                      <w:marLeft w:val="0"/>
                                      <w:marRight w:val="0"/>
                                      <w:marTop w:val="0"/>
                                      <w:marBottom w:val="0"/>
                                      <w:divBdr>
                                        <w:top w:val="none" w:sz="0" w:space="0" w:color="auto"/>
                                        <w:left w:val="none" w:sz="0" w:space="0" w:color="auto"/>
                                        <w:bottom w:val="none" w:sz="0" w:space="0" w:color="auto"/>
                                        <w:right w:val="none" w:sz="0" w:space="0" w:color="auto"/>
                                      </w:divBdr>
                                    </w:div>
                                    <w:div w:id="874077954">
                                      <w:marLeft w:val="0"/>
                                      <w:marRight w:val="0"/>
                                      <w:marTop w:val="0"/>
                                      <w:marBottom w:val="0"/>
                                      <w:divBdr>
                                        <w:top w:val="none" w:sz="0" w:space="0" w:color="auto"/>
                                        <w:left w:val="none" w:sz="0" w:space="0" w:color="auto"/>
                                        <w:bottom w:val="none" w:sz="0" w:space="0" w:color="auto"/>
                                        <w:right w:val="none" w:sz="0" w:space="0" w:color="auto"/>
                                      </w:divBdr>
                                    </w:div>
                                    <w:div w:id="2083208760">
                                      <w:marLeft w:val="0"/>
                                      <w:marRight w:val="0"/>
                                      <w:marTop w:val="0"/>
                                      <w:marBottom w:val="0"/>
                                      <w:divBdr>
                                        <w:top w:val="none" w:sz="0" w:space="0" w:color="auto"/>
                                        <w:left w:val="none" w:sz="0" w:space="0" w:color="auto"/>
                                        <w:bottom w:val="none" w:sz="0" w:space="0" w:color="auto"/>
                                        <w:right w:val="none" w:sz="0" w:space="0" w:color="auto"/>
                                      </w:divBdr>
                                    </w:div>
                                  </w:divsChild>
                                </w:div>
                                <w:div w:id="177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39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68330">
          <w:marLeft w:val="0"/>
          <w:marRight w:val="0"/>
          <w:marTop w:val="0"/>
          <w:marBottom w:val="0"/>
          <w:divBdr>
            <w:top w:val="none" w:sz="0" w:space="0" w:color="auto"/>
            <w:left w:val="none" w:sz="0" w:space="0" w:color="auto"/>
            <w:bottom w:val="none" w:sz="0" w:space="0" w:color="auto"/>
            <w:right w:val="none" w:sz="0" w:space="0" w:color="auto"/>
          </w:divBdr>
        </w:div>
      </w:divsChild>
    </w:div>
    <w:div w:id="1881168599">
      <w:bodyDiv w:val="1"/>
      <w:marLeft w:val="0"/>
      <w:marRight w:val="0"/>
      <w:marTop w:val="0"/>
      <w:marBottom w:val="0"/>
      <w:divBdr>
        <w:top w:val="none" w:sz="0" w:space="0" w:color="auto"/>
        <w:left w:val="none" w:sz="0" w:space="0" w:color="auto"/>
        <w:bottom w:val="none" w:sz="0" w:space="0" w:color="auto"/>
        <w:right w:val="none" w:sz="0" w:space="0" w:color="auto"/>
      </w:divBdr>
      <w:divsChild>
        <w:div w:id="525683260">
          <w:marLeft w:val="0"/>
          <w:marRight w:val="0"/>
          <w:marTop w:val="0"/>
          <w:marBottom w:val="0"/>
          <w:divBdr>
            <w:top w:val="none" w:sz="0" w:space="0" w:color="auto"/>
            <w:left w:val="none" w:sz="0" w:space="0" w:color="auto"/>
            <w:bottom w:val="none" w:sz="0" w:space="0" w:color="auto"/>
            <w:right w:val="none" w:sz="0" w:space="0" w:color="auto"/>
          </w:divBdr>
        </w:div>
        <w:div w:id="164706456">
          <w:marLeft w:val="240"/>
          <w:marRight w:val="0"/>
          <w:marTop w:val="0"/>
          <w:marBottom w:val="0"/>
          <w:divBdr>
            <w:top w:val="none" w:sz="0" w:space="0" w:color="auto"/>
            <w:left w:val="none" w:sz="0" w:space="0" w:color="auto"/>
            <w:bottom w:val="none" w:sz="0" w:space="0" w:color="auto"/>
            <w:right w:val="none" w:sz="0" w:space="0" w:color="auto"/>
          </w:divBdr>
          <w:divsChild>
            <w:div w:id="1285236232">
              <w:marLeft w:val="0"/>
              <w:marRight w:val="0"/>
              <w:marTop w:val="0"/>
              <w:marBottom w:val="0"/>
              <w:divBdr>
                <w:top w:val="none" w:sz="0" w:space="0" w:color="auto"/>
                <w:left w:val="none" w:sz="0" w:space="0" w:color="auto"/>
                <w:bottom w:val="none" w:sz="0" w:space="0" w:color="auto"/>
                <w:right w:val="none" w:sz="0" w:space="0" w:color="auto"/>
              </w:divBdr>
              <w:divsChild>
                <w:div w:id="663901108">
                  <w:marLeft w:val="0"/>
                  <w:marRight w:val="0"/>
                  <w:marTop w:val="0"/>
                  <w:marBottom w:val="0"/>
                  <w:divBdr>
                    <w:top w:val="none" w:sz="0" w:space="0" w:color="auto"/>
                    <w:left w:val="none" w:sz="0" w:space="0" w:color="auto"/>
                    <w:bottom w:val="none" w:sz="0" w:space="0" w:color="auto"/>
                    <w:right w:val="none" w:sz="0" w:space="0" w:color="auto"/>
                  </w:divBdr>
                  <w:divsChild>
                    <w:div w:id="1991328344">
                      <w:marLeft w:val="0"/>
                      <w:marRight w:val="0"/>
                      <w:marTop w:val="0"/>
                      <w:marBottom w:val="0"/>
                      <w:divBdr>
                        <w:top w:val="none" w:sz="0" w:space="0" w:color="auto"/>
                        <w:left w:val="none" w:sz="0" w:space="0" w:color="auto"/>
                        <w:bottom w:val="none" w:sz="0" w:space="0" w:color="auto"/>
                        <w:right w:val="none" w:sz="0" w:space="0" w:color="auto"/>
                      </w:divBdr>
                    </w:div>
                    <w:div w:id="1436443847">
                      <w:marLeft w:val="240"/>
                      <w:marRight w:val="0"/>
                      <w:marTop w:val="0"/>
                      <w:marBottom w:val="0"/>
                      <w:divBdr>
                        <w:top w:val="none" w:sz="0" w:space="0" w:color="auto"/>
                        <w:left w:val="none" w:sz="0" w:space="0" w:color="auto"/>
                        <w:bottom w:val="none" w:sz="0" w:space="0" w:color="auto"/>
                        <w:right w:val="none" w:sz="0" w:space="0" w:color="auto"/>
                      </w:divBdr>
                    </w:div>
                    <w:div w:id="121820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370">
              <w:marLeft w:val="0"/>
              <w:marRight w:val="0"/>
              <w:marTop w:val="0"/>
              <w:marBottom w:val="0"/>
              <w:divBdr>
                <w:top w:val="none" w:sz="0" w:space="0" w:color="auto"/>
                <w:left w:val="none" w:sz="0" w:space="0" w:color="auto"/>
                <w:bottom w:val="none" w:sz="0" w:space="0" w:color="auto"/>
                <w:right w:val="none" w:sz="0" w:space="0" w:color="auto"/>
              </w:divBdr>
            </w:div>
            <w:div w:id="361175406">
              <w:marLeft w:val="0"/>
              <w:marRight w:val="0"/>
              <w:marTop w:val="0"/>
              <w:marBottom w:val="0"/>
              <w:divBdr>
                <w:top w:val="none" w:sz="0" w:space="0" w:color="auto"/>
                <w:left w:val="none" w:sz="0" w:space="0" w:color="auto"/>
                <w:bottom w:val="none" w:sz="0" w:space="0" w:color="auto"/>
                <w:right w:val="none" w:sz="0" w:space="0" w:color="auto"/>
              </w:divBdr>
              <w:divsChild>
                <w:div w:id="1432165819">
                  <w:marLeft w:val="0"/>
                  <w:marRight w:val="0"/>
                  <w:marTop w:val="0"/>
                  <w:marBottom w:val="0"/>
                  <w:divBdr>
                    <w:top w:val="none" w:sz="0" w:space="0" w:color="auto"/>
                    <w:left w:val="none" w:sz="0" w:space="0" w:color="auto"/>
                    <w:bottom w:val="none" w:sz="0" w:space="0" w:color="auto"/>
                    <w:right w:val="none" w:sz="0" w:space="0" w:color="auto"/>
                  </w:divBdr>
                  <w:divsChild>
                    <w:div w:id="1654017870">
                      <w:marLeft w:val="0"/>
                      <w:marRight w:val="0"/>
                      <w:marTop w:val="0"/>
                      <w:marBottom w:val="0"/>
                      <w:divBdr>
                        <w:top w:val="none" w:sz="0" w:space="0" w:color="auto"/>
                        <w:left w:val="none" w:sz="0" w:space="0" w:color="auto"/>
                        <w:bottom w:val="none" w:sz="0" w:space="0" w:color="auto"/>
                        <w:right w:val="none" w:sz="0" w:space="0" w:color="auto"/>
                      </w:divBdr>
                    </w:div>
                    <w:div w:id="1521816979">
                      <w:marLeft w:val="240"/>
                      <w:marRight w:val="0"/>
                      <w:marTop w:val="0"/>
                      <w:marBottom w:val="0"/>
                      <w:divBdr>
                        <w:top w:val="none" w:sz="0" w:space="0" w:color="auto"/>
                        <w:left w:val="none" w:sz="0" w:space="0" w:color="auto"/>
                        <w:bottom w:val="none" w:sz="0" w:space="0" w:color="auto"/>
                        <w:right w:val="none" w:sz="0" w:space="0" w:color="auto"/>
                      </w:divBdr>
                      <w:divsChild>
                        <w:div w:id="195168446">
                          <w:marLeft w:val="0"/>
                          <w:marRight w:val="0"/>
                          <w:marTop w:val="0"/>
                          <w:marBottom w:val="0"/>
                          <w:divBdr>
                            <w:top w:val="none" w:sz="0" w:space="0" w:color="auto"/>
                            <w:left w:val="none" w:sz="0" w:space="0" w:color="auto"/>
                            <w:bottom w:val="none" w:sz="0" w:space="0" w:color="auto"/>
                            <w:right w:val="none" w:sz="0" w:space="0" w:color="auto"/>
                          </w:divBdr>
                          <w:divsChild>
                            <w:div w:id="2129811939">
                              <w:marLeft w:val="0"/>
                              <w:marRight w:val="0"/>
                              <w:marTop w:val="0"/>
                              <w:marBottom w:val="0"/>
                              <w:divBdr>
                                <w:top w:val="none" w:sz="0" w:space="0" w:color="auto"/>
                                <w:left w:val="none" w:sz="0" w:space="0" w:color="auto"/>
                                <w:bottom w:val="none" w:sz="0" w:space="0" w:color="auto"/>
                                <w:right w:val="none" w:sz="0" w:space="0" w:color="auto"/>
                              </w:divBdr>
                              <w:divsChild>
                                <w:div w:id="1934628227">
                                  <w:marLeft w:val="0"/>
                                  <w:marRight w:val="0"/>
                                  <w:marTop w:val="0"/>
                                  <w:marBottom w:val="0"/>
                                  <w:divBdr>
                                    <w:top w:val="none" w:sz="0" w:space="0" w:color="auto"/>
                                    <w:left w:val="none" w:sz="0" w:space="0" w:color="auto"/>
                                    <w:bottom w:val="none" w:sz="0" w:space="0" w:color="auto"/>
                                    <w:right w:val="none" w:sz="0" w:space="0" w:color="auto"/>
                                  </w:divBdr>
                                </w:div>
                                <w:div w:id="929892576">
                                  <w:marLeft w:val="240"/>
                                  <w:marRight w:val="0"/>
                                  <w:marTop w:val="0"/>
                                  <w:marBottom w:val="0"/>
                                  <w:divBdr>
                                    <w:top w:val="none" w:sz="0" w:space="0" w:color="auto"/>
                                    <w:left w:val="none" w:sz="0" w:space="0" w:color="auto"/>
                                    <w:bottom w:val="none" w:sz="0" w:space="0" w:color="auto"/>
                                    <w:right w:val="none" w:sz="0" w:space="0" w:color="auto"/>
                                  </w:divBdr>
                                  <w:divsChild>
                                    <w:div w:id="1450315377">
                                      <w:marLeft w:val="0"/>
                                      <w:marRight w:val="0"/>
                                      <w:marTop w:val="0"/>
                                      <w:marBottom w:val="0"/>
                                      <w:divBdr>
                                        <w:top w:val="none" w:sz="0" w:space="0" w:color="auto"/>
                                        <w:left w:val="none" w:sz="0" w:space="0" w:color="auto"/>
                                        <w:bottom w:val="none" w:sz="0" w:space="0" w:color="auto"/>
                                        <w:right w:val="none" w:sz="0" w:space="0" w:color="auto"/>
                                      </w:divBdr>
                                      <w:divsChild>
                                        <w:div w:id="1099375304">
                                          <w:marLeft w:val="0"/>
                                          <w:marRight w:val="0"/>
                                          <w:marTop w:val="0"/>
                                          <w:marBottom w:val="0"/>
                                          <w:divBdr>
                                            <w:top w:val="none" w:sz="0" w:space="0" w:color="auto"/>
                                            <w:left w:val="none" w:sz="0" w:space="0" w:color="auto"/>
                                            <w:bottom w:val="none" w:sz="0" w:space="0" w:color="auto"/>
                                            <w:right w:val="none" w:sz="0" w:space="0" w:color="auto"/>
                                          </w:divBdr>
                                          <w:divsChild>
                                            <w:div w:id="1482304792">
                                              <w:marLeft w:val="0"/>
                                              <w:marRight w:val="0"/>
                                              <w:marTop w:val="0"/>
                                              <w:marBottom w:val="0"/>
                                              <w:divBdr>
                                                <w:top w:val="none" w:sz="0" w:space="0" w:color="auto"/>
                                                <w:left w:val="none" w:sz="0" w:space="0" w:color="auto"/>
                                                <w:bottom w:val="none" w:sz="0" w:space="0" w:color="auto"/>
                                                <w:right w:val="none" w:sz="0" w:space="0" w:color="auto"/>
                                              </w:divBdr>
                                            </w:div>
                                            <w:div w:id="2065718718">
                                              <w:marLeft w:val="240"/>
                                              <w:marRight w:val="0"/>
                                              <w:marTop w:val="0"/>
                                              <w:marBottom w:val="0"/>
                                              <w:divBdr>
                                                <w:top w:val="none" w:sz="0" w:space="0" w:color="auto"/>
                                                <w:left w:val="none" w:sz="0" w:space="0" w:color="auto"/>
                                                <w:bottom w:val="none" w:sz="0" w:space="0" w:color="auto"/>
                                                <w:right w:val="none" w:sz="0" w:space="0" w:color="auto"/>
                                              </w:divBdr>
                                            </w:div>
                                            <w:div w:id="200639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4011">
                                      <w:marLeft w:val="0"/>
                                      <w:marRight w:val="0"/>
                                      <w:marTop w:val="0"/>
                                      <w:marBottom w:val="0"/>
                                      <w:divBdr>
                                        <w:top w:val="none" w:sz="0" w:space="0" w:color="auto"/>
                                        <w:left w:val="none" w:sz="0" w:space="0" w:color="auto"/>
                                        <w:bottom w:val="none" w:sz="0" w:space="0" w:color="auto"/>
                                        <w:right w:val="none" w:sz="0" w:space="0" w:color="auto"/>
                                      </w:divBdr>
                                    </w:div>
                                    <w:div w:id="114177783">
                                      <w:marLeft w:val="0"/>
                                      <w:marRight w:val="0"/>
                                      <w:marTop w:val="0"/>
                                      <w:marBottom w:val="0"/>
                                      <w:divBdr>
                                        <w:top w:val="none" w:sz="0" w:space="0" w:color="auto"/>
                                        <w:left w:val="none" w:sz="0" w:space="0" w:color="auto"/>
                                        <w:bottom w:val="none" w:sz="0" w:space="0" w:color="auto"/>
                                        <w:right w:val="none" w:sz="0" w:space="0" w:color="auto"/>
                                      </w:divBdr>
                                    </w:div>
                                  </w:divsChild>
                                </w:div>
                                <w:div w:id="2899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2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877746">
              <w:marLeft w:val="0"/>
              <w:marRight w:val="0"/>
              <w:marTop w:val="0"/>
              <w:marBottom w:val="0"/>
              <w:divBdr>
                <w:top w:val="none" w:sz="0" w:space="0" w:color="auto"/>
                <w:left w:val="none" w:sz="0" w:space="0" w:color="auto"/>
                <w:bottom w:val="none" w:sz="0" w:space="0" w:color="auto"/>
                <w:right w:val="none" w:sz="0" w:space="0" w:color="auto"/>
              </w:divBdr>
              <w:divsChild>
                <w:div w:id="430319039">
                  <w:marLeft w:val="0"/>
                  <w:marRight w:val="0"/>
                  <w:marTop w:val="0"/>
                  <w:marBottom w:val="0"/>
                  <w:divBdr>
                    <w:top w:val="none" w:sz="0" w:space="0" w:color="auto"/>
                    <w:left w:val="none" w:sz="0" w:space="0" w:color="auto"/>
                    <w:bottom w:val="none" w:sz="0" w:space="0" w:color="auto"/>
                    <w:right w:val="none" w:sz="0" w:space="0" w:color="auto"/>
                  </w:divBdr>
                  <w:divsChild>
                    <w:div w:id="243225531">
                      <w:marLeft w:val="0"/>
                      <w:marRight w:val="0"/>
                      <w:marTop w:val="0"/>
                      <w:marBottom w:val="0"/>
                      <w:divBdr>
                        <w:top w:val="none" w:sz="0" w:space="0" w:color="auto"/>
                        <w:left w:val="none" w:sz="0" w:space="0" w:color="auto"/>
                        <w:bottom w:val="none" w:sz="0" w:space="0" w:color="auto"/>
                        <w:right w:val="none" w:sz="0" w:space="0" w:color="auto"/>
                      </w:divBdr>
                    </w:div>
                    <w:div w:id="1190487565">
                      <w:marLeft w:val="240"/>
                      <w:marRight w:val="0"/>
                      <w:marTop w:val="0"/>
                      <w:marBottom w:val="0"/>
                      <w:divBdr>
                        <w:top w:val="none" w:sz="0" w:space="0" w:color="auto"/>
                        <w:left w:val="none" w:sz="0" w:space="0" w:color="auto"/>
                        <w:bottom w:val="none" w:sz="0" w:space="0" w:color="auto"/>
                        <w:right w:val="none" w:sz="0" w:space="0" w:color="auto"/>
                      </w:divBdr>
                      <w:divsChild>
                        <w:div w:id="2136629917">
                          <w:marLeft w:val="0"/>
                          <w:marRight w:val="0"/>
                          <w:marTop w:val="0"/>
                          <w:marBottom w:val="0"/>
                          <w:divBdr>
                            <w:top w:val="none" w:sz="0" w:space="0" w:color="auto"/>
                            <w:left w:val="none" w:sz="0" w:space="0" w:color="auto"/>
                            <w:bottom w:val="none" w:sz="0" w:space="0" w:color="auto"/>
                            <w:right w:val="none" w:sz="0" w:space="0" w:color="auto"/>
                          </w:divBdr>
                          <w:divsChild>
                            <w:div w:id="1151677620">
                              <w:marLeft w:val="0"/>
                              <w:marRight w:val="0"/>
                              <w:marTop w:val="0"/>
                              <w:marBottom w:val="0"/>
                              <w:divBdr>
                                <w:top w:val="none" w:sz="0" w:space="0" w:color="auto"/>
                                <w:left w:val="none" w:sz="0" w:space="0" w:color="auto"/>
                                <w:bottom w:val="none" w:sz="0" w:space="0" w:color="auto"/>
                                <w:right w:val="none" w:sz="0" w:space="0" w:color="auto"/>
                              </w:divBdr>
                              <w:divsChild>
                                <w:div w:id="1152521114">
                                  <w:marLeft w:val="0"/>
                                  <w:marRight w:val="0"/>
                                  <w:marTop w:val="0"/>
                                  <w:marBottom w:val="0"/>
                                  <w:divBdr>
                                    <w:top w:val="none" w:sz="0" w:space="0" w:color="auto"/>
                                    <w:left w:val="none" w:sz="0" w:space="0" w:color="auto"/>
                                    <w:bottom w:val="none" w:sz="0" w:space="0" w:color="auto"/>
                                    <w:right w:val="none" w:sz="0" w:space="0" w:color="auto"/>
                                  </w:divBdr>
                                </w:div>
                                <w:div w:id="1543518668">
                                  <w:marLeft w:val="240"/>
                                  <w:marRight w:val="0"/>
                                  <w:marTop w:val="0"/>
                                  <w:marBottom w:val="0"/>
                                  <w:divBdr>
                                    <w:top w:val="none" w:sz="0" w:space="0" w:color="auto"/>
                                    <w:left w:val="none" w:sz="0" w:space="0" w:color="auto"/>
                                    <w:bottom w:val="none" w:sz="0" w:space="0" w:color="auto"/>
                                    <w:right w:val="none" w:sz="0" w:space="0" w:color="auto"/>
                                  </w:divBdr>
                                  <w:divsChild>
                                    <w:div w:id="741146685">
                                      <w:marLeft w:val="0"/>
                                      <w:marRight w:val="0"/>
                                      <w:marTop w:val="0"/>
                                      <w:marBottom w:val="0"/>
                                      <w:divBdr>
                                        <w:top w:val="none" w:sz="0" w:space="0" w:color="auto"/>
                                        <w:left w:val="none" w:sz="0" w:space="0" w:color="auto"/>
                                        <w:bottom w:val="none" w:sz="0" w:space="0" w:color="auto"/>
                                        <w:right w:val="none" w:sz="0" w:space="0" w:color="auto"/>
                                      </w:divBdr>
                                      <w:divsChild>
                                        <w:div w:id="585843931">
                                          <w:marLeft w:val="0"/>
                                          <w:marRight w:val="0"/>
                                          <w:marTop w:val="0"/>
                                          <w:marBottom w:val="0"/>
                                          <w:divBdr>
                                            <w:top w:val="none" w:sz="0" w:space="0" w:color="auto"/>
                                            <w:left w:val="none" w:sz="0" w:space="0" w:color="auto"/>
                                            <w:bottom w:val="none" w:sz="0" w:space="0" w:color="auto"/>
                                            <w:right w:val="none" w:sz="0" w:space="0" w:color="auto"/>
                                          </w:divBdr>
                                          <w:divsChild>
                                            <w:div w:id="15892355">
                                              <w:marLeft w:val="0"/>
                                              <w:marRight w:val="0"/>
                                              <w:marTop w:val="0"/>
                                              <w:marBottom w:val="0"/>
                                              <w:divBdr>
                                                <w:top w:val="none" w:sz="0" w:space="0" w:color="auto"/>
                                                <w:left w:val="none" w:sz="0" w:space="0" w:color="auto"/>
                                                <w:bottom w:val="none" w:sz="0" w:space="0" w:color="auto"/>
                                                <w:right w:val="none" w:sz="0" w:space="0" w:color="auto"/>
                                              </w:divBdr>
                                            </w:div>
                                            <w:div w:id="44183764">
                                              <w:marLeft w:val="240"/>
                                              <w:marRight w:val="0"/>
                                              <w:marTop w:val="0"/>
                                              <w:marBottom w:val="0"/>
                                              <w:divBdr>
                                                <w:top w:val="none" w:sz="0" w:space="0" w:color="auto"/>
                                                <w:left w:val="none" w:sz="0" w:space="0" w:color="auto"/>
                                                <w:bottom w:val="none" w:sz="0" w:space="0" w:color="auto"/>
                                                <w:right w:val="none" w:sz="0" w:space="0" w:color="auto"/>
                                              </w:divBdr>
                                            </w:div>
                                            <w:div w:id="158487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132">
                                      <w:marLeft w:val="0"/>
                                      <w:marRight w:val="0"/>
                                      <w:marTop w:val="0"/>
                                      <w:marBottom w:val="0"/>
                                      <w:divBdr>
                                        <w:top w:val="none" w:sz="0" w:space="0" w:color="auto"/>
                                        <w:left w:val="none" w:sz="0" w:space="0" w:color="auto"/>
                                        <w:bottom w:val="none" w:sz="0" w:space="0" w:color="auto"/>
                                        <w:right w:val="none" w:sz="0" w:space="0" w:color="auto"/>
                                      </w:divBdr>
                                    </w:div>
                                    <w:div w:id="1866862785">
                                      <w:marLeft w:val="0"/>
                                      <w:marRight w:val="0"/>
                                      <w:marTop w:val="0"/>
                                      <w:marBottom w:val="0"/>
                                      <w:divBdr>
                                        <w:top w:val="none" w:sz="0" w:space="0" w:color="auto"/>
                                        <w:left w:val="none" w:sz="0" w:space="0" w:color="auto"/>
                                        <w:bottom w:val="none" w:sz="0" w:space="0" w:color="auto"/>
                                        <w:right w:val="none" w:sz="0" w:space="0" w:color="auto"/>
                                      </w:divBdr>
                                    </w:div>
                                  </w:divsChild>
                                </w:div>
                                <w:div w:id="167741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18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043218">
          <w:marLeft w:val="0"/>
          <w:marRight w:val="0"/>
          <w:marTop w:val="0"/>
          <w:marBottom w:val="0"/>
          <w:divBdr>
            <w:top w:val="none" w:sz="0" w:space="0" w:color="auto"/>
            <w:left w:val="none" w:sz="0" w:space="0" w:color="auto"/>
            <w:bottom w:val="none" w:sz="0" w:space="0" w:color="auto"/>
            <w:right w:val="none" w:sz="0" w:space="0" w:color="auto"/>
          </w:divBdr>
        </w:div>
      </w:divsChild>
    </w:div>
    <w:div w:id="1946114908">
      <w:bodyDiv w:val="1"/>
      <w:marLeft w:val="0"/>
      <w:marRight w:val="0"/>
      <w:marTop w:val="0"/>
      <w:marBottom w:val="0"/>
      <w:divBdr>
        <w:top w:val="none" w:sz="0" w:space="0" w:color="auto"/>
        <w:left w:val="none" w:sz="0" w:space="0" w:color="auto"/>
        <w:bottom w:val="none" w:sz="0" w:space="0" w:color="auto"/>
        <w:right w:val="none" w:sz="0" w:space="0" w:color="auto"/>
      </w:divBdr>
      <w:divsChild>
        <w:div w:id="5753587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jcommops.org/dbcp/data/access.html" TargetMode="External"/><Relationship Id="rId18" Type="http://schemas.openxmlformats.org/officeDocument/2006/relationships/hyperlink" Target="http://www.eumetsat.int/Home/Main/DataAccess/EOPortal/SP_201003238465549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jcommops.org/dbcp/data/access.html" TargetMode="External"/><Relationship Id="rId17" Type="http://schemas.openxmlformats.org/officeDocument/2006/relationships/hyperlink" Target="http://wis.wmo.int/2010/metadata/version_1-2/WMOCodelists.xml" TargetMode="External"/><Relationship Id="rId2" Type="http://schemas.openxmlformats.org/officeDocument/2006/relationships/numbering" Target="numbering.xml"/><Relationship Id="rId16" Type="http://schemas.openxmlformats.org/officeDocument/2006/relationships/hyperlink" Target="https://geo-ide.noaa.gov/wiki/index.php?title=ISO_Constraint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is.wmo.int/2010/metadata/version_1-2/WMOCodelists.xml" TargetMode="External"/><Relationship Id="rId5" Type="http://schemas.openxmlformats.org/officeDocument/2006/relationships/settings" Target="settings.xml"/><Relationship Id="rId15" Type="http://schemas.openxmlformats.org/officeDocument/2006/relationships/hyperlink" Target="http://www.wmo.int/pages/about/exchangingdata_en.html" TargetMode="External"/><Relationship Id="rId10" Type="http://schemas.openxmlformats.org/officeDocument/2006/relationships/hyperlink" Target="http://www.wmo.int/pages/about/exchangingdata_en.html" TargetMode="External"/><Relationship Id="rId19" Type="http://schemas.openxmlformats.org/officeDocument/2006/relationships/hyperlink" Target="http://www.eumetsat.int/Home/Main/DataAccess/EOPortal/SP_2010032384655495"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wis.wmo.int/2010/metadata/version_1-2/WMOCodelists.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47DBC-A2DA-4490-A7E2-7D5A71E23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16</Pages>
  <Words>5290</Words>
  <Characters>30156</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dc:creator>
  <cp:lastModifiedBy>Jeremy</cp:lastModifiedBy>
  <cp:revision>3</cp:revision>
  <dcterms:created xsi:type="dcterms:W3CDTF">2011-09-20T19:45:00Z</dcterms:created>
  <dcterms:modified xsi:type="dcterms:W3CDTF">2011-09-20T22:14:00Z</dcterms:modified>
</cp:coreProperties>
</file>